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7C805" w14:textId="15AA6D5A" w:rsidR="002C2D9C" w:rsidRPr="00E256E9" w:rsidRDefault="002C2D9C" w:rsidP="00D11A35">
      <w:pPr>
        <w:tabs>
          <w:tab w:val="left" w:pos="2835"/>
        </w:tabs>
        <w:spacing w:line="276" w:lineRule="auto"/>
        <w:ind w:left="0" w:firstLine="0"/>
        <w:rPr>
          <w:b/>
        </w:rPr>
      </w:pPr>
      <w:r w:rsidRPr="00E256E9">
        <w:rPr>
          <w:b/>
        </w:rPr>
        <w:t>BEARBEITUNGSHINWEISE</w:t>
      </w:r>
      <w:r w:rsidR="00A40C18" w:rsidRPr="00E256E9">
        <w:rPr>
          <w:b/>
        </w:rPr>
        <w:t xml:space="preserve"> FÜR VERWENDER DES MUSTERVERTRAGS</w:t>
      </w:r>
    </w:p>
    <w:p w14:paraId="6E717487" w14:textId="77777777" w:rsidR="002C2D9C" w:rsidRDefault="002C2D9C" w:rsidP="00D11A35">
      <w:pPr>
        <w:tabs>
          <w:tab w:val="left" w:pos="2835"/>
        </w:tabs>
        <w:spacing w:line="276" w:lineRule="auto"/>
        <w:ind w:left="0" w:firstLine="0"/>
      </w:pPr>
    </w:p>
    <w:p w14:paraId="1190640B" w14:textId="258156AA" w:rsidR="00D11A35" w:rsidRDefault="00D11A35" w:rsidP="00E9348B">
      <w:pPr>
        <w:tabs>
          <w:tab w:val="left" w:pos="2835"/>
        </w:tabs>
        <w:spacing w:after="0" w:line="276" w:lineRule="auto"/>
        <w:ind w:left="0" w:firstLine="0"/>
      </w:pPr>
      <w:r w:rsidRPr="00D11A35">
        <w:t xml:space="preserve">Bei dem nachfolgenden Vertragsentwurf handelt es sich um den Muster-Zuwendungsvertrag im Wirtschaftlichkeitslückenmodell zwischen </w:t>
      </w:r>
      <w:r w:rsidR="00F53A29">
        <w:t xml:space="preserve">dem </w:t>
      </w:r>
      <w:r w:rsidRPr="00D11A35">
        <w:t xml:space="preserve">Zuwendungsempfänger </w:t>
      </w:r>
      <w:r w:rsidR="00F53A29" w:rsidRPr="00F53A29">
        <w:t xml:space="preserve">nach </w:t>
      </w:r>
      <w:r w:rsidR="00F53A29">
        <w:t>Nr.</w:t>
      </w:r>
      <w:r w:rsidR="00F53A29" w:rsidRPr="00F53A29">
        <w:t xml:space="preserve"> 4.1 der Richtlinie „Förderung zur Unterstützung des Gigabitausbaus der Telekommunikationsnetze in der Bundesrepublik Deutschland</w:t>
      </w:r>
      <w:r w:rsidR="00A6489C">
        <w:t xml:space="preserve"> </w:t>
      </w:r>
      <w:r w:rsidR="00A069B0">
        <w:t>–</w:t>
      </w:r>
      <w:r w:rsidR="00A6489C">
        <w:t xml:space="preserve"> </w:t>
      </w:r>
      <w:bookmarkStart w:id="0" w:name="_Hlk134529593"/>
      <w:r w:rsidR="00A6489C">
        <w:rPr>
          <w:rFonts w:cs="Arial"/>
          <w:bCs/>
          <w:szCs w:val="22"/>
        </w:rPr>
        <w:t>Gigabit-Richtlinie des Bundes 2.0 (Gigabit-RL 2.0)</w:t>
      </w:r>
      <w:bookmarkEnd w:id="0"/>
      <w:r w:rsidR="00F53A29" w:rsidRPr="00F53A29">
        <w:t xml:space="preserve">“ vom </w:t>
      </w:r>
      <w:r w:rsidR="00A85C9B">
        <w:t>31.03.2023</w:t>
      </w:r>
      <w:r w:rsidR="00B7166C">
        <w:t xml:space="preserve"> in der Fassung der 1. Änderung vom 30.04.2024</w:t>
      </w:r>
      <w:r w:rsidR="00F53A29" w:rsidRPr="00F53A29">
        <w:t xml:space="preserve"> </w:t>
      </w:r>
      <w:r w:rsidR="00F53A29">
        <w:t>(</w:t>
      </w:r>
      <w:r w:rsidR="00D93CFF" w:rsidRPr="00D93CFF">
        <w:t>Gigabit-Richtlinie 2.0</w:t>
      </w:r>
      <w:r w:rsidR="00F53A29">
        <w:t xml:space="preserve">) </w:t>
      </w:r>
      <w:r w:rsidRPr="00D11A35">
        <w:t xml:space="preserve">und Telekommunikationsunternehmen. </w:t>
      </w:r>
      <w:r w:rsidR="00F53A29">
        <w:t>Gemäß Nr. 7.6 Gigabit-Richtlinie</w:t>
      </w:r>
      <w:r w:rsidR="00A85C9B">
        <w:t xml:space="preserve"> 2.0</w:t>
      </w:r>
      <w:r w:rsidR="00F53A29">
        <w:t xml:space="preserve"> ist d</w:t>
      </w:r>
      <w:r w:rsidRPr="00D11A35">
        <w:t xml:space="preserve">er </w:t>
      </w:r>
      <w:r w:rsidR="00F53A29">
        <w:t xml:space="preserve">vorliegende </w:t>
      </w:r>
      <w:r w:rsidRPr="00D11A35">
        <w:t>Muster-Zuwendungsvertrag von den Zuwendungsempfängern zwingend zu verwenden</w:t>
      </w:r>
      <w:r w:rsidR="009F123A">
        <w:t xml:space="preserve">, soweit </w:t>
      </w:r>
      <w:r w:rsidR="009F123A" w:rsidRPr="009F123A">
        <w:t xml:space="preserve">die Weiterleitung der Zuwendung </w:t>
      </w:r>
      <w:r w:rsidR="009F123A">
        <w:t xml:space="preserve">nicht </w:t>
      </w:r>
      <w:r w:rsidR="00C30AAC">
        <w:t>in anderer Form</w:t>
      </w:r>
      <w:r w:rsidR="009F123A">
        <w:t xml:space="preserve"> </w:t>
      </w:r>
      <w:r w:rsidR="00C30AAC">
        <w:t>gemäß Nr. 5.</w:t>
      </w:r>
      <w:r w:rsidR="00C46F12">
        <w:t xml:space="preserve">6 </w:t>
      </w:r>
      <w:proofErr w:type="spellStart"/>
      <w:r w:rsidR="00C30AAC">
        <w:t>BNBest</w:t>
      </w:r>
      <w:proofErr w:type="spellEnd"/>
      <w:r w:rsidR="00C30AAC">
        <w:t xml:space="preserve">-Gigabit </w:t>
      </w:r>
      <w:r w:rsidR="009F123A">
        <w:t xml:space="preserve">erfolgt. </w:t>
      </w:r>
    </w:p>
    <w:p w14:paraId="6B5ABD5B" w14:textId="77777777" w:rsidR="004D62E5" w:rsidRPr="00D11A35" w:rsidRDefault="004D62E5" w:rsidP="00D11A35">
      <w:pPr>
        <w:tabs>
          <w:tab w:val="left" w:pos="2835"/>
        </w:tabs>
        <w:spacing w:line="276" w:lineRule="auto"/>
        <w:ind w:left="0" w:firstLine="0"/>
      </w:pPr>
    </w:p>
    <w:p w14:paraId="131F3137" w14:textId="77777777" w:rsidR="00D11A35" w:rsidRPr="00D11A35" w:rsidRDefault="00D11A35" w:rsidP="00E9348B">
      <w:pPr>
        <w:tabs>
          <w:tab w:val="left" w:pos="2835"/>
        </w:tabs>
        <w:spacing w:after="0" w:line="276" w:lineRule="auto"/>
        <w:ind w:left="0" w:firstLine="0"/>
      </w:pPr>
      <w:r w:rsidRPr="00D11A35">
        <w:t xml:space="preserve">Vor Verwendung des Vertrages sind die landesförderrechtlichen Regelungen zu prüfen, zu beachten und ggf. Änderungen am Vertrag vorzunehmen, soweit für das Projekt neben Bundes- auch Landesfördermittel in Anspruch genommen werden. </w:t>
      </w:r>
      <w:r w:rsidR="00023FF8">
        <w:t>Nr. 7.6 der Gigabit-Richtlinie</w:t>
      </w:r>
      <w:r w:rsidR="00A85C9B">
        <w:t xml:space="preserve"> 2.0</w:t>
      </w:r>
      <w:r w:rsidR="00023FF8">
        <w:t xml:space="preserve"> bleibt unberührt.</w:t>
      </w:r>
    </w:p>
    <w:p w14:paraId="2EAFC6D9" w14:textId="77777777" w:rsidR="00D11A35" w:rsidRPr="00D11A35" w:rsidRDefault="00D11A35" w:rsidP="00E9348B">
      <w:pPr>
        <w:tabs>
          <w:tab w:val="left" w:pos="2835"/>
        </w:tabs>
        <w:spacing w:after="0" w:line="276" w:lineRule="auto"/>
        <w:ind w:left="0" w:firstLine="0"/>
      </w:pPr>
    </w:p>
    <w:p w14:paraId="286C51B1" w14:textId="163E02BE" w:rsidR="00E56CD8" w:rsidRDefault="00D11A35" w:rsidP="00E9348B">
      <w:pPr>
        <w:tabs>
          <w:tab w:val="left" w:pos="2835"/>
        </w:tabs>
        <w:spacing w:after="0" w:line="276" w:lineRule="auto"/>
        <w:ind w:left="0" w:firstLine="0"/>
      </w:pPr>
      <w:r w:rsidRPr="00ED741E">
        <w:rPr>
          <w:b/>
          <w:highlight w:val="yellow"/>
        </w:rPr>
        <w:t>Gelb</w:t>
      </w:r>
      <w:r w:rsidRPr="00D11A35">
        <w:t xml:space="preserve"> hinterlegte Stellen sind </w:t>
      </w:r>
      <w:r w:rsidR="00E46F7C">
        <w:t xml:space="preserve">mit jeweils zutreffenden Daten </w:t>
      </w:r>
      <w:r w:rsidRPr="00D11A35">
        <w:t xml:space="preserve">zu ergänzen/anzupassen/auszufüllen; </w:t>
      </w:r>
      <w:r w:rsidRPr="00ED741E">
        <w:rPr>
          <w:b/>
          <w:highlight w:val="lightGray"/>
        </w:rPr>
        <w:t>grau</w:t>
      </w:r>
      <w:r w:rsidRPr="00D11A35">
        <w:t xml:space="preserve"> hinterlegte Stellen sind dispositiv nach Maßgabe von Nr. 7.6 Sätze </w:t>
      </w:r>
      <w:r w:rsidR="00BC062D">
        <w:t xml:space="preserve">3 </w:t>
      </w:r>
      <w:r w:rsidRPr="00D11A35">
        <w:t>-</w:t>
      </w:r>
      <w:r w:rsidR="00A473A1">
        <w:t xml:space="preserve"> </w:t>
      </w:r>
      <w:r w:rsidR="00A6489C">
        <w:t>5</w:t>
      </w:r>
      <w:r w:rsidR="00A6489C" w:rsidRPr="00D11A35">
        <w:t xml:space="preserve"> </w:t>
      </w:r>
      <w:r w:rsidRPr="00D11A35">
        <w:t>der Gigabit-Richtlinie</w:t>
      </w:r>
      <w:r w:rsidR="000961DC">
        <w:t xml:space="preserve"> 2.0</w:t>
      </w:r>
      <w:r w:rsidRPr="00D11A35">
        <w:t>.</w:t>
      </w:r>
      <w:r w:rsidR="0013125C" w:rsidRPr="0013125C">
        <w:t xml:space="preserve"> </w:t>
      </w:r>
      <w:r w:rsidR="00A40C18">
        <w:t xml:space="preserve">Weitere </w:t>
      </w:r>
      <w:r w:rsidR="00A40C18" w:rsidRPr="00D11A35">
        <w:t xml:space="preserve">Abweichungen von den vorgegebenen </w:t>
      </w:r>
      <w:r w:rsidR="00342105">
        <w:t>Vertragsteilen</w:t>
      </w:r>
      <w:r w:rsidR="00A40C18" w:rsidRPr="00D11A35">
        <w:t xml:space="preserve"> sind </w:t>
      </w:r>
      <w:r w:rsidR="00A40C18">
        <w:t>im Sinne von Nr. 7.6 der Gigabit-Richtlinie</w:t>
      </w:r>
      <w:r w:rsidR="000961DC">
        <w:t xml:space="preserve"> 2.0</w:t>
      </w:r>
      <w:r w:rsidR="00A40C18">
        <w:t xml:space="preserve"> mit de</w:t>
      </w:r>
      <w:r w:rsidR="002627DC">
        <w:t>r</w:t>
      </w:r>
      <w:r w:rsidR="009F123A">
        <w:t xml:space="preserve"> </w:t>
      </w:r>
      <w:r w:rsidR="002627DC">
        <w:t>zuständigen</w:t>
      </w:r>
      <w:r w:rsidR="00A40C18" w:rsidRPr="00D11A35">
        <w:t xml:space="preserve"> </w:t>
      </w:r>
      <w:r w:rsidR="00A40C18">
        <w:t>B</w:t>
      </w:r>
      <w:r w:rsidR="00A40C18" w:rsidRPr="00D11A35">
        <w:t>ewilligungsbehörde abzustimmen</w:t>
      </w:r>
      <w:r w:rsidR="00342105">
        <w:t xml:space="preserve"> bzw. von dieser zu genehmigen</w:t>
      </w:r>
      <w:r w:rsidR="00A40C18" w:rsidRPr="00D11A35">
        <w:t>.</w:t>
      </w:r>
      <w:r w:rsidR="00E56CD8" w:rsidRPr="00E56CD8">
        <w:t xml:space="preserve"> </w:t>
      </w:r>
      <w:r w:rsidR="00F53A29">
        <w:t>Änderungen</w:t>
      </w:r>
      <w:r w:rsidR="00E56CD8" w:rsidRPr="00BD1358">
        <w:t xml:space="preserve">, die lediglich </w:t>
      </w:r>
      <w:r w:rsidR="00E56CD8">
        <w:t>der</w:t>
      </w:r>
      <w:r w:rsidR="00E56CD8" w:rsidRPr="00BD1358">
        <w:t xml:space="preserve"> Präzisierung im Hinblick auf spezifische Lose </w:t>
      </w:r>
      <w:r w:rsidR="00F53A29">
        <w:t>dienen</w:t>
      </w:r>
      <w:r w:rsidR="00F53A29" w:rsidRPr="00BD1358">
        <w:t xml:space="preserve"> </w:t>
      </w:r>
      <w:r w:rsidR="00E56CD8" w:rsidRPr="00BD1358">
        <w:t>und</w:t>
      </w:r>
      <w:r w:rsidR="00BD2391">
        <w:t>/oder</w:t>
      </w:r>
      <w:r w:rsidR="00E56CD8" w:rsidRPr="00BD1358">
        <w:t xml:space="preserve"> den Mustervertrag inhaltlich nicht ändern</w:t>
      </w:r>
      <w:r w:rsidR="00BB43DD">
        <w:t xml:space="preserve"> bzw. </w:t>
      </w:r>
      <w:r w:rsidR="00BB43DD" w:rsidRPr="00BB43DD">
        <w:t xml:space="preserve">andere Vertragsbestandteile oder die geltenden Förderbedingungen </w:t>
      </w:r>
      <w:r w:rsidR="00BB43DD">
        <w:t>nicht</w:t>
      </w:r>
      <w:r w:rsidR="00BB43DD" w:rsidRPr="00BB43DD">
        <w:t xml:space="preserve"> berühr</w:t>
      </w:r>
      <w:r w:rsidR="00BB43DD">
        <w:t>en</w:t>
      </w:r>
      <w:r w:rsidR="00E56CD8" w:rsidRPr="00BD1358">
        <w:t xml:space="preserve">, bedürfen keines Änderungsantrags bei </w:t>
      </w:r>
      <w:r w:rsidR="00E56CD8">
        <w:t>der zuständigen Bewilligungsbehörde</w:t>
      </w:r>
      <w:r w:rsidR="00E56CD8" w:rsidRPr="00BD1358">
        <w:t>.</w:t>
      </w:r>
      <w:r w:rsidR="00E56CD8">
        <w:t xml:space="preserve"> </w:t>
      </w:r>
      <w:r w:rsidR="00F53A29">
        <w:t>Dies gilt insbesondere für lediglich sprachliche Anpassungen</w:t>
      </w:r>
      <w:r w:rsidR="002236A7">
        <w:t xml:space="preserve"> zur Berücksichtigung von Fällen, in denen</w:t>
      </w:r>
      <w:r w:rsidR="002236A7">
        <w:rPr>
          <w:rFonts w:cs="Arial"/>
          <w:color w:val="000000"/>
          <w:szCs w:val="18"/>
        </w:rPr>
        <w:t xml:space="preserve"> der </w:t>
      </w:r>
      <w:r w:rsidR="00F53A29" w:rsidRPr="002F68AC">
        <w:rPr>
          <w:rFonts w:cs="Arial"/>
          <w:color w:val="000000"/>
          <w:szCs w:val="18"/>
        </w:rPr>
        <w:t xml:space="preserve">Zuwendungsempfänger keine Gebietskörperschaft </w:t>
      </w:r>
      <w:r w:rsidR="00F53A29">
        <w:rPr>
          <w:rFonts w:cs="Arial"/>
          <w:color w:val="000000"/>
          <w:szCs w:val="18"/>
        </w:rPr>
        <w:t>im Sinne von Nr. 4.1</w:t>
      </w:r>
      <w:r w:rsidR="00613F59">
        <w:rPr>
          <w:rFonts w:cs="Arial"/>
          <w:color w:val="000000"/>
          <w:szCs w:val="18"/>
        </w:rPr>
        <w:t xml:space="preserve"> der</w:t>
      </w:r>
      <w:r w:rsidR="00F53A29">
        <w:rPr>
          <w:rFonts w:cs="Arial"/>
          <w:color w:val="000000"/>
          <w:szCs w:val="18"/>
        </w:rPr>
        <w:t xml:space="preserve"> Gigabit-Richtlinie</w:t>
      </w:r>
      <w:r w:rsidR="000961DC">
        <w:rPr>
          <w:rFonts w:cs="Arial"/>
          <w:color w:val="000000"/>
          <w:szCs w:val="18"/>
        </w:rPr>
        <w:t xml:space="preserve"> 2.0</w:t>
      </w:r>
      <w:r w:rsidR="00F53A29">
        <w:rPr>
          <w:rFonts w:cs="Arial"/>
          <w:color w:val="000000"/>
          <w:szCs w:val="18"/>
        </w:rPr>
        <w:t xml:space="preserve"> </w:t>
      </w:r>
      <w:r w:rsidR="00F53A29" w:rsidRPr="002F68AC">
        <w:rPr>
          <w:rFonts w:cs="Arial"/>
          <w:color w:val="000000"/>
          <w:szCs w:val="18"/>
        </w:rPr>
        <w:t>ist.</w:t>
      </w:r>
      <w:r w:rsidR="00B969EB" w:rsidRPr="00B969EB">
        <w:t xml:space="preserve"> </w:t>
      </w:r>
      <w:r w:rsidR="00B969EB" w:rsidRPr="00B969EB">
        <w:rPr>
          <w:rFonts w:cs="Arial"/>
          <w:color w:val="000000"/>
          <w:szCs w:val="18"/>
        </w:rPr>
        <w:t xml:space="preserve">Anpassungserfordernisse / Besonderheiten für Projekte im neuen Lückenschluss-Pilotprogramm (LSP) sind mit </w:t>
      </w:r>
      <w:r w:rsidR="00B969EB" w:rsidRPr="00B969EB">
        <w:rPr>
          <w:rFonts w:cs="Arial"/>
          <w:b/>
          <w:bCs/>
          <w:color w:val="000000"/>
          <w:szCs w:val="18"/>
          <w:highlight w:val="cyan"/>
        </w:rPr>
        <w:t>türkis</w:t>
      </w:r>
      <w:r w:rsidR="00B969EB" w:rsidRPr="00B969EB">
        <w:rPr>
          <w:rFonts w:cs="Arial"/>
          <w:color w:val="000000"/>
          <w:szCs w:val="18"/>
        </w:rPr>
        <w:t xml:space="preserve"> hinterlegten Kommentaren kenntlich gemacht.</w:t>
      </w:r>
    </w:p>
    <w:p w14:paraId="5E86CB7D" w14:textId="77777777" w:rsidR="00811121" w:rsidRDefault="00811121" w:rsidP="00E9348B">
      <w:pPr>
        <w:tabs>
          <w:tab w:val="left" w:pos="2835"/>
        </w:tabs>
        <w:spacing w:after="0" w:line="276" w:lineRule="auto"/>
        <w:ind w:left="0" w:firstLine="0"/>
      </w:pPr>
    </w:p>
    <w:p w14:paraId="7B3078EA" w14:textId="6B2B5174" w:rsidR="00935614" w:rsidRDefault="00BD1358" w:rsidP="00E256E9">
      <w:pPr>
        <w:tabs>
          <w:tab w:val="left" w:pos="2835"/>
        </w:tabs>
        <w:spacing w:after="0" w:line="276" w:lineRule="auto"/>
        <w:ind w:left="0" w:firstLine="0"/>
        <w:rPr>
          <w:rFonts w:cs="Arial"/>
          <w:szCs w:val="22"/>
        </w:rPr>
      </w:pPr>
      <w:r w:rsidRPr="00BD1358">
        <w:t xml:space="preserve">Der Muster-Zuwendungsvertrag „Wirtschaftlichkeitslückenmodell“ ist auch bei losweiser Vergabe an Telekommunikationsunternehmen zu verwenden. Sollte eine Losbildung im </w:t>
      </w:r>
      <w:r w:rsidR="005E0704">
        <w:t>Auswahl</w:t>
      </w:r>
      <w:r w:rsidR="005E0704" w:rsidRPr="00BD1358">
        <w:t xml:space="preserve">verfahren </w:t>
      </w:r>
      <w:r w:rsidRPr="00BD1358">
        <w:t xml:space="preserve">vorgenommen worden sein, ist dieser Mustervertrag von der Gebietskörperschaft/dem Zuwendungsempfänger, soweit erforderlich, punktuell anzupassen. Dies betrifft etwa die §§ zum Ausbaugebiet, zu den Anlagen, zur Mittelaufteilung und etwaige Differenzierungen </w:t>
      </w:r>
      <w:r w:rsidR="00BB43DD">
        <w:t>zum</w:t>
      </w:r>
      <w:r w:rsidRPr="00BD1358">
        <w:t xml:space="preserve"> </w:t>
      </w:r>
      <w:proofErr w:type="spellStart"/>
      <w:r w:rsidRPr="00BD1358">
        <w:t>Inbetriebnahmezeitpunkt</w:t>
      </w:r>
      <w:proofErr w:type="spellEnd"/>
      <w:r w:rsidRPr="00BD1358">
        <w:t xml:space="preserve"> und Versorgungsziel. Als Hilfestellung sind Absätze im Vertrag mit einem </w:t>
      </w:r>
      <w:r w:rsidRPr="00BB43DD">
        <w:rPr>
          <w:b/>
        </w:rPr>
        <w:t>„*</w:t>
      </w:r>
      <w:r w:rsidR="00023FF8" w:rsidRPr="00BB43DD">
        <w:rPr>
          <w:b/>
        </w:rPr>
        <w:t xml:space="preserve"> </w:t>
      </w:r>
      <w:r w:rsidRPr="00BB43DD">
        <w:rPr>
          <w:b/>
        </w:rPr>
        <w:t>“</w:t>
      </w:r>
      <w:r w:rsidR="00023FF8" w:rsidRPr="00BB43DD">
        <w:rPr>
          <w:b/>
        </w:rPr>
        <w:t xml:space="preserve"> (Sonderzeichen Sternchen)</w:t>
      </w:r>
      <w:r w:rsidRPr="00BB43DD">
        <w:rPr>
          <w:b/>
        </w:rPr>
        <w:t xml:space="preserve"> </w:t>
      </w:r>
      <w:r w:rsidRPr="00BD1358">
        <w:t xml:space="preserve">markiert, die üblicherweise </w:t>
      </w:r>
      <w:r w:rsidRPr="00BB43DD">
        <w:rPr>
          <w:b/>
        </w:rPr>
        <w:t>losbezogene Präzisierungen/Ergänzungen</w:t>
      </w:r>
      <w:r w:rsidRPr="00BD1358">
        <w:t xml:space="preserve"> enthalten können.</w:t>
      </w:r>
      <w:r w:rsidR="001F331A">
        <w:t xml:space="preserve"> </w:t>
      </w:r>
      <w:r w:rsidRPr="00BD1358">
        <w:t xml:space="preserve">Bei den Rücktritts-/Kündigungsgründen ist zu prüfen, ob sich der jeweilige Grund auf nur ein Los (statt auf den Vertrag als Ganzes) bezieht. </w:t>
      </w:r>
    </w:p>
    <w:p w14:paraId="0D9BA2D8" w14:textId="77777777" w:rsidR="00935614" w:rsidRPr="00BD1358" w:rsidRDefault="00935614" w:rsidP="00E256E9">
      <w:pPr>
        <w:tabs>
          <w:tab w:val="left" w:pos="2835"/>
        </w:tabs>
        <w:spacing w:after="0" w:line="276" w:lineRule="auto"/>
        <w:ind w:left="0" w:firstLine="0"/>
      </w:pPr>
    </w:p>
    <w:p w14:paraId="26C2F96F" w14:textId="7A131502" w:rsidR="00D11C4C" w:rsidRDefault="003013EF" w:rsidP="00A55BC8">
      <w:pPr>
        <w:tabs>
          <w:tab w:val="left" w:pos="2835"/>
        </w:tabs>
        <w:spacing w:line="276" w:lineRule="auto"/>
        <w:ind w:left="0" w:firstLine="0"/>
      </w:pPr>
      <w:r w:rsidRPr="00D11A35">
        <w:t xml:space="preserve">Der Vertrag berücksichtigt die Beihilfen- und Förderregelungen inkl. Nebenbestimmungen des Bundes zum Stand </w:t>
      </w:r>
      <w:r w:rsidR="00784179" w:rsidRPr="00784179">
        <w:t>11.02.2025</w:t>
      </w:r>
      <w:r w:rsidR="00A473A1" w:rsidRPr="00784179">
        <w:t>.</w:t>
      </w:r>
      <w:r w:rsidR="00A473A1">
        <w:t xml:space="preserve"> I</w:t>
      </w:r>
      <w:r w:rsidRPr="00D11A35">
        <w:t xml:space="preserve">m Falle von Änderungen dieser Regelungen ist der Vertrag </w:t>
      </w:r>
      <w:r w:rsidR="00A40C18">
        <w:t xml:space="preserve">in Abstimmung mit der Bewilligungsbehörde </w:t>
      </w:r>
      <w:r w:rsidRPr="00D11A35">
        <w:t xml:space="preserve">ggf. anzupassen. </w:t>
      </w:r>
      <w:r w:rsidR="00BA3111" w:rsidRPr="00BA3111">
        <w:t xml:space="preserve">Die Regelungen der Grundsätze zu Art, Umfang und Bedingungen des offenen Netzzugangs der </w:t>
      </w:r>
      <w:r w:rsidR="00BA3111" w:rsidRPr="00BA3111">
        <w:lastRenderedPageBreak/>
        <w:t xml:space="preserve">Bundesnetzagentur gemäß § 155 Abs. 4 </w:t>
      </w:r>
      <w:r w:rsidR="00CA0705">
        <w:t>Telekommunikationsgesetz (</w:t>
      </w:r>
      <w:r w:rsidR="00BA3111" w:rsidRPr="00BA3111">
        <w:t>TKG</w:t>
      </w:r>
      <w:r w:rsidR="00CA0705">
        <w:t>)</w:t>
      </w:r>
      <w:r w:rsidR="00BA3111" w:rsidRPr="00BA3111">
        <w:t xml:space="preserve"> sind in ihrer jeweils zum Zeitpunkt des Vertragsschlusses geltenden Fassung zu beachten.</w:t>
      </w:r>
    </w:p>
    <w:p w14:paraId="7E7D923D" w14:textId="2C1581BC" w:rsidR="001F331A" w:rsidRDefault="001F331A" w:rsidP="00A55BC8">
      <w:pPr>
        <w:tabs>
          <w:tab w:val="left" w:pos="2835"/>
        </w:tabs>
        <w:spacing w:line="276" w:lineRule="auto"/>
        <w:ind w:left="0" w:firstLine="0"/>
      </w:pPr>
    </w:p>
    <w:p w14:paraId="3079B7A3" w14:textId="77777777" w:rsidR="00E5293B" w:rsidRDefault="001F331A" w:rsidP="00A55BC8">
      <w:pPr>
        <w:tabs>
          <w:tab w:val="left" w:pos="2835"/>
        </w:tabs>
        <w:spacing w:line="276" w:lineRule="auto"/>
        <w:ind w:left="0" w:firstLine="0"/>
        <w:rPr>
          <w:ins w:id="1" w:author="Hundt, Melanie" w:date="2025-09-15T11:54:00Z" w16du:dateUtc="2025-09-15T09:54:00Z"/>
        </w:rPr>
      </w:pPr>
      <w:r w:rsidRPr="00CE5F24">
        <w:t xml:space="preserve">Gemäß Nr. 7.6 </w:t>
      </w:r>
      <w:r>
        <w:t xml:space="preserve">der </w:t>
      </w:r>
      <w:r w:rsidRPr="00CE5F24">
        <w:t>Gigabit-Richtlinie 2.0 kann bei Verwendung dieses Mustervertrages von der Vorlage des Vertragsentwurfs bei der Bundesnetzagentur abgesehen werden.</w:t>
      </w:r>
    </w:p>
    <w:p w14:paraId="4C349365" w14:textId="77777777" w:rsidR="00E5293B" w:rsidRDefault="00E5293B" w:rsidP="00A55BC8">
      <w:pPr>
        <w:tabs>
          <w:tab w:val="left" w:pos="2835"/>
        </w:tabs>
        <w:spacing w:line="276" w:lineRule="auto"/>
        <w:ind w:left="0" w:firstLine="0"/>
        <w:rPr>
          <w:ins w:id="2" w:author="Hundt, Melanie" w:date="2025-09-15T11:54:00Z" w16du:dateUtc="2025-09-15T09:54:00Z"/>
        </w:rPr>
      </w:pPr>
    </w:p>
    <w:p w14:paraId="2F885ECB" w14:textId="77777777" w:rsidR="00E5293B" w:rsidRPr="00CB4439" w:rsidRDefault="00E5293B" w:rsidP="00E5293B">
      <w:pPr>
        <w:tabs>
          <w:tab w:val="left" w:pos="2835"/>
        </w:tabs>
        <w:spacing w:line="276" w:lineRule="auto"/>
        <w:ind w:left="0" w:firstLine="0"/>
        <w:rPr>
          <w:ins w:id="3" w:author="Hundt, Melanie" w:date="2025-09-15T11:54:00Z" w16du:dateUtc="2025-09-15T09:54:00Z"/>
          <w:highlight w:val="green"/>
        </w:rPr>
      </w:pPr>
      <w:ins w:id="4" w:author="Hundt, Melanie" w:date="2025-09-15T11:54:00Z" w16du:dateUtc="2025-09-15T09:54:00Z">
        <w:r w:rsidRPr="00CB4439">
          <w:rPr>
            <w:highlight w:val="green"/>
          </w:rPr>
          <w:t>Anmerkung der ausschreibenden Gebietskörperschaft:</w:t>
        </w:r>
      </w:ins>
    </w:p>
    <w:p w14:paraId="1DA95901" w14:textId="77777777" w:rsidR="00E5293B" w:rsidRPr="00CB4439" w:rsidRDefault="00E5293B" w:rsidP="00E5293B">
      <w:pPr>
        <w:tabs>
          <w:tab w:val="left" w:pos="2835"/>
        </w:tabs>
        <w:spacing w:line="276" w:lineRule="auto"/>
        <w:ind w:left="0" w:firstLine="0"/>
        <w:rPr>
          <w:ins w:id="5" w:author="Hundt, Melanie" w:date="2025-09-15T11:54:00Z" w16du:dateUtc="2025-09-15T09:54:00Z"/>
          <w:highlight w:val="green"/>
        </w:rPr>
      </w:pPr>
      <w:ins w:id="6" w:author="Hundt, Melanie" w:date="2025-09-15T11:54:00Z" w16du:dateUtc="2025-09-15T09:54:00Z">
        <w:r w:rsidRPr="00CB4439">
          <w:rPr>
            <w:highlight w:val="green"/>
          </w:rPr>
          <w:t xml:space="preserve">In diesem Muster-Zuwendungsvertrag wurden von der Gebietskörperschaft inhaltlich bereits Änderungen eingearbeitet und grün hinterlegt. Dies betrifft insbesondere projektspezifische Angaben (z.B. </w:t>
        </w:r>
        <w:r>
          <w:rPr>
            <w:highlight w:val="green"/>
          </w:rPr>
          <w:t>Aktenzeichen</w:t>
        </w:r>
        <w:r w:rsidRPr="00CB4439">
          <w:rPr>
            <w:highlight w:val="green"/>
          </w:rPr>
          <w:t>) und für die Bieter relevante Regelungen (z.B. Vorkaufsrecht, Vertragsstrafen,…). Damit soll allen Bietern die gleiche Angebotsbasis gegeben werden.</w:t>
        </w:r>
      </w:ins>
    </w:p>
    <w:p w14:paraId="04C84B3E" w14:textId="77777777" w:rsidR="00E5293B" w:rsidRPr="00CB4439" w:rsidRDefault="00E5293B" w:rsidP="00E5293B">
      <w:pPr>
        <w:tabs>
          <w:tab w:val="left" w:pos="2835"/>
        </w:tabs>
        <w:spacing w:line="276" w:lineRule="auto"/>
        <w:ind w:left="0" w:firstLine="0"/>
        <w:rPr>
          <w:ins w:id="7" w:author="Hundt, Melanie" w:date="2025-09-15T11:54:00Z" w16du:dateUtc="2025-09-15T09:54:00Z"/>
          <w:highlight w:val="green"/>
        </w:rPr>
      </w:pPr>
      <w:ins w:id="8" w:author="Hundt, Melanie" w:date="2025-09-15T11:54:00Z" w16du:dateUtc="2025-09-15T09:54:00Z">
        <w:r w:rsidRPr="00CB4439">
          <w:rPr>
            <w:highlight w:val="green"/>
          </w:rPr>
          <w:t>Mit der Angebotsabgabe akzeptieren die Bieter den vorgegebenen Zuwendungsvertrag mit diesem Inhalt für den Fall der Auftragsvergabe auf Basis der Erstangebote.</w:t>
        </w:r>
      </w:ins>
    </w:p>
    <w:p w14:paraId="12FB2EC4" w14:textId="77777777" w:rsidR="00E5293B" w:rsidRDefault="00E5293B" w:rsidP="00E5293B">
      <w:pPr>
        <w:tabs>
          <w:tab w:val="left" w:pos="2835"/>
        </w:tabs>
        <w:spacing w:line="276" w:lineRule="auto"/>
        <w:ind w:left="0" w:firstLine="0"/>
        <w:rPr>
          <w:ins w:id="9" w:author="Hundt, Melanie" w:date="2025-09-15T11:54:00Z" w16du:dateUtc="2025-09-15T09:54:00Z"/>
        </w:rPr>
      </w:pPr>
      <w:ins w:id="10" w:author="Hundt, Melanie" w:date="2025-09-15T11:54:00Z" w16du:dateUtc="2025-09-15T09:54:00Z">
        <w:r w:rsidRPr="00CB4439">
          <w:rPr>
            <w:highlight w:val="green"/>
          </w:rPr>
          <w:t>Bieter können im Rahmen des Erstangebots eigene Änderungswünsche an den farblich gelb, grau, türkis oder grün hinterlegten Vertragsklauseln beifügen. Diese werden der Prüfung durch die Gebietskörperschaft unterzogen. Soweit die Gebietskörperschaft die Änderungsvorschläge übernehmen möchte, wird der angepasste Zuwendungsvertrag im weiteren Verhandlungsverfahren allen Bietern gleichermaßen zur Verfügung gestellt mit der Aufforderung zur Abgabe eines endgültigen Angebots mit ggf. neuer Kalkulation.</w:t>
        </w:r>
        <w:r>
          <w:t xml:space="preserve"> </w:t>
        </w:r>
      </w:ins>
    </w:p>
    <w:p w14:paraId="20E7DD4F" w14:textId="493DD33E" w:rsidR="00D11A35" w:rsidRDefault="00E5293B" w:rsidP="00E5293B">
      <w:pPr>
        <w:tabs>
          <w:tab w:val="left" w:pos="2835"/>
        </w:tabs>
        <w:spacing w:line="276" w:lineRule="auto"/>
        <w:ind w:left="0" w:firstLine="0"/>
        <w:rPr>
          <w:rFonts w:eastAsia="Arial" w:cs="Arial"/>
          <w:b/>
          <w:szCs w:val="22"/>
        </w:rPr>
        <w:sectPr w:rsidR="00D11A35" w:rsidSect="00785E01">
          <w:headerReference w:type="even" r:id="rId12"/>
          <w:headerReference w:type="default" r:id="rId13"/>
          <w:footerReference w:type="default" r:id="rId14"/>
          <w:headerReference w:type="first" r:id="rId15"/>
          <w:pgSz w:w="11906" w:h="16838" w:code="9"/>
          <w:pgMar w:top="1418" w:right="1418" w:bottom="1134" w:left="1418" w:header="709" w:footer="482" w:gutter="0"/>
          <w:cols w:space="708"/>
          <w:titlePg/>
          <w:docGrid w:linePitch="360"/>
        </w:sectPr>
      </w:pPr>
      <w:ins w:id="11" w:author="Hundt, Melanie" w:date="2025-09-15T11:54:00Z" w16du:dateUtc="2025-09-15T09:54:00Z">
        <w:r w:rsidRPr="00CB4439">
          <w:rPr>
            <w:highlight w:val="green"/>
          </w:rPr>
          <w:t>Die Vertragsunterzeichnung erfolgt erst nach Erhalt der endgültigen Förderbescheide (Bund und Land) und der Ergänzung der aus diesen Bescheiden ggf. hervorgehenden erforderlichen Anpassungen.</w:t>
        </w:r>
        <w:r>
          <w:t xml:space="preserve"> </w:t>
        </w:r>
      </w:ins>
      <w:r w:rsidR="00D11A35">
        <w:rPr>
          <w:rFonts w:eastAsia="Arial" w:cs="Arial"/>
          <w:b/>
          <w:szCs w:val="22"/>
        </w:rPr>
        <w:br w:type="page"/>
      </w:r>
    </w:p>
    <w:p w14:paraId="7A21EC33" w14:textId="77777777" w:rsidR="00D11A35" w:rsidRDefault="00D11A35">
      <w:pPr>
        <w:tabs>
          <w:tab w:val="clear" w:pos="567"/>
          <w:tab w:val="clear" w:pos="1134"/>
          <w:tab w:val="clear" w:pos="1701"/>
          <w:tab w:val="clear" w:pos="2268"/>
        </w:tabs>
        <w:spacing w:after="0" w:line="240" w:lineRule="auto"/>
        <w:ind w:left="0" w:firstLine="0"/>
        <w:jc w:val="left"/>
        <w:rPr>
          <w:rFonts w:eastAsia="Arial" w:cs="Arial"/>
          <w:b/>
          <w:szCs w:val="22"/>
        </w:rPr>
      </w:pPr>
    </w:p>
    <w:p w14:paraId="026F4BD4" w14:textId="77777777" w:rsidR="00C27E9D" w:rsidRPr="000C24F4" w:rsidRDefault="00013965" w:rsidP="003C62F6">
      <w:pPr>
        <w:tabs>
          <w:tab w:val="left" w:pos="2835"/>
        </w:tabs>
        <w:spacing w:line="276" w:lineRule="auto"/>
        <w:jc w:val="center"/>
        <w:rPr>
          <w:rFonts w:eastAsia="Arial" w:cs="Arial"/>
          <w:b/>
          <w:szCs w:val="22"/>
        </w:rPr>
      </w:pPr>
      <w:r w:rsidRPr="000C24F4">
        <w:rPr>
          <w:rFonts w:eastAsia="Arial" w:cs="Arial"/>
          <w:b/>
          <w:szCs w:val="22"/>
        </w:rPr>
        <w:t>Vertrag</w:t>
      </w:r>
    </w:p>
    <w:p w14:paraId="02BCBBB1" w14:textId="77777777" w:rsidR="00C27E9D" w:rsidRPr="000C24F4" w:rsidRDefault="00C27E9D" w:rsidP="003C62F6">
      <w:pPr>
        <w:spacing w:line="276" w:lineRule="auto"/>
        <w:jc w:val="center"/>
        <w:rPr>
          <w:rFonts w:eastAsia="Arial" w:cs="Arial"/>
          <w:szCs w:val="22"/>
        </w:rPr>
      </w:pPr>
    </w:p>
    <w:p w14:paraId="1D792735" w14:textId="77777777" w:rsidR="00C27E9D" w:rsidRPr="000C24F4" w:rsidRDefault="00013965" w:rsidP="003C62F6">
      <w:pPr>
        <w:spacing w:line="276" w:lineRule="auto"/>
        <w:jc w:val="center"/>
        <w:rPr>
          <w:rFonts w:eastAsia="Arial" w:cs="Arial"/>
          <w:szCs w:val="22"/>
        </w:rPr>
      </w:pPr>
      <w:r w:rsidRPr="000C24F4">
        <w:rPr>
          <w:rFonts w:eastAsia="Arial" w:cs="Arial"/>
          <w:szCs w:val="22"/>
        </w:rPr>
        <w:t>über die</w:t>
      </w:r>
    </w:p>
    <w:p w14:paraId="4BE1E5AE" w14:textId="77777777" w:rsidR="00C27E9D" w:rsidRPr="000C24F4" w:rsidRDefault="00C27E9D" w:rsidP="003C62F6">
      <w:pPr>
        <w:spacing w:line="276" w:lineRule="auto"/>
        <w:jc w:val="center"/>
        <w:rPr>
          <w:rFonts w:eastAsia="Arial" w:cs="Arial"/>
          <w:szCs w:val="22"/>
        </w:rPr>
      </w:pPr>
    </w:p>
    <w:p w14:paraId="343516B5" w14:textId="0F1732DB" w:rsidR="005D436F" w:rsidRPr="000C24F4" w:rsidRDefault="00054913" w:rsidP="002709C9">
      <w:pPr>
        <w:spacing w:after="0" w:line="360" w:lineRule="auto"/>
        <w:jc w:val="center"/>
        <w:rPr>
          <w:rFonts w:eastAsia="Arial" w:cs="Arial"/>
          <w:b/>
          <w:szCs w:val="22"/>
        </w:rPr>
      </w:pPr>
      <w:r>
        <w:rPr>
          <w:rFonts w:eastAsia="Arial" w:cs="Arial"/>
          <w:b/>
          <w:szCs w:val="22"/>
        </w:rPr>
        <w:t xml:space="preserve">Weiterleitung von </w:t>
      </w:r>
      <w:r w:rsidR="0015469A">
        <w:rPr>
          <w:rFonts w:eastAsia="Arial" w:cs="Arial"/>
          <w:b/>
          <w:szCs w:val="22"/>
        </w:rPr>
        <w:t>Zuwendung</w:t>
      </w:r>
      <w:r>
        <w:rPr>
          <w:rFonts w:eastAsia="Arial" w:cs="Arial"/>
          <w:b/>
          <w:szCs w:val="22"/>
        </w:rPr>
        <w:t>en</w:t>
      </w:r>
      <w:r w:rsidR="0015469A">
        <w:rPr>
          <w:rFonts w:eastAsia="Arial" w:cs="Arial"/>
          <w:b/>
          <w:szCs w:val="22"/>
        </w:rPr>
        <w:t xml:space="preserve"> </w:t>
      </w:r>
      <w:r w:rsidR="00013965" w:rsidRPr="000C24F4">
        <w:rPr>
          <w:rFonts w:eastAsia="Arial" w:cs="Arial"/>
          <w:b/>
          <w:szCs w:val="22"/>
        </w:rPr>
        <w:t xml:space="preserve">im Rahmen des </w:t>
      </w:r>
      <w:r w:rsidR="007D610D">
        <w:rPr>
          <w:rFonts w:eastAsia="Arial" w:cs="Arial"/>
          <w:b/>
          <w:szCs w:val="22"/>
        </w:rPr>
        <w:t>Gigabit</w:t>
      </w:r>
      <w:r w:rsidR="00013965" w:rsidRPr="000C24F4">
        <w:rPr>
          <w:rFonts w:eastAsia="Arial" w:cs="Arial"/>
          <w:b/>
          <w:szCs w:val="22"/>
        </w:rPr>
        <w:t>ausbaus</w:t>
      </w:r>
      <w:r w:rsidR="005D436F" w:rsidRPr="000C24F4">
        <w:rPr>
          <w:rFonts w:eastAsia="Arial" w:cs="Arial"/>
          <w:b/>
          <w:szCs w:val="22"/>
        </w:rPr>
        <w:t xml:space="preserve"> </w:t>
      </w:r>
      <w:del w:id="12" w:author="Hundt, Melanie" w:date="2025-09-15T12:03:00Z" w16du:dateUtc="2025-09-15T10:03:00Z">
        <w:r w:rsidR="005D16F2" w:rsidRPr="0061668A" w:rsidDel="00E5293B">
          <w:rPr>
            <w:rFonts w:eastAsia="Arial" w:cs="Arial"/>
            <w:b/>
            <w:szCs w:val="22"/>
            <w:highlight w:val="yellow"/>
          </w:rPr>
          <w:delText>im</w:delText>
        </w:r>
        <w:r w:rsidR="0061668A" w:rsidDel="00E5293B">
          <w:rPr>
            <w:rFonts w:eastAsia="Arial" w:cs="Arial"/>
            <w:b/>
            <w:szCs w:val="22"/>
            <w:highlight w:val="yellow"/>
          </w:rPr>
          <w:delText xml:space="preserve"> / </w:delText>
        </w:r>
      </w:del>
      <w:r w:rsidR="003129B1" w:rsidRPr="0061668A">
        <w:rPr>
          <w:rFonts w:eastAsia="Arial" w:cs="Arial"/>
          <w:b/>
          <w:szCs w:val="22"/>
          <w:highlight w:val="yellow"/>
        </w:rPr>
        <w:t>in der</w:t>
      </w:r>
    </w:p>
    <w:p w14:paraId="73B4F711" w14:textId="59730CE5" w:rsidR="00E7421D" w:rsidRPr="000C24F4" w:rsidRDefault="003129B1" w:rsidP="002709C9">
      <w:pPr>
        <w:spacing w:after="0" w:line="360" w:lineRule="auto"/>
        <w:jc w:val="center"/>
        <w:rPr>
          <w:rFonts w:eastAsia="Arial" w:cs="Arial"/>
          <w:b/>
          <w:szCs w:val="22"/>
        </w:rPr>
      </w:pPr>
      <w:del w:id="13" w:author="Hundt, Melanie" w:date="2025-09-15T12:03:00Z" w16du:dateUtc="2025-09-15T10:03:00Z">
        <w:r w:rsidRPr="000C24F4" w:rsidDel="00E5293B">
          <w:rPr>
            <w:rFonts w:eastAsia="Arial" w:cs="Arial"/>
            <w:b/>
            <w:szCs w:val="22"/>
            <w:highlight w:val="yellow"/>
          </w:rPr>
          <w:delText xml:space="preserve">[Bezeichnung der </w:delText>
        </w:r>
        <w:r w:rsidR="002A78CB" w:rsidDel="00E5293B">
          <w:rPr>
            <w:rFonts w:eastAsia="Arial" w:cs="Arial"/>
            <w:b/>
            <w:szCs w:val="22"/>
            <w:highlight w:val="yellow"/>
          </w:rPr>
          <w:delText>Gebietskörperschaft</w:delText>
        </w:r>
        <w:r w:rsidRPr="000C24F4" w:rsidDel="00E5293B">
          <w:rPr>
            <w:rFonts w:eastAsia="Arial" w:cs="Arial"/>
            <w:b/>
            <w:szCs w:val="22"/>
            <w:highlight w:val="yellow"/>
          </w:rPr>
          <w:delText>]</w:delText>
        </w:r>
      </w:del>
      <w:ins w:id="14" w:author="Hundt, Melanie" w:date="2025-09-16T15:00:00Z" w16du:dateUtc="2025-09-16T13:00:00Z">
        <w:r w:rsidR="00D57765" w:rsidRPr="00D57765">
          <w:rPr>
            <w:rFonts w:eastAsia="Arial" w:cs="Arial"/>
            <w:b/>
            <w:szCs w:val="22"/>
            <w:highlight w:val="green"/>
            <w:rPrChange w:id="15" w:author="Hundt, Melanie" w:date="2025-09-16T15:01:00Z" w16du:dateUtc="2025-09-16T13:01:00Z">
              <w:rPr>
                <w:rFonts w:eastAsia="Arial" w:cs="Arial"/>
                <w:b/>
                <w:szCs w:val="22"/>
              </w:rPr>
            </w:rPrChange>
          </w:rPr>
          <w:t>Gemeinde Ermershausen</w:t>
        </w:r>
      </w:ins>
    </w:p>
    <w:p w14:paraId="007734CD" w14:textId="03A39E7D" w:rsidR="00C27E9D" w:rsidRDefault="00054913" w:rsidP="002709C9">
      <w:pPr>
        <w:spacing w:after="0" w:line="360" w:lineRule="auto"/>
        <w:jc w:val="center"/>
        <w:rPr>
          <w:rFonts w:eastAsia="Arial" w:cs="Arial"/>
          <w:b/>
          <w:szCs w:val="22"/>
        </w:rPr>
      </w:pPr>
      <w:r>
        <w:rPr>
          <w:rFonts w:eastAsia="Arial" w:cs="Arial"/>
          <w:b/>
          <w:szCs w:val="22"/>
        </w:rPr>
        <w:t>zum Zwecke der</w:t>
      </w:r>
      <w:r w:rsidRPr="000C24F4">
        <w:rPr>
          <w:rFonts w:eastAsia="Arial" w:cs="Arial"/>
          <w:b/>
          <w:szCs w:val="22"/>
        </w:rPr>
        <w:t xml:space="preserve"> </w:t>
      </w:r>
      <w:r w:rsidR="00013965" w:rsidRPr="000C24F4">
        <w:rPr>
          <w:rFonts w:eastAsia="Arial" w:cs="Arial"/>
          <w:b/>
          <w:szCs w:val="22"/>
        </w:rPr>
        <w:t xml:space="preserve">Planung, </w:t>
      </w:r>
      <w:r w:rsidR="00A11816">
        <w:rPr>
          <w:rFonts w:eastAsia="Arial" w:cs="Arial"/>
          <w:b/>
          <w:szCs w:val="22"/>
        </w:rPr>
        <w:t xml:space="preserve">der </w:t>
      </w:r>
      <w:r w:rsidR="00013965" w:rsidRPr="000C24F4">
        <w:rPr>
          <w:rFonts w:eastAsia="Arial" w:cs="Arial"/>
          <w:b/>
          <w:szCs w:val="22"/>
        </w:rPr>
        <w:t xml:space="preserve">Errichtung und </w:t>
      </w:r>
      <w:r w:rsidR="004E1882">
        <w:rPr>
          <w:rFonts w:eastAsia="Arial" w:cs="Arial"/>
          <w:b/>
          <w:szCs w:val="22"/>
        </w:rPr>
        <w:t xml:space="preserve">des </w:t>
      </w:r>
      <w:r w:rsidR="00013965" w:rsidRPr="000C24F4">
        <w:rPr>
          <w:rFonts w:eastAsia="Arial" w:cs="Arial"/>
          <w:b/>
          <w:szCs w:val="22"/>
        </w:rPr>
        <w:t>Betrieb</w:t>
      </w:r>
      <w:r w:rsidR="004E1882">
        <w:rPr>
          <w:rFonts w:eastAsia="Arial" w:cs="Arial"/>
          <w:b/>
          <w:szCs w:val="22"/>
        </w:rPr>
        <w:t>s</w:t>
      </w:r>
      <w:r w:rsidR="00013965" w:rsidRPr="000C24F4">
        <w:rPr>
          <w:rFonts w:eastAsia="Arial" w:cs="Arial"/>
          <w:b/>
          <w:szCs w:val="22"/>
        </w:rPr>
        <w:t xml:space="preserve"> </w:t>
      </w:r>
      <w:r w:rsidR="00847034" w:rsidRPr="000C24F4">
        <w:rPr>
          <w:rFonts w:eastAsia="Arial" w:cs="Arial"/>
          <w:b/>
          <w:szCs w:val="22"/>
        </w:rPr>
        <w:t>eine</w:t>
      </w:r>
      <w:r w:rsidR="00847034">
        <w:rPr>
          <w:rFonts w:eastAsia="Arial" w:cs="Arial"/>
          <w:b/>
          <w:szCs w:val="22"/>
        </w:rPr>
        <w:t>s</w:t>
      </w:r>
      <w:r w:rsidR="00847034" w:rsidRPr="000C24F4">
        <w:rPr>
          <w:rFonts w:eastAsia="Arial" w:cs="Arial"/>
          <w:b/>
          <w:szCs w:val="22"/>
        </w:rPr>
        <w:t xml:space="preserve"> </w:t>
      </w:r>
      <w:r w:rsidR="00385582">
        <w:rPr>
          <w:rFonts w:eastAsia="Arial" w:cs="Arial"/>
          <w:b/>
          <w:szCs w:val="22"/>
        </w:rPr>
        <w:t xml:space="preserve">gigabitfähigen </w:t>
      </w:r>
      <w:r w:rsidR="00DA3C5C">
        <w:rPr>
          <w:rFonts w:eastAsia="Arial" w:cs="Arial"/>
          <w:b/>
          <w:szCs w:val="22"/>
        </w:rPr>
        <w:t xml:space="preserve">Breitbandnetzes </w:t>
      </w:r>
    </w:p>
    <w:p w14:paraId="7831460E" w14:textId="77777777" w:rsidR="002709C9" w:rsidRDefault="008D5ACB" w:rsidP="002709C9">
      <w:pPr>
        <w:spacing w:after="0" w:line="360" w:lineRule="auto"/>
        <w:jc w:val="center"/>
        <w:rPr>
          <w:rFonts w:eastAsia="Arial" w:cs="Arial"/>
          <w:b/>
          <w:szCs w:val="22"/>
        </w:rPr>
      </w:pPr>
      <w:r>
        <w:rPr>
          <w:rFonts w:eastAsia="Arial" w:cs="Arial"/>
          <w:b/>
          <w:szCs w:val="22"/>
        </w:rPr>
        <w:t xml:space="preserve">im Wirtschaftlichkeitslückenmodell </w:t>
      </w:r>
      <w:r w:rsidR="00054913">
        <w:rPr>
          <w:rFonts w:eastAsia="Arial" w:cs="Arial"/>
          <w:b/>
          <w:szCs w:val="22"/>
        </w:rPr>
        <w:t>nach</w:t>
      </w:r>
      <w:r>
        <w:rPr>
          <w:rFonts w:eastAsia="Arial" w:cs="Arial"/>
          <w:b/>
          <w:szCs w:val="22"/>
        </w:rPr>
        <w:t xml:space="preserve"> der Richtlinie „Förderung zur </w:t>
      </w:r>
    </w:p>
    <w:p w14:paraId="15598006" w14:textId="77777777" w:rsidR="002709C9" w:rsidRDefault="008D5ACB" w:rsidP="002709C9">
      <w:pPr>
        <w:spacing w:after="0" w:line="360" w:lineRule="auto"/>
        <w:jc w:val="center"/>
        <w:rPr>
          <w:rFonts w:eastAsia="Arial" w:cs="Arial"/>
          <w:b/>
          <w:szCs w:val="22"/>
        </w:rPr>
      </w:pPr>
      <w:r>
        <w:rPr>
          <w:rFonts w:eastAsia="Arial" w:cs="Arial"/>
          <w:b/>
          <w:szCs w:val="22"/>
        </w:rPr>
        <w:t xml:space="preserve">Unterstützung des Gigabitausbaus der Telekommunikationsnetze in der </w:t>
      </w:r>
    </w:p>
    <w:p w14:paraId="25912BA4" w14:textId="1C4B1A9E" w:rsidR="008D5ACB" w:rsidRPr="000C24F4" w:rsidRDefault="008D5ACB" w:rsidP="002709C9">
      <w:pPr>
        <w:spacing w:after="0" w:line="360" w:lineRule="auto"/>
        <w:jc w:val="center"/>
        <w:rPr>
          <w:rFonts w:eastAsia="Arial" w:cs="Arial"/>
          <w:b/>
          <w:szCs w:val="22"/>
        </w:rPr>
      </w:pPr>
      <w:r>
        <w:rPr>
          <w:rFonts w:eastAsia="Arial" w:cs="Arial"/>
          <w:b/>
          <w:szCs w:val="22"/>
        </w:rPr>
        <w:t>Bundesrepublik Deutschland</w:t>
      </w:r>
      <w:r w:rsidR="00183E57">
        <w:rPr>
          <w:rFonts w:eastAsia="Arial" w:cs="Arial"/>
          <w:b/>
          <w:szCs w:val="22"/>
        </w:rPr>
        <w:t xml:space="preserve"> </w:t>
      </w:r>
      <w:r w:rsidR="00423DC2">
        <w:rPr>
          <w:rFonts w:cs="Arial"/>
          <w:b/>
          <w:bCs/>
          <w:szCs w:val="22"/>
        </w:rPr>
        <w:t>– Gigabit-Richtlinie des Bundes 2.0</w:t>
      </w:r>
      <w:r w:rsidR="003C1E86">
        <w:rPr>
          <w:rFonts w:cs="Arial"/>
          <w:b/>
          <w:bCs/>
          <w:szCs w:val="22"/>
        </w:rPr>
        <w:t xml:space="preserve"> in der Fassung der 1. Änderung vom 30.04.2024</w:t>
      </w:r>
      <w:r w:rsidR="00423DC2">
        <w:rPr>
          <w:rFonts w:cs="Arial"/>
          <w:b/>
          <w:bCs/>
          <w:szCs w:val="22"/>
        </w:rPr>
        <w:t xml:space="preserve"> (Gigabit-RL 2.0)</w:t>
      </w:r>
      <w:r>
        <w:rPr>
          <w:rFonts w:eastAsia="Arial" w:cs="Arial"/>
          <w:b/>
          <w:szCs w:val="22"/>
        </w:rPr>
        <w:t>“</w:t>
      </w:r>
    </w:p>
    <w:p w14:paraId="4D43F4AA" w14:textId="77777777" w:rsidR="007C18E6" w:rsidRPr="000C24F4" w:rsidRDefault="007C18E6" w:rsidP="003C62F6">
      <w:pPr>
        <w:spacing w:line="276" w:lineRule="auto"/>
        <w:jc w:val="center"/>
        <w:rPr>
          <w:rFonts w:eastAsia="Arial" w:cs="Arial"/>
          <w:b/>
          <w:szCs w:val="22"/>
        </w:rPr>
      </w:pPr>
    </w:p>
    <w:p w14:paraId="430DFF8A" w14:textId="77777777" w:rsidR="00C27E9D" w:rsidRPr="000C24F4" w:rsidRDefault="007A2541" w:rsidP="003C62F6">
      <w:pPr>
        <w:spacing w:line="276" w:lineRule="auto"/>
        <w:jc w:val="center"/>
        <w:rPr>
          <w:rFonts w:eastAsia="Arial" w:cs="Arial"/>
          <w:szCs w:val="22"/>
        </w:rPr>
      </w:pPr>
      <w:r>
        <w:rPr>
          <w:rFonts w:eastAsia="Arial" w:cs="Arial"/>
          <w:szCs w:val="22"/>
        </w:rPr>
        <w:t xml:space="preserve">– </w:t>
      </w:r>
      <w:r w:rsidR="003129B1" w:rsidRPr="000C24F4">
        <w:rPr>
          <w:rFonts w:eastAsia="Arial" w:cs="Arial"/>
          <w:szCs w:val="22"/>
        </w:rPr>
        <w:t>im Folgenden</w:t>
      </w:r>
      <w:r w:rsidR="00013965" w:rsidRPr="000C24F4">
        <w:rPr>
          <w:rFonts w:eastAsia="Arial" w:cs="Arial"/>
          <w:szCs w:val="22"/>
        </w:rPr>
        <w:t xml:space="preserve"> </w:t>
      </w:r>
      <w:r w:rsidR="003129B1" w:rsidRPr="000C24F4">
        <w:rPr>
          <w:rFonts w:eastAsia="Arial" w:cs="Arial"/>
          <w:szCs w:val="22"/>
        </w:rPr>
        <w:t>„</w:t>
      </w:r>
      <w:r w:rsidR="0068220A">
        <w:rPr>
          <w:rFonts w:eastAsia="Arial" w:cs="Arial"/>
          <w:b/>
          <w:szCs w:val="22"/>
        </w:rPr>
        <w:t>Zuwendungs</w:t>
      </w:r>
      <w:r w:rsidR="0068220A" w:rsidRPr="000C24F4">
        <w:rPr>
          <w:rFonts w:eastAsia="Arial" w:cs="Arial"/>
          <w:b/>
          <w:szCs w:val="22"/>
        </w:rPr>
        <w:t>vertrag</w:t>
      </w:r>
      <w:r w:rsidRPr="007A2541">
        <w:rPr>
          <w:rFonts w:eastAsia="Arial" w:cs="Arial"/>
          <w:szCs w:val="22"/>
        </w:rPr>
        <w:t>“</w:t>
      </w:r>
      <w:r w:rsidR="0015782E">
        <w:rPr>
          <w:rFonts w:eastAsia="Arial" w:cs="Arial"/>
          <w:szCs w:val="22"/>
        </w:rPr>
        <w:t>,</w:t>
      </w:r>
      <w:r w:rsidR="0015782E" w:rsidRPr="0015782E">
        <w:rPr>
          <w:rFonts w:eastAsia="Arial" w:cs="Arial"/>
          <w:b/>
          <w:szCs w:val="22"/>
        </w:rPr>
        <w:t xml:space="preserve"> </w:t>
      </w:r>
      <w:r w:rsidR="0015782E">
        <w:rPr>
          <w:rFonts w:eastAsia="Arial" w:cs="Arial"/>
          <w:b/>
          <w:szCs w:val="22"/>
        </w:rPr>
        <w:t>„Vertrag“</w:t>
      </w:r>
      <w:r w:rsidR="00054913">
        <w:rPr>
          <w:rFonts w:eastAsia="Arial" w:cs="Arial"/>
          <w:b/>
          <w:szCs w:val="22"/>
        </w:rPr>
        <w:t xml:space="preserve"> </w:t>
      </w:r>
      <w:r>
        <w:rPr>
          <w:rFonts w:eastAsia="Arial" w:cs="Arial"/>
          <w:szCs w:val="22"/>
        </w:rPr>
        <w:t>–</w:t>
      </w:r>
    </w:p>
    <w:p w14:paraId="0B112C8D" w14:textId="77777777" w:rsidR="00C27E9D" w:rsidRPr="000C24F4" w:rsidRDefault="00C27E9D" w:rsidP="003C62F6">
      <w:pPr>
        <w:spacing w:line="276" w:lineRule="auto"/>
        <w:jc w:val="center"/>
        <w:rPr>
          <w:rFonts w:eastAsia="Arial" w:cs="Arial"/>
          <w:szCs w:val="22"/>
        </w:rPr>
      </w:pPr>
    </w:p>
    <w:p w14:paraId="2CE6C16A" w14:textId="7B672E40" w:rsidR="00C27E9D" w:rsidRPr="000C24F4" w:rsidRDefault="0024121B" w:rsidP="003C62F6">
      <w:pPr>
        <w:spacing w:line="276" w:lineRule="auto"/>
        <w:jc w:val="center"/>
        <w:rPr>
          <w:rFonts w:eastAsia="Arial" w:cs="Arial"/>
          <w:szCs w:val="22"/>
        </w:rPr>
      </w:pPr>
      <w:r w:rsidRPr="000C24F4">
        <w:rPr>
          <w:rFonts w:eastAsia="Arial" w:cs="Arial"/>
          <w:szCs w:val="22"/>
        </w:rPr>
        <w:t xml:space="preserve">zwischen </w:t>
      </w:r>
      <w:r w:rsidR="0048247E" w:rsidRPr="000C24F4">
        <w:rPr>
          <w:rFonts w:eastAsia="Arial" w:cs="Arial"/>
          <w:szCs w:val="22"/>
          <w:highlight w:val="yellow"/>
        </w:rPr>
        <w:t>de</w:t>
      </w:r>
      <w:r w:rsidR="00C55079" w:rsidRPr="000C24F4">
        <w:rPr>
          <w:rFonts w:eastAsia="Arial" w:cs="Arial"/>
          <w:szCs w:val="22"/>
          <w:highlight w:val="yellow"/>
        </w:rPr>
        <w:t>r</w:t>
      </w:r>
      <w:del w:id="16" w:author="Hundt, Melanie" w:date="2025-09-15T12:03:00Z" w16du:dateUtc="2025-09-15T10:03:00Z">
        <w:r w:rsidR="0000621F" w:rsidDel="00E5293B">
          <w:rPr>
            <w:rFonts w:eastAsia="Arial" w:cs="Arial"/>
            <w:szCs w:val="22"/>
            <w:highlight w:val="yellow"/>
          </w:rPr>
          <w:delText xml:space="preserve"> </w:delText>
        </w:r>
        <w:r w:rsidR="003129B1" w:rsidRPr="000C24F4" w:rsidDel="00E5293B">
          <w:rPr>
            <w:rFonts w:eastAsia="Arial" w:cs="Arial"/>
            <w:szCs w:val="22"/>
            <w:highlight w:val="yellow"/>
          </w:rPr>
          <w:delText>/</w:delText>
        </w:r>
        <w:r w:rsidR="0000621F" w:rsidDel="00E5293B">
          <w:rPr>
            <w:rFonts w:eastAsia="Arial" w:cs="Arial"/>
            <w:szCs w:val="22"/>
            <w:highlight w:val="yellow"/>
          </w:rPr>
          <w:delText xml:space="preserve"> </w:delText>
        </w:r>
        <w:r w:rsidR="003129B1" w:rsidRPr="000C24F4" w:rsidDel="00E5293B">
          <w:rPr>
            <w:rFonts w:eastAsia="Arial" w:cs="Arial"/>
            <w:szCs w:val="22"/>
            <w:highlight w:val="yellow"/>
          </w:rPr>
          <w:delText>dem</w:delText>
        </w:r>
      </w:del>
    </w:p>
    <w:p w14:paraId="2B96CF15" w14:textId="77777777" w:rsidR="00C27E9D" w:rsidRPr="000C24F4" w:rsidRDefault="00C27E9D" w:rsidP="003C62F6">
      <w:pPr>
        <w:spacing w:line="276" w:lineRule="auto"/>
        <w:jc w:val="center"/>
        <w:rPr>
          <w:rFonts w:eastAsia="Arial" w:cs="Arial"/>
          <w:szCs w:val="22"/>
        </w:rPr>
      </w:pPr>
    </w:p>
    <w:p w14:paraId="53932EB8" w14:textId="14787172" w:rsidR="00E7421D" w:rsidRPr="000C24F4" w:rsidRDefault="003129B1" w:rsidP="003C62F6">
      <w:pPr>
        <w:spacing w:line="276" w:lineRule="auto"/>
        <w:jc w:val="center"/>
        <w:rPr>
          <w:rFonts w:eastAsia="Arial" w:cs="Arial"/>
          <w:b/>
          <w:szCs w:val="22"/>
        </w:rPr>
      </w:pPr>
      <w:del w:id="17" w:author="Hundt, Melanie" w:date="2025-09-15T12:03:00Z" w16du:dateUtc="2025-09-15T10:03:00Z">
        <w:r w:rsidRPr="000C24F4" w:rsidDel="00E5293B">
          <w:rPr>
            <w:rFonts w:eastAsia="Arial" w:cs="Arial"/>
            <w:b/>
            <w:szCs w:val="22"/>
            <w:highlight w:val="yellow"/>
          </w:rPr>
          <w:delText xml:space="preserve">[Bezeichnung der </w:delText>
        </w:r>
        <w:r w:rsidR="002A78CB" w:rsidDel="00E5293B">
          <w:rPr>
            <w:rFonts w:eastAsia="Arial" w:cs="Arial"/>
            <w:b/>
            <w:szCs w:val="22"/>
            <w:highlight w:val="yellow"/>
          </w:rPr>
          <w:delText>Gebietskörperschaft</w:delText>
        </w:r>
        <w:r w:rsidRPr="000C24F4" w:rsidDel="00E5293B">
          <w:rPr>
            <w:rFonts w:eastAsia="Arial" w:cs="Arial"/>
            <w:b/>
            <w:szCs w:val="22"/>
            <w:highlight w:val="yellow"/>
          </w:rPr>
          <w:delText>]</w:delText>
        </w:r>
      </w:del>
      <w:ins w:id="18" w:author="Hundt, Melanie" w:date="2025-09-16T15:01:00Z" w16du:dateUtc="2025-09-16T13:01:00Z">
        <w:r w:rsidR="00D57765" w:rsidRPr="00D57765">
          <w:rPr>
            <w:rFonts w:eastAsia="Arial" w:cs="Arial"/>
            <w:b/>
            <w:szCs w:val="22"/>
            <w:highlight w:val="green"/>
            <w:rPrChange w:id="19" w:author="Hundt, Melanie" w:date="2025-09-16T15:01:00Z" w16du:dateUtc="2025-09-16T13:01:00Z">
              <w:rPr>
                <w:rFonts w:eastAsia="Arial" w:cs="Arial"/>
                <w:b/>
                <w:szCs w:val="22"/>
              </w:rPr>
            </w:rPrChange>
          </w:rPr>
          <w:t>Gemeinde Ermershausen</w:t>
        </w:r>
      </w:ins>
    </w:p>
    <w:p w14:paraId="50743DBB" w14:textId="04C7E37F" w:rsidR="00F7413A" w:rsidRPr="000C24F4" w:rsidRDefault="005E4AF3" w:rsidP="003C62F6">
      <w:pPr>
        <w:spacing w:line="276" w:lineRule="auto"/>
        <w:jc w:val="center"/>
        <w:rPr>
          <w:rFonts w:eastAsia="Arial" w:cs="Arial"/>
          <w:b/>
          <w:szCs w:val="22"/>
        </w:rPr>
      </w:pPr>
      <w:r w:rsidRPr="000C24F4">
        <w:rPr>
          <w:rFonts w:eastAsia="Arial" w:cs="Arial"/>
          <w:b/>
          <w:szCs w:val="22"/>
        </w:rPr>
        <w:t>v</w:t>
      </w:r>
      <w:r w:rsidR="00F7413A" w:rsidRPr="000C24F4">
        <w:rPr>
          <w:rFonts w:eastAsia="Arial" w:cs="Arial"/>
          <w:b/>
          <w:szCs w:val="22"/>
        </w:rPr>
        <w:t xml:space="preserve">ertreten durch </w:t>
      </w:r>
      <w:r w:rsidR="003129B1" w:rsidRPr="000C24F4">
        <w:rPr>
          <w:rFonts w:eastAsia="Arial" w:cs="Arial"/>
          <w:b/>
          <w:szCs w:val="22"/>
          <w:highlight w:val="yellow"/>
        </w:rPr>
        <w:t>den</w:t>
      </w:r>
      <w:del w:id="20" w:author="Hundt, Melanie" w:date="2025-09-15T12:05:00Z" w16du:dateUtc="2025-09-15T10:05:00Z">
        <w:r w:rsidR="003129B1" w:rsidRPr="000C24F4" w:rsidDel="00FA6700">
          <w:rPr>
            <w:rFonts w:eastAsia="Arial" w:cs="Arial"/>
            <w:b/>
            <w:szCs w:val="22"/>
            <w:highlight w:val="yellow"/>
          </w:rPr>
          <w:delText>/die</w:delText>
        </w:r>
        <w:r w:rsidR="0061668A" w:rsidDel="00FA6700">
          <w:rPr>
            <w:rFonts w:eastAsia="Arial" w:cs="Arial"/>
            <w:b/>
            <w:szCs w:val="22"/>
            <w:highlight w:val="yellow"/>
          </w:rPr>
          <w:delText xml:space="preserve"> </w:delText>
        </w:r>
        <w:r w:rsidR="003129B1" w:rsidRPr="000C24F4" w:rsidDel="00FA6700">
          <w:rPr>
            <w:rFonts w:eastAsia="Arial" w:cs="Arial"/>
            <w:b/>
            <w:szCs w:val="22"/>
            <w:highlight w:val="yellow"/>
          </w:rPr>
          <w:delText>[Amtsbezeichnung]</w:delText>
        </w:r>
      </w:del>
      <w:ins w:id="21" w:author="Hundt, Melanie" w:date="2025-09-15T12:05:00Z" w16du:dateUtc="2025-09-15T10:05:00Z">
        <w:r w:rsidR="00FA6700">
          <w:rPr>
            <w:rFonts w:eastAsia="Arial" w:cs="Arial"/>
            <w:b/>
            <w:szCs w:val="22"/>
          </w:rPr>
          <w:t xml:space="preserve"> </w:t>
        </w:r>
        <w:r w:rsidR="00FA6700" w:rsidRPr="00FA6700">
          <w:rPr>
            <w:rFonts w:eastAsia="Arial" w:cs="Arial"/>
            <w:b/>
            <w:szCs w:val="22"/>
            <w:highlight w:val="green"/>
            <w:rPrChange w:id="22" w:author="Hundt, Melanie" w:date="2025-09-15T12:05:00Z" w16du:dateUtc="2025-09-15T10:05:00Z">
              <w:rPr>
                <w:rFonts w:eastAsia="Arial" w:cs="Arial"/>
                <w:b/>
                <w:szCs w:val="22"/>
              </w:rPr>
            </w:rPrChange>
          </w:rPr>
          <w:t>Ersten Bürgermeister</w:t>
        </w:r>
      </w:ins>
    </w:p>
    <w:p w14:paraId="16711690" w14:textId="6D85A076" w:rsidR="005D16F2" w:rsidRPr="000C24F4" w:rsidRDefault="003129B1" w:rsidP="003C62F6">
      <w:pPr>
        <w:spacing w:line="276" w:lineRule="auto"/>
        <w:jc w:val="center"/>
        <w:rPr>
          <w:rFonts w:eastAsia="Arial" w:cs="Arial"/>
          <w:b/>
          <w:szCs w:val="22"/>
        </w:rPr>
      </w:pPr>
      <w:del w:id="23" w:author="Hundt, Melanie" w:date="2025-09-15T12:05:00Z" w16du:dateUtc="2025-09-15T10:05:00Z">
        <w:r w:rsidRPr="000C24F4" w:rsidDel="00FA6700">
          <w:rPr>
            <w:rFonts w:eastAsia="Arial" w:cs="Arial"/>
            <w:b/>
            <w:szCs w:val="22"/>
            <w:highlight w:val="yellow"/>
          </w:rPr>
          <w:delText>[Name]</w:delText>
        </w:r>
      </w:del>
      <w:ins w:id="24" w:author="Hundt, Melanie" w:date="2025-09-16T15:01:00Z" w16du:dateUtc="2025-09-16T13:01:00Z">
        <w:r w:rsidR="00D57765" w:rsidRPr="00D57765">
          <w:rPr>
            <w:rFonts w:eastAsia="Arial" w:cs="Arial"/>
            <w:b/>
            <w:szCs w:val="22"/>
            <w:highlight w:val="green"/>
            <w:rPrChange w:id="25" w:author="Hundt, Melanie" w:date="2025-09-16T15:01:00Z" w16du:dateUtc="2025-09-16T13:01:00Z">
              <w:rPr>
                <w:rFonts w:eastAsia="Arial" w:cs="Arial"/>
                <w:b/>
                <w:szCs w:val="22"/>
              </w:rPr>
            </w:rPrChange>
          </w:rPr>
          <w:t>Günter Pfeiffer</w:t>
        </w:r>
      </w:ins>
    </w:p>
    <w:p w14:paraId="0B7B4DCF" w14:textId="77777777" w:rsidR="003129B1" w:rsidRPr="000C24F4" w:rsidRDefault="003129B1" w:rsidP="003C62F6">
      <w:pPr>
        <w:spacing w:line="276" w:lineRule="auto"/>
        <w:jc w:val="center"/>
        <w:rPr>
          <w:rFonts w:eastAsia="Arial" w:cs="Arial"/>
          <w:b/>
          <w:szCs w:val="22"/>
        </w:rPr>
      </w:pPr>
    </w:p>
    <w:p w14:paraId="1464BA38"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697996">
        <w:rPr>
          <w:rFonts w:eastAsia="Arial" w:cs="Arial"/>
          <w:szCs w:val="22"/>
        </w:rPr>
        <w:t>„</w:t>
      </w:r>
      <w:r w:rsidR="002A78CB" w:rsidRPr="00697996">
        <w:rPr>
          <w:rFonts w:eastAsia="Arial" w:cs="Arial"/>
          <w:b/>
          <w:szCs w:val="22"/>
        </w:rPr>
        <w:t>Gebietskörperschaft</w:t>
      </w:r>
      <w:r w:rsidR="003129B1" w:rsidRPr="00697996">
        <w:rPr>
          <w:rFonts w:eastAsia="Arial" w:cs="Arial"/>
          <w:szCs w:val="22"/>
        </w:rPr>
        <w:t>“</w:t>
      </w:r>
      <w:r w:rsidRPr="000C24F4">
        <w:rPr>
          <w:rFonts w:eastAsia="Arial" w:cs="Arial"/>
          <w:szCs w:val="22"/>
        </w:rPr>
        <w:t xml:space="preserve"> genannt –</w:t>
      </w:r>
    </w:p>
    <w:p w14:paraId="7748BCC6" w14:textId="77777777" w:rsidR="00054913" w:rsidRDefault="00054913" w:rsidP="003C62F6">
      <w:pPr>
        <w:spacing w:line="276" w:lineRule="auto"/>
        <w:jc w:val="center"/>
        <w:rPr>
          <w:rFonts w:eastAsia="Arial" w:cs="Arial"/>
          <w:bCs/>
          <w:szCs w:val="22"/>
        </w:rPr>
      </w:pPr>
    </w:p>
    <w:p w14:paraId="3C7EEE3E" w14:textId="77777777" w:rsidR="00C27E9D" w:rsidRPr="005116F8" w:rsidRDefault="00DA0999" w:rsidP="003C62F6">
      <w:pPr>
        <w:spacing w:line="276" w:lineRule="auto"/>
        <w:jc w:val="center"/>
        <w:rPr>
          <w:rFonts w:eastAsia="Arial" w:cs="Arial"/>
          <w:bCs/>
          <w:szCs w:val="22"/>
        </w:rPr>
      </w:pPr>
      <w:r w:rsidRPr="005116F8">
        <w:rPr>
          <w:rFonts w:eastAsia="Arial" w:cs="Arial"/>
          <w:bCs/>
          <w:szCs w:val="22"/>
        </w:rPr>
        <w:t xml:space="preserve">und </w:t>
      </w:r>
    </w:p>
    <w:p w14:paraId="6C86932B" w14:textId="77777777" w:rsidR="00DA0999" w:rsidRPr="000C24F4" w:rsidRDefault="00DA0999" w:rsidP="003C62F6">
      <w:pPr>
        <w:spacing w:line="276" w:lineRule="auto"/>
        <w:jc w:val="center"/>
        <w:rPr>
          <w:rFonts w:eastAsia="Arial" w:cs="Arial"/>
          <w:b/>
          <w:szCs w:val="22"/>
        </w:rPr>
      </w:pPr>
    </w:p>
    <w:p w14:paraId="01C8BFE0" w14:textId="77777777" w:rsidR="005D436F" w:rsidRPr="000C24F4" w:rsidRDefault="005D436F" w:rsidP="003C62F6">
      <w:pPr>
        <w:spacing w:line="276" w:lineRule="auto"/>
        <w:jc w:val="center"/>
        <w:rPr>
          <w:rFonts w:eastAsia="Arial" w:cs="Arial"/>
          <w:b/>
          <w:szCs w:val="22"/>
        </w:rPr>
      </w:pPr>
      <w:r w:rsidRPr="005116F8">
        <w:rPr>
          <w:rFonts w:eastAsia="Arial" w:cs="Arial"/>
          <w:b/>
          <w:szCs w:val="22"/>
          <w:highlight w:val="yellow"/>
        </w:rPr>
        <w:t>[</w:t>
      </w:r>
      <w:r w:rsidR="005E02E3">
        <w:rPr>
          <w:rFonts w:eastAsia="Arial" w:cs="Arial"/>
          <w:b/>
          <w:szCs w:val="22"/>
          <w:highlight w:val="yellow"/>
        </w:rPr>
        <w:t>Bezeichnung des Unternehmens</w:t>
      </w:r>
      <w:r w:rsidRPr="005E02E3">
        <w:rPr>
          <w:rFonts w:eastAsia="Arial" w:cs="Arial"/>
          <w:b/>
          <w:szCs w:val="22"/>
          <w:highlight w:val="yellow"/>
        </w:rPr>
        <w:t>]</w:t>
      </w:r>
    </w:p>
    <w:p w14:paraId="0D75B38B" w14:textId="77777777" w:rsidR="005D436F" w:rsidRPr="005116F8" w:rsidRDefault="005D436F" w:rsidP="003C62F6">
      <w:pPr>
        <w:spacing w:line="276" w:lineRule="auto"/>
        <w:jc w:val="center"/>
        <w:rPr>
          <w:rFonts w:eastAsia="Arial" w:cs="Arial"/>
          <w:b/>
          <w:bCs/>
          <w:szCs w:val="22"/>
        </w:rPr>
      </w:pPr>
      <w:r w:rsidRPr="005116F8">
        <w:rPr>
          <w:rFonts w:eastAsia="Arial" w:cs="Arial"/>
          <w:b/>
          <w:bCs/>
          <w:szCs w:val="22"/>
        </w:rPr>
        <w:t>vertr</w:t>
      </w:r>
      <w:r w:rsidR="005E7332" w:rsidRPr="005116F8">
        <w:rPr>
          <w:rFonts w:eastAsia="Arial" w:cs="Arial"/>
          <w:b/>
          <w:bCs/>
          <w:szCs w:val="22"/>
        </w:rPr>
        <w:t>eten</w:t>
      </w:r>
      <w:r w:rsidRPr="005116F8">
        <w:rPr>
          <w:rFonts w:eastAsia="Arial" w:cs="Arial"/>
          <w:b/>
          <w:bCs/>
          <w:szCs w:val="22"/>
        </w:rPr>
        <w:t xml:space="preserve"> durch </w:t>
      </w:r>
      <w:r w:rsidRPr="005116F8">
        <w:rPr>
          <w:rFonts w:eastAsia="Arial" w:cs="Arial"/>
          <w:b/>
          <w:bCs/>
          <w:szCs w:val="22"/>
          <w:highlight w:val="yellow"/>
        </w:rPr>
        <w:t>[</w:t>
      </w:r>
      <w:r w:rsidR="005E02E3" w:rsidRPr="005116F8">
        <w:rPr>
          <w:rFonts w:eastAsia="Arial" w:cs="Arial"/>
          <w:b/>
          <w:bCs/>
          <w:szCs w:val="22"/>
          <w:highlight w:val="yellow"/>
        </w:rPr>
        <w:t>Position</w:t>
      </w:r>
      <w:r w:rsidRPr="005116F8">
        <w:rPr>
          <w:rFonts w:eastAsia="Arial" w:cs="Arial"/>
          <w:b/>
          <w:bCs/>
          <w:szCs w:val="22"/>
          <w:highlight w:val="yellow"/>
        </w:rPr>
        <w:t>]</w:t>
      </w:r>
    </w:p>
    <w:p w14:paraId="777593B1" w14:textId="77777777" w:rsidR="005D436F" w:rsidRPr="005116F8" w:rsidRDefault="005D436F" w:rsidP="003C62F6">
      <w:pPr>
        <w:spacing w:line="276" w:lineRule="auto"/>
        <w:jc w:val="center"/>
        <w:rPr>
          <w:rFonts w:eastAsia="Arial" w:cs="Arial"/>
          <w:b/>
          <w:bCs/>
          <w:szCs w:val="22"/>
        </w:rPr>
      </w:pPr>
      <w:r w:rsidRPr="005116F8">
        <w:rPr>
          <w:rFonts w:eastAsia="Arial" w:cs="Arial"/>
          <w:b/>
          <w:bCs/>
          <w:szCs w:val="22"/>
          <w:highlight w:val="yellow"/>
        </w:rPr>
        <w:t>[</w:t>
      </w:r>
      <w:r w:rsidR="005E02E3" w:rsidRPr="005116F8">
        <w:rPr>
          <w:rFonts w:eastAsia="Arial" w:cs="Arial"/>
          <w:b/>
          <w:bCs/>
          <w:szCs w:val="22"/>
          <w:highlight w:val="yellow"/>
        </w:rPr>
        <w:t>Name</w:t>
      </w:r>
      <w:r w:rsidRPr="005116F8">
        <w:rPr>
          <w:rFonts w:eastAsia="Arial" w:cs="Arial"/>
          <w:b/>
          <w:bCs/>
          <w:szCs w:val="22"/>
          <w:highlight w:val="yellow"/>
        </w:rPr>
        <w:t>]</w:t>
      </w:r>
    </w:p>
    <w:p w14:paraId="74AFE6FB" w14:textId="77777777" w:rsidR="00C27E9D" w:rsidRPr="000C24F4" w:rsidRDefault="00C27E9D" w:rsidP="003C62F6">
      <w:pPr>
        <w:spacing w:line="276" w:lineRule="auto"/>
        <w:jc w:val="center"/>
        <w:rPr>
          <w:rFonts w:eastAsia="Arial" w:cs="Arial"/>
          <w:szCs w:val="22"/>
        </w:rPr>
      </w:pPr>
    </w:p>
    <w:p w14:paraId="1B3D2ACA"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0C24F4">
        <w:rPr>
          <w:rFonts w:eastAsia="Arial" w:cs="Arial"/>
          <w:szCs w:val="22"/>
        </w:rPr>
        <w:t>„</w:t>
      </w:r>
      <w:r w:rsidR="00643638" w:rsidRPr="000C24F4">
        <w:rPr>
          <w:rFonts w:eastAsia="Arial" w:cs="Arial"/>
          <w:b/>
          <w:szCs w:val="22"/>
        </w:rPr>
        <w:t>TKU</w:t>
      </w:r>
      <w:r w:rsidRPr="000C24F4">
        <w:rPr>
          <w:rFonts w:eastAsia="Arial" w:cs="Arial"/>
          <w:szCs w:val="22"/>
        </w:rPr>
        <w:t>“ genannt –</w:t>
      </w:r>
    </w:p>
    <w:p w14:paraId="149F47C0" w14:textId="77777777" w:rsidR="00C27E9D" w:rsidRPr="000C24F4" w:rsidRDefault="00C27E9D" w:rsidP="003C62F6">
      <w:pPr>
        <w:spacing w:line="276" w:lineRule="auto"/>
        <w:jc w:val="center"/>
        <w:rPr>
          <w:rFonts w:eastAsia="Arial" w:cs="Arial"/>
          <w:szCs w:val="22"/>
        </w:rPr>
      </w:pPr>
    </w:p>
    <w:p w14:paraId="3D90455A"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gemeinsam </w:t>
      </w:r>
      <w:r w:rsidRPr="000C24F4">
        <w:rPr>
          <w:rFonts w:eastAsia="Arial" w:cs="Arial"/>
          <w:szCs w:val="22"/>
        </w:rPr>
        <w:t xml:space="preserve">auch </w:t>
      </w:r>
      <w:r w:rsidR="005E7332" w:rsidRPr="000C24F4">
        <w:rPr>
          <w:rFonts w:eastAsia="Arial" w:cs="Arial"/>
          <w:szCs w:val="22"/>
        </w:rPr>
        <w:t>„</w:t>
      </w:r>
      <w:r w:rsidRPr="000C24F4">
        <w:rPr>
          <w:rFonts w:eastAsia="Arial" w:cs="Arial"/>
          <w:b/>
          <w:szCs w:val="22"/>
        </w:rPr>
        <w:t>Vertragsparteien</w:t>
      </w:r>
      <w:r w:rsidR="005E7332" w:rsidRPr="000C24F4">
        <w:rPr>
          <w:rFonts w:eastAsia="Arial" w:cs="Arial"/>
          <w:szCs w:val="22"/>
        </w:rPr>
        <w:t>“</w:t>
      </w:r>
      <w:r w:rsidRPr="000C24F4">
        <w:rPr>
          <w:rFonts w:eastAsia="Arial" w:cs="Arial"/>
          <w:szCs w:val="22"/>
        </w:rPr>
        <w:t xml:space="preserve"> genannt –</w:t>
      </w:r>
    </w:p>
    <w:p w14:paraId="62C154CD" w14:textId="77777777" w:rsidR="009C66A7" w:rsidRDefault="009C66A7">
      <w:pPr>
        <w:jc w:val="center"/>
        <w:rPr>
          <w:rFonts w:eastAsia="Calibri" w:cs="Arial"/>
          <w:b/>
          <w:bCs/>
          <w:szCs w:val="22"/>
          <w:lang w:eastAsia="en-US"/>
        </w:rPr>
      </w:pPr>
      <w:bookmarkStart w:id="26" w:name="_DV_M160"/>
      <w:bookmarkEnd w:id="26"/>
    </w:p>
    <w:p w14:paraId="2DDF24C6" w14:textId="77777777" w:rsidR="00D11A35" w:rsidRDefault="00D11A35">
      <w:pPr>
        <w:jc w:val="center"/>
        <w:rPr>
          <w:rFonts w:eastAsia="Calibri" w:cs="Arial"/>
          <w:b/>
          <w:bCs/>
          <w:szCs w:val="22"/>
          <w:lang w:eastAsia="en-US"/>
        </w:rPr>
      </w:pPr>
    </w:p>
    <w:p w14:paraId="649293C6" w14:textId="77777777" w:rsidR="00D11A35" w:rsidRDefault="00D11A35">
      <w:pPr>
        <w:jc w:val="center"/>
        <w:rPr>
          <w:rFonts w:eastAsia="Calibri" w:cs="Arial"/>
          <w:b/>
          <w:bCs/>
          <w:szCs w:val="22"/>
          <w:lang w:eastAsia="en-US"/>
        </w:rPr>
      </w:pPr>
    </w:p>
    <w:p w14:paraId="663BF695" w14:textId="77777777" w:rsidR="00C27E9D" w:rsidRPr="000C24F4" w:rsidRDefault="00013965">
      <w:pPr>
        <w:jc w:val="center"/>
        <w:rPr>
          <w:rFonts w:eastAsia="Calibri" w:cs="Arial"/>
          <w:b/>
          <w:bCs/>
          <w:szCs w:val="22"/>
          <w:lang w:eastAsia="en-US"/>
        </w:rPr>
      </w:pPr>
      <w:r w:rsidRPr="000C24F4">
        <w:rPr>
          <w:rFonts w:eastAsia="Calibri" w:cs="Arial"/>
          <w:b/>
          <w:bCs/>
          <w:szCs w:val="22"/>
          <w:lang w:eastAsia="en-US"/>
        </w:rPr>
        <w:t>Inhaltsverzeichnis</w:t>
      </w:r>
    </w:p>
    <w:p w14:paraId="256FA24C" w14:textId="77777777" w:rsidR="00C27E9D" w:rsidRPr="000C24F4" w:rsidRDefault="00C27E9D">
      <w:pPr>
        <w:tabs>
          <w:tab w:val="clear" w:pos="567"/>
          <w:tab w:val="clear" w:pos="1134"/>
          <w:tab w:val="clear" w:pos="1701"/>
          <w:tab w:val="clear" w:pos="2268"/>
          <w:tab w:val="left" w:pos="709"/>
          <w:tab w:val="right" w:leader="dot" w:pos="9062"/>
        </w:tabs>
        <w:spacing w:before="120" w:after="100" w:line="300" w:lineRule="exact"/>
        <w:ind w:left="708" w:hanging="708"/>
        <w:jc w:val="left"/>
        <w:rPr>
          <w:rFonts w:eastAsia="Calibri" w:cs="Arial"/>
          <w:szCs w:val="22"/>
          <w:lang w:eastAsia="en-US"/>
        </w:rPr>
      </w:pPr>
    </w:p>
    <w:sdt>
      <w:sdtPr>
        <w:rPr>
          <w:rFonts w:ascii="Arial" w:eastAsia="Times New Roman" w:hAnsi="Arial" w:cs="Times New Roman"/>
          <w:color w:val="auto"/>
          <w:sz w:val="22"/>
          <w:szCs w:val="24"/>
        </w:rPr>
        <w:id w:val="2023507649"/>
        <w:docPartObj>
          <w:docPartGallery w:val="Table of Contents"/>
          <w:docPartUnique/>
        </w:docPartObj>
      </w:sdtPr>
      <w:sdtEndPr>
        <w:rPr>
          <w:noProof/>
          <w:webHidden/>
        </w:rPr>
      </w:sdtEndPr>
      <w:sdtContent>
        <w:p w14:paraId="46B2143A" w14:textId="77777777" w:rsidR="009015C0" w:rsidRDefault="009015C0">
          <w:pPr>
            <w:pStyle w:val="Inhaltsverzeichnisberschrift"/>
          </w:pPr>
        </w:p>
        <w:p w14:paraId="5001A540" w14:textId="4F5D079E" w:rsidR="00086A97" w:rsidRDefault="009015C0">
          <w:pPr>
            <w:pStyle w:val="Verzeichnis1"/>
            <w:rPr>
              <w:rFonts w:asciiTheme="minorHAnsi" w:eastAsiaTheme="minorEastAsia" w:hAnsiTheme="minorHAnsi" w:cstheme="minorBidi"/>
              <w:b w:val="0"/>
              <w:bCs w:val="0"/>
              <w:noProof/>
              <w:szCs w:val="22"/>
            </w:rPr>
          </w:pPr>
          <w:r>
            <w:fldChar w:fldCharType="begin"/>
          </w:r>
          <w:r>
            <w:instrText xml:space="preserve"> TOC \o "1-3" \h \z \u </w:instrText>
          </w:r>
          <w:r>
            <w:fldChar w:fldCharType="separate"/>
          </w:r>
          <w:hyperlink w:anchor="_Toc187050072" w:history="1">
            <w:r w:rsidR="00086A97" w:rsidRPr="008C063B">
              <w:rPr>
                <w:rStyle w:val="Hyperlink"/>
                <w:noProof/>
              </w:rPr>
              <w:t>Präambel</w:t>
            </w:r>
            <w:r w:rsidR="00086A97">
              <w:rPr>
                <w:noProof/>
                <w:webHidden/>
              </w:rPr>
              <w:tab/>
            </w:r>
            <w:r w:rsidR="00086A97">
              <w:rPr>
                <w:noProof/>
                <w:webHidden/>
              </w:rPr>
              <w:fldChar w:fldCharType="begin"/>
            </w:r>
            <w:r w:rsidR="00086A97">
              <w:rPr>
                <w:noProof/>
                <w:webHidden/>
              </w:rPr>
              <w:instrText xml:space="preserve"> PAGEREF _Toc187050072 \h </w:instrText>
            </w:r>
            <w:r w:rsidR="00086A97">
              <w:rPr>
                <w:noProof/>
                <w:webHidden/>
              </w:rPr>
            </w:r>
            <w:r w:rsidR="00086A97">
              <w:rPr>
                <w:noProof/>
                <w:webHidden/>
              </w:rPr>
              <w:fldChar w:fldCharType="separate"/>
            </w:r>
            <w:r w:rsidR="00086A97">
              <w:rPr>
                <w:noProof/>
                <w:webHidden/>
              </w:rPr>
              <w:t>5</w:t>
            </w:r>
            <w:r w:rsidR="00086A97">
              <w:rPr>
                <w:noProof/>
                <w:webHidden/>
              </w:rPr>
              <w:fldChar w:fldCharType="end"/>
            </w:r>
          </w:hyperlink>
        </w:p>
        <w:p w14:paraId="6A2D581F" w14:textId="5D14B4C7" w:rsidR="00086A97" w:rsidRDefault="00086A97">
          <w:pPr>
            <w:pStyle w:val="Verzeichnis1"/>
            <w:rPr>
              <w:rFonts w:asciiTheme="minorHAnsi" w:eastAsiaTheme="minorEastAsia" w:hAnsiTheme="minorHAnsi" w:cstheme="minorBidi"/>
              <w:b w:val="0"/>
              <w:bCs w:val="0"/>
              <w:noProof/>
              <w:szCs w:val="22"/>
            </w:rPr>
          </w:pPr>
          <w:hyperlink w:anchor="_Toc187050073" w:history="1">
            <w:r w:rsidRPr="008C063B">
              <w:rPr>
                <w:rStyle w:val="Hyperlink"/>
                <w:rFonts w:ascii="Arial Fett" w:hAnsi="Arial Fett"/>
                <w:noProof/>
              </w:rPr>
              <w:t>§ 1</w:t>
            </w:r>
            <w:r>
              <w:rPr>
                <w:rFonts w:asciiTheme="minorHAnsi" w:eastAsiaTheme="minorEastAsia" w:hAnsiTheme="minorHAnsi" w:cstheme="minorBidi"/>
                <w:b w:val="0"/>
                <w:bCs w:val="0"/>
                <w:noProof/>
                <w:szCs w:val="22"/>
              </w:rPr>
              <w:tab/>
            </w:r>
            <w:r w:rsidRPr="008C063B">
              <w:rPr>
                <w:rStyle w:val="Hyperlink"/>
                <w:noProof/>
              </w:rPr>
              <w:t>Gegenstand des Zuwendungsvertrages</w:t>
            </w:r>
            <w:r>
              <w:rPr>
                <w:noProof/>
                <w:webHidden/>
              </w:rPr>
              <w:tab/>
            </w:r>
            <w:r>
              <w:rPr>
                <w:noProof/>
                <w:webHidden/>
              </w:rPr>
              <w:fldChar w:fldCharType="begin"/>
            </w:r>
            <w:r>
              <w:rPr>
                <w:noProof/>
                <w:webHidden/>
              </w:rPr>
              <w:instrText xml:space="preserve"> PAGEREF _Toc187050073 \h </w:instrText>
            </w:r>
            <w:r>
              <w:rPr>
                <w:noProof/>
                <w:webHidden/>
              </w:rPr>
            </w:r>
            <w:r>
              <w:rPr>
                <w:noProof/>
                <w:webHidden/>
              </w:rPr>
              <w:fldChar w:fldCharType="separate"/>
            </w:r>
            <w:r>
              <w:rPr>
                <w:noProof/>
                <w:webHidden/>
              </w:rPr>
              <w:t>5</w:t>
            </w:r>
            <w:r>
              <w:rPr>
                <w:noProof/>
                <w:webHidden/>
              </w:rPr>
              <w:fldChar w:fldCharType="end"/>
            </w:r>
          </w:hyperlink>
        </w:p>
        <w:p w14:paraId="689A8F3A" w14:textId="2A568C54" w:rsidR="00086A97" w:rsidRDefault="00086A97">
          <w:pPr>
            <w:pStyle w:val="Verzeichnis1"/>
            <w:rPr>
              <w:rFonts w:asciiTheme="minorHAnsi" w:eastAsiaTheme="minorEastAsia" w:hAnsiTheme="minorHAnsi" w:cstheme="minorBidi"/>
              <w:b w:val="0"/>
              <w:bCs w:val="0"/>
              <w:noProof/>
              <w:szCs w:val="22"/>
            </w:rPr>
          </w:pPr>
          <w:hyperlink w:anchor="_Toc187050074" w:history="1">
            <w:r w:rsidRPr="008C063B">
              <w:rPr>
                <w:rStyle w:val="Hyperlink"/>
                <w:rFonts w:ascii="Arial Fett" w:hAnsi="Arial Fett"/>
                <w:noProof/>
              </w:rPr>
              <w:t>§ 2</w:t>
            </w:r>
            <w:r>
              <w:rPr>
                <w:rFonts w:asciiTheme="minorHAnsi" w:eastAsiaTheme="minorEastAsia" w:hAnsiTheme="minorHAnsi" w:cstheme="minorBidi"/>
                <w:b w:val="0"/>
                <w:bCs w:val="0"/>
                <w:noProof/>
                <w:szCs w:val="22"/>
              </w:rPr>
              <w:tab/>
            </w:r>
            <w:r w:rsidRPr="008C063B">
              <w:rPr>
                <w:rStyle w:val="Hyperlink"/>
                <w:noProof/>
              </w:rPr>
              <w:t>Bestandteile dieses Vertrages</w:t>
            </w:r>
            <w:r>
              <w:rPr>
                <w:noProof/>
                <w:webHidden/>
              </w:rPr>
              <w:tab/>
            </w:r>
            <w:r>
              <w:rPr>
                <w:noProof/>
                <w:webHidden/>
              </w:rPr>
              <w:fldChar w:fldCharType="begin"/>
            </w:r>
            <w:r>
              <w:rPr>
                <w:noProof/>
                <w:webHidden/>
              </w:rPr>
              <w:instrText xml:space="preserve"> PAGEREF _Toc187050074 \h </w:instrText>
            </w:r>
            <w:r>
              <w:rPr>
                <w:noProof/>
                <w:webHidden/>
              </w:rPr>
            </w:r>
            <w:r>
              <w:rPr>
                <w:noProof/>
                <w:webHidden/>
              </w:rPr>
              <w:fldChar w:fldCharType="separate"/>
            </w:r>
            <w:r>
              <w:rPr>
                <w:noProof/>
                <w:webHidden/>
              </w:rPr>
              <w:t>7</w:t>
            </w:r>
            <w:r>
              <w:rPr>
                <w:noProof/>
                <w:webHidden/>
              </w:rPr>
              <w:fldChar w:fldCharType="end"/>
            </w:r>
          </w:hyperlink>
        </w:p>
        <w:p w14:paraId="0C75887A" w14:textId="58F003EF" w:rsidR="00086A97" w:rsidRDefault="00086A97">
          <w:pPr>
            <w:pStyle w:val="Verzeichnis1"/>
            <w:rPr>
              <w:rFonts w:asciiTheme="minorHAnsi" w:eastAsiaTheme="minorEastAsia" w:hAnsiTheme="minorHAnsi" w:cstheme="minorBidi"/>
              <w:b w:val="0"/>
              <w:bCs w:val="0"/>
              <w:noProof/>
              <w:szCs w:val="22"/>
            </w:rPr>
          </w:pPr>
          <w:hyperlink w:anchor="_Toc187050075" w:history="1">
            <w:r w:rsidRPr="008C063B">
              <w:rPr>
                <w:rStyle w:val="Hyperlink"/>
                <w:rFonts w:ascii="Arial Fett" w:hAnsi="Arial Fett"/>
                <w:noProof/>
              </w:rPr>
              <w:t>§ 3</w:t>
            </w:r>
            <w:r>
              <w:rPr>
                <w:rFonts w:asciiTheme="minorHAnsi" w:eastAsiaTheme="minorEastAsia" w:hAnsiTheme="minorHAnsi" w:cstheme="minorBidi"/>
                <w:b w:val="0"/>
                <w:bCs w:val="0"/>
                <w:noProof/>
                <w:szCs w:val="22"/>
              </w:rPr>
              <w:tab/>
            </w:r>
            <w:r w:rsidRPr="008C063B">
              <w:rPr>
                <w:rStyle w:val="Hyperlink"/>
                <w:noProof/>
              </w:rPr>
              <w:t>Pflichten der Gebietskörperschaft</w:t>
            </w:r>
            <w:r>
              <w:rPr>
                <w:noProof/>
                <w:webHidden/>
              </w:rPr>
              <w:tab/>
            </w:r>
            <w:r>
              <w:rPr>
                <w:noProof/>
                <w:webHidden/>
              </w:rPr>
              <w:fldChar w:fldCharType="begin"/>
            </w:r>
            <w:r>
              <w:rPr>
                <w:noProof/>
                <w:webHidden/>
              </w:rPr>
              <w:instrText xml:space="preserve"> PAGEREF _Toc187050075 \h </w:instrText>
            </w:r>
            <w:r>
              <w:rPr>
                <w:noProof/>
                <w:webHidden/>
              </w:rPr>
            </w:r>
            <w:r>
              <w:rPr>
                <w:noProof/>
                <w:webHidden/>
              </w:rPr>
              <w:fldChar w:fldCharType="separate"/>
            </w:r>
            <w:r>
              <w:rPr>
                <w:noProof/>
                <w:webHidden/>
              </w:rPr>
              <w:t>8</w:t>
            </w:r>
            <w:r>
              <w:rPr>
                <w:noProof/>
                <w:webHidden/>
              </w:rPr>
              <w:fldChar w:fldCharType="end"/>
            </w:r>
          </w:hyperlink>
        </w:p>
        <w:p w14:paraId="14017316" w14:textId="03B326CA" w:rsidR="00086A97" w:rsidRDefault="00086A97">
          <w:pPr>
            <w:pStyle w:val="Verzeichnis1"/>
            <w:rPr>
              <w:rFonts w:asciiTheme="minorHAnsi" w:eastAsiaTheme="minorEastAsia" w:hAnsiTheme="minorHAnsi" w:cstheme="minorBidi"/>
              <w:b w:val="0"/>
              <w:bCs w:val="0"/>
              <w:noProof/>
              <w:szCs w:val="22"/>
            </w:rPr>
          </w:pPr>
          <w:hyperlink w:anchor="_Toc187050076" w:history="1">
            <w:r w:rsidRPr="008C063B">
              <w:rPr>
                <w:rStyle w:val="Hyperlink"/>
                <w:rFonts w:ascii="Arial Fett" w:hAnsi="Arial Fett"/>
                <w:noProof/>
              </w:rPr>
              <w:t>§ 4</w:t>
            </w:r>
            <w:r>
              <w:rPr>
                <w:rFonts w:asciiTheme="minorHAnsi" w:eastAsiaTheme="minorEastAsia" w:hAnsiTheme="minorHAnsi" w:cstheme="minorBidi"/>
                <w:b w:val="0"/>
                <w:bCs w:val="0"/>
                <w:noProof/>
                <w:szCs w:val="22"/>
              </w:rPr>
              <w:tab/>
            </w:r>
            <w:r w:rsidRPr="008C063B">
              <w:rPr>
                <w:rStyle w:val="Hyperlink"/>
                <w:noProof/>
              </w:rPr>
              <w:t>Allgemeine Pflichten des TKUs</w:t>
            </w:r>
            <w:r>
              <w:rPr>
                <w:noProof/>
                <w:webHidden/>
              </w:rPr>
              <w:tab/>
            </w:r>
            <w:r>
              <w:rPr>
                <w:noProof/>
                <w:webHidden/>
              </w:rPr>
              <w:fldChar w:fldCharType="begin"/>
            </w:r>
            <w:r>
              <w:rPr>
                <w:noProof/>
                <w:webHidden/>
              </w:rPr>
              <w:instrText xml:space="preserve"> PAGEREF _Toc187050076 \h </w:instrText>
            </w:r>
            <w:r>
              <w:rPr>
                <w:noProof/>
                <w:webHidden/>
              </w:rPr>
            </w:r>
            <w:r>
              <w:rPr>
                <w:noProof/>
                <w:webHidden/>
              </w:rPr>
              <w:fldChar w:fldCharType="separate"/>
            </w:r>
            <w:r>
              <w:rPr>
                <w:noProof/>
                <w:webHidden/>
              </w:rPr>
              <w:t>9</w:t>
            </w:r>
            <w:r>
              <w:rPr>
                <w:noProof/>
                <w:webHidden/>
              </w:rPr>
              <w:fldChar w:fldCharType="end"/>
            </w:r>
          </w:hyperlink>
        </w:p>
        <w:p w14:paraId="16A8C067" w14:textId="00F9AA32" w:rsidR="00086A97" w:rsidRDefault="00086A97">
          <w:pPr>
            <w:pStyle w:val="Verzeichnis1"/>
            <w:rPr>
              <w:rFonts w:asciiTheme="minorHAnsi" w:eastAsiaTheme="minorEastAsia" w:hAnsiTheme="minorHAnsi" w:cstheme="minorBidi"/>
              <w:b w:val="0"/>
              <w:bCs w:val="0"/>
              <w:noProof/>
              <w:szCs w:val="22"/>
            </w:rPr>
          </w:pPr>
          <w:hyperlink w:anchor="_Toc187050077" w:history="1">
            <w:r w:rsidRPr="008C063B">
              <w:rPr>
                <w:rStyle w:val="Hyperlink"/>
                <w:rFonts w:ascii="Arial Fett" w:hAnsi="Arial Fett"/>
                <w:noProof/>
              </w:rPr>
              <w:t>§ 5</w:t>
            </w:r>
            <w:r>
              <w:rPr>
                <w:rFonts w:asciiTheme="minorHAnsi" w:eastAsiaTheme="minorEastAsia" w:hAnsiTheme="minorHAnsi" w:cstheme="minorBidi"/>
                <w:b w:val="0"/>
                <w:bCs w:val="0"/>
                <w:noProof/>
                <w:szCs w:val="22"/>
              </w:rPr>
              <w:tab/>
            </w:r>
            <w:r w:rsidRPr="008C063B">
              <w:rPr>
                <w:rStyle w:val="Hyperlink"/>
                <w:noProof/>
              </w:rPr>
              <w:t>Netzausbau hin zum flächendeckenden gigabitfähigen Netz</w:t>
            </w:r>
            <w:r>
              <w:rPr>
                <w:noProof/>
                <w:webHidden/>
              </w:rPr>
              <w:tab/>
            </w:r>
            <w:r>
              <w:rPr>
                <w:noProof/>
                <w:webHidden/>
              </w:rPr>
              <w:fldChar w:fldCharType="begin"/>
            </w:r>
            <w:r>
              <w:rPr>
                <w:noProof/>
                <w:webHidden/>
              </w:rPr>
              <w:instrText xml:space="preserve"> PAGEREF _Toc187050077 \h </w:instrText>
            </w:r>
            <w:r>
              <w:rPr>
                <w:noProof/>
                <w:webHidden/>
              </w:rPr>
            </w:r>
            <w:r>
              <w:rPr>
                <w:noProof/>
                <w:webHidden/>
              </w:rPr>
              <w:fldChar w:fldCharType="separate"/>
            </w:r>
            <w:r>
              <w:rPr>
                <w:noProof/>
                <w:webHidden/>
              </w:rPr>
              <w:t>10</w:t>
            </w:r>
            <w:r>
              <w:rPr>
                <w:noProof/>
                <w:webHidden/>
              </w:rPr>
              <w:fldChar w:fldCharType="end"/>
            </w:r>
          </w:hyperlink>
        </w:p>
        <w:p w14:paraId="62E9E5BD" w14:textId="73EF5090" w:rsidR="00086A97" w:rsidRDefault="00086A97">
          <w:pPr>
            <w:pStyle w:val="Verzeichnis1"/>
            <w:rPr>
              <w:rFonts w:asciiTheme="minorHAnsi" w:eastAsiaTheme="minorEastAsia" w:hAnsiTheme="minorHAnsi" w:cstheme="minorBidi"/>
              <w:b w:val="0"/>
              <w:bCs w:val="0"/>
              <w:noProof/>
              <w:szCs w:val="22"/>
            </w:rPr>
          </w:pPr>
          <w:hyperlink w:anchor="_Toc187050078" w:history="1">
            <w:r w:rsidRPr="008C063B">
              <w:rPr>
                <w:rStyle w:val="Hyperlink"/>
                <w:rFonts w:ascii="Arial Fett" w:hAnsi="Arial Fett"/>
                <w:noProof/>
              </w:rPr>
              <w:t>§ 6</w:t>
            </w:r>
            <w:r>
              <w:rPr>
                <w:rFonts w:asciiTheme="minorHAnsi" w:eastAsiaTheme="minorEastAsia" w:hAnsiTheme="minorHAnsi" w:cstheme="minorBidi"/>
                <w:b w:val="0"/>
                <w:bCs w:val="0"/>
                <w:noProof/>
                <w:szCs w:val="22"/>
              </w:rPr>
              <w:tab/>
            </w:r>
            <w:r w:rsidRPr="008C063B">
              <w:rPr>
                <w:rStyle w:val="Hyperlink"/>
                <w:noProof/>
              </w:rPr>
              <w:t>Inbetriebnahme, Umgang mit Verzögerungen</w:t>
            </w:r>
            <w:r>
              <w:rPr>
                <w:noProof/>
                <w:webHidden/>
              </w:rPr>
              <w:tab/>
            </w:r>
            <w:r>
              <w:rPr>
                <w:noProof/>
                <w:webHidden/>
              </w:rPr>
              <w:fldChar w:fldCharType="begin"/>
            </w:r>
            <w:r>
              <w:rPr>
                <w:noProof/>
                <w:webHidden/>
              </w:rPr>
              <w:instrText xml:space="preserve"> PAGEREF _Toc187050078 \h </w:instrText>
            </w:r>
            <w:r>
              <w:rPr>
                <w:noProof/>
                <w:webHidden/>
              </w:rPr>
            </w:r>
            <w:r>
              <w:rPr>
                <w:noProof/>
                <w:webHidden/>
              </w:rPr>
              <w:fldChar w:fldCharType="separate"/>
            </w:r>
            <w:r>
              <w:rPr>
                <w:noProof/>
                <w:webHidden/>
              </w:rPr>
              <w:t>15</w:t>
            </w:r>
            <w:r>
              <w:rPr>
                <w:noProof/>
                <w:webHidden/>
              </w:rPr>
              <w:fldChar w:fldCharType="end"/>
            </w:r>
          </w:hyperlink>
        </w:p>
        <w:p w14:paraId="421F77F3" w14:textId="79DEB0AC" w:rsidR="00086A97" w:rsidRDefault="00086A97">
          <w:pPr>
            <w:pStyle w:val="Verzeichnis1"/>
            <w:rPr>
              <w:rFonts w:asciiTheme="minorHAnsi" w:eastAsiaTheme="minorEastAsia" w:hAnsiTheme="minorHAnsi" w:cstheme="minorBidi"/>
              <w:b w:val="0"/>
              <w:bCs w:val="0"/>
              <w:noProof/>
              <w:szCs w:val="22"/>
            </w:rPr>
          </w:pPr>
          <w:hyperlink w:anchor="_Toc187050079" w:history="1">
            <w:r w:rsidRPr="008C063B">
              <w:rPr>
                <w:rStyle w:val="Hyperlink"/>
                <w:rFonts w:ascii="Arial Fett" w:hAnsi="Arial Fett"/>
                <w:noProof/>
              </w:rPr>
              <w:t>§ 7</w:t>
            </w:r>
            <w:r>
              <w:rPr>
                <w:rFonts w:asciiTheme="minorHAnsi" w:eastAsiaTheme="minorEastAsia" w:hAnsiTheme="minorHAnsi" w:cstheme="minorBidi"/>
                <w:b w:val="0"/>
                <w:bCs w:val="0"/>
                <w:noProof/>
                <w:szCs w:val="22"/>
              </w:rPr>
              <w:tab/>
            </w:r>
            <w:r w:rsidRPr="008C063B">
              <w:rPr>
                <w:rStyle w:val="Hyperlink"/>
                <w:noProof/>
              </w:rPr>
              <w:t>Netzbetrieb</w:t>
            </w:r>
            <w:r>
              <w:rPr>
                <w:noProof/>
                <w:webHidden/>
              </w:rPr>
              <w:tab/>
            </w:r>
            <w:r>
              <w:rPr>
                <w:noProof/>
                <w:webHidden/>
              </w:rPr>
              <w:fldChar w:fldCharType="begin"/>
            </w:r>
            <w:r>
              <w:rPr>
                <w:noProof/>
                <w:webHidden/>
              </w:rPr>
              <w:instrText xml:space="preserve"> PAGEREF _Toc187050079 \h </w:instrText>
            </w:r>
            <w:r>
              <w:rPr>
                <w:noProof/>
                <w:webHidden/>
              </w:rPr>
            </w:r>
            <w:r>
              <w:rPr>
                <w:noProof/>
                <w:webHidden/>
              </w:rPr>
              <w:fldChar w:fldCharType="separate"/>
            </w:r>
            <w:r>
              <w:rPr>
                <w:noProof/>
                <w:webHidden/>
              </w:rPr>
              <w:t>16</w:t>
            </w:r>
            <w:r>
              <w:rPr>
                <w:noProof/>
                <w:webHidden/>
              </w:rPr>
              <w:fldChar w:fldCharType="end"/>
            </w:r>
          </w:hyperlink>
        </w:p>
        <w:p w14:paraId="4C497B85" w14:textId="33BBC06C" w:rsidR="00086A97" w:rsidRDefault="00086A97">
          <w:pPr>
            <w:pStyle w:val="Verzeichnis1"/>
            <w:rPr>
              <w:rFonts w:asciiTheme="minorHAnsi" w:eastAsiaTheme="minorEastAsia" w:hAnsiTheme="minorHAnsi" w:cstheme="minorBidi"/>
              <w:b w:val="0"/>
              <w:bCs w:val="0"/>
              <w:noProof/>
              <w:szCs w:val="22"/>
            </w:rPr>
          </w:pPr>
          <w:hyperlink w:anchor="_Toc187050080" w:history="1">
            <w:r w:rsidRPr="008C063B">
              <w:rPr>
                <w:rStyle w:val="Hyperlink"/>
                <w:rFonts w:ascii="Arial Fett" w:hAnsi="Arial Fett"/>
                <w:noProof/>
              </w:rPr>
              <w:t>§ 8</w:t>
            </w:r>
            <w:r>
              <w:rPr>
                <w:rFonts w:asciiTheme="minorHAnsi" w:eastAsiaTheme="minorEastAsia" w:hAnsiTheme="minorHAnsi" w:cstheme="minorBidi"/>
                <w:b w:val="0"/>
                <w:bCs w:val="0"/>
                <w:noProof/>
                <w:szCs w:val="22"/>
              </w:rPr>
              <w:tab/>
            </w:r>
            <w:r w:rsidRPr="008C063B">
              <w:rPr>
                <w:rStyle w:val="Hyperlink"/>
                <w:noProof/>
              </w:rPr>
              <w:t>Fälligkeit der Zahlungsverpflichtungen</w:t>
            </w:r>
            <w:r>
              <w:rPr>
                <w:noProof/>
                <w:webHidden/>
              </w:rPr>
              <w:tab/>
            </w:r>
            <w:r>
              <w:rPr>
                <w:noProof/>
                <w:webHidden/>
              </w:rPr>
              <w:fldChar w:fldCharType="begin"/>
            </w:r>
            <w:r>
              <w:rPr>
                <w:noProof/>
                <w:webHidden/>
              </w:rPr>
              <w:instrText xml:space="preserve"> PAGEREF _Toc187050080 \h </w:instrText>
            </w:r>
            <w:r>
              <w:rPr>
                <w:noProof/>
                <w:webHidden/>
              </w:rPr>
            </w:r>
            <w:r>
              <w:rPr>
                <w:noProof/>
                <w:webHidden/>
              </w:rPr>
              <w:fldChar w:fldCharType="separate"/>
            </w:r>
            <w:r>
              <w:rPr>
                <w:noProof/>
                <w:webHidden/>
              </w:rPr>
              <w:t>19</w:t>
            </w:r>
            <w:r>
              <w:rPr>
                <w:noProof/>
                <w:webHidden/>
              </w:rPr>
              <w:fldChar w:fldCharType="end"/>
            </w:r>
          </w:hyperlink>
        </w:p>
        <w:p w14:paraId="3A1479C7" w14:textId="74495D44" w:rsidR="00086A97" w:rsidRDefault="00086A97">
          <w:pPr>
            <w:pStyle w:val="Verzeichnis1"/>
            <w:rPr>
              <w:rFonts w:asciiTheme="minorHAnsi" w:eastAsiaTheme="minorEastAsia" w:hAnsiTheme="minorHAnsi" w:cstheme="minorBidi"/>
              <w:b w:val="0"/>
              <w:bCs w:val="0"/>
              <w:noProof/>
              <w:szCs w:val="22"/>
            </w:rPr>
          </w:pPr>
          <w:hyperlink w:anchor="_Toc187050081" w:history="1">
            <w:r w:rsidRPr="008C063B">
              <w:rPr>
                <w:rStyle w:val="Hyperlink"/>
                <w:rFonts w:ascii="Arial Fett" w:hAnsi="Arial Fett"/>
                <w:noProof/>
              </w:rPr>
              <w:t>§ 9</w:t>
            </w:r>
            <w:r>
              <w:rPr>
                <w:rFonts w:asciiTheme="minorHAnsi" w:eastAsiaTheme="minorEastAsia" w:hAnsiTheme="minorHAnsi" w:cstheme="minorBidi"/>
                <w:b w:val="0"/>
                <w:bCs w:val="0"/>
                <w:noProof/>
                <w:szCs w:val="22"/>
              </w:rPr>
              <w:tab/>
            </w:r>
            <w:r w:rsidRPr="008C063B">
              <w:rPr>
                <w:rStyle w:val="Hyperlink"/>
                <w:noProof/>
              </w:rPr>
              <w:t>Gewährung eines offenen Netzzugangs auf Vorleistungsebene</w:t>
            </w:r>
            <w:r>
              <w:rPr>
                <w:noProof/>
                <w:webHidden/>
              </w:rPr>
              <w:tab/>
            </w:r>
            <w:r>
              <w:rPr>
                <w:noProof/>
                <w:webHidden/>
              </w:rPr>
              <w:fldChar w:fldCharType="begin"/>
            </w:r>
            <w:r>
              <w:rPr>
                <w:noProof/>
                <w:webHidden/>
              </w:rPr>
              <w:instrText xml:space="preserve"> PAGEREF _Toc187050081 \h </w:instrText>
            </w:r>
            <w:r>
              <w:rPr>
                <w:noProof/>
                <w:webHidden/>
              </w:rPr>
            </w:r>
            <w:r>
              <w:rPr>
                <w:noProof/>
                <w:webHidden/>
              </w:rPr>
              <w:fldChar w:fldCharType="separate"/>
            </w:r>
            <w:r>
              <w:rPr>
                <w:noProof/>
                <w:webHidden/>
              </w:rPr>
              <w:t>20</w:t>
            </w:r>
            <w:r>
              <w:rPr>
                <w:noProof/>
                <w:webHidden/>
              </w:rPr>
              <w:fldChar w:fldCharType="end"/>
            </w:r>
          </w:hyperlink>
        </w:p>
        <w:p w14:paraId="3E90A6AD" w14:textId="12BFE463" w:rsidR="00086A97" w:rsidRDefault="00086A97">
          <w:pPr>
            <w:pStyle w:val="Verzeichnis1"/>
            <w:rPr>
              <w:rFonts w:asciiTheme="minorHAnsi" w:eastAsiaTheme="minorEastAsia" w:hAnsiTheme="minorHAnsi" w:cstheme="minorBidi"/>
              <w:b w:val="0"/>
              <w:bCs w:val="0"/>
              <w:noProof/>
              <w:szCs w:val="22"/>
            </w:rPr>
          </w:pPr>
          <w:hyperlink w:anchor="_Toc187050082" w:history="1">
            <w:r w:rsidRPr="008C063B">
              <w:rPr>
                <w:rStyle w:val="Hyperlink"/>
                <w:rFonts w:ascii="Arial Fett" w:hAnsi="Arial Fett"/>
                <w:noProof/>
              </w:rPr>
              <w:t>§ 10</w:t>
            </w:r>
            <w:r>
              <w:rPr>
                <w:rFonts w:asciiTheme="minorHAnsi" w:eastAsiaTheme="minorEastAsia" w:hAnsiTheme="minorHAnsi" w:cstheme="minorBidi"/>
                <w:b w:val="0"/>
                <w:bCs w:val="0"/>
                <w:noProof/>
                <w:szCs w:val="22"/>
              </w:rPr>
              <w:tab/>
            </w:r>
            <w:r w:rsidRPr="008C063B">
              <w:rPr>
                <w:rStyle w:val="Hyperlink"/>
                <w:noProof/>
              </w:rPr>
              <w:t>Rückforderungsmechanismus / Abschöpfung übermäßiger Gewinne / Ausgleichsmechanismus</w:t>
            </w:r>
            <w:r>
              <w:rPr>
                <w:noProof/>
                <w:webHidden/>
              </w:rPr>
              <w:tab/>
            </w:r>
            <w:r>
              <w:rPr>
                <w:noProof/>
                <w:webHidden/>
              </w:rPr>
              <w:fldChar w:fldCharType="begin"/>
            </w:r>
            <w:r>
              <w:rPr>
                <w:noProof/>
                <w:webHidden/>
              </w:rPr>
              <w:instrText xml:space="preserve"> PAGEREF _Toc187050082 \h </w:instrText>
            </w:r>
            <w:r>
              <w:rPr>
                <w:noProof/>
                <w:webHidden/>
              </w:rPr>
            </w:r>
            <w:r>
              <w:rPr>
                <w:noProof/>
                <w:webHidden/>
              </w:rPr>
              <w:fldChar w:fldCharType="separate"/>
            </w:r>
            <w:r>
              <w:rPr>
                <w:noProof/>
                <w:webHidden/>
              </w:rPr>
              <w:t>21</w:t>
            </w:r>
            <w:r>
              <w:rPr>
                <w:noProof/>
                <w:webHidden/>
              </w:rPr>
              <w:fldChar w:fldCharType="end"/>
            </w:r>
          </w:hyperlink>
        </w:p>
        <w:p w14:paraId="4E571D74" w14:textId="6EB1C725" w:rsidR="00086A97" w:rsidRDefault="00086A97">
          <w:pPr>
            <w:pStyle w:val="Verzeichnis1"/>
            <w:rPr>
              <w:rFonts w:asciiTheme="minorHAnsi" w:eastAsiaTheme="minorEastAsia" w:hAnsiTheme="minorHAnsi" w:cstheme="minorBidi"/>
              <w:b w:val="0"/>
              <w:bCs w:val="0"/>
              <w:noProof/>
              <w:szCs w:val="22"/>
            </w:rPr>
          </w:pPr>
          <w:hyperlink w:anchor="_Toc187050083" w:history="1">
            <w:r w:rsidRPr="008C063B">
              <w:rPr>
                <w:rStyle w:val="Hyperlink"/>
                <w:rFonts w:ascii="Arial Fett" w:hAnsi="Arial Fett"/>
                <w:noProof/>
              </w:rPr>
              <w:t>§ 11</w:t>
            </w:r>
            <w:r>
              <w:rPr>
                <w:rFonts w:asciiTheme="minorHAnsi" w:eastAsiaTheme="minorEastAsia" w:hAnsiTheme="minorHAnsi" w:cstheme="minorBidi"/>
                <w:b w:val="0"/>
                <w:bCs w:val="0"/>
                <w:noProof/>
                <w:szCs w:val="22"/>
              </w:rPr>
              <w:tab/>
            </w:r>
            <w:r w:rsidRPr="008C063B">
              <w:rPr>
                <w:rStyle w:val="Hyperlink"/>
                <w:noProof/>
              </w:rPr>
              <w:t>Dokumentations-, Informations- und Auskunftspflichten des TKUs</w:t>
            </w:r>
            <w:r>
              <w:rPr>
                <w:noProof/>
                <w:webHidden/>
              </w:rPr>
              <w:tab/>
            </w:r>
            <w:r>
              <w:rPr>
                <w:noProof/>
                <w:webHidden/>
              </w:rPr>
              <w:fldChar w:fldCharType="begin"/>
            </w:r>
            <w:r>
              <w:rPr>
                <w:noProof/>
                <w:webHidden/>
              </w:rPr>
              <w:instrText xml:space="preserve"> PAGEREF _Toc187050083 \h </w:instrText>
            </w:r>
            <w:r>
              <w:rPr>
                <w:noProof/>
                <w:webHidden/>
              </w:rPr>
            </w:r>
            <w:r>
              <w:rPr>
                <w:noProof/>
                <w:webHidden/>
              </w:rPr>
              <w:fldChar w:fldCharType="separate"/>
            </w:r>
            <w:r>
              <w:rPr>
                <w:noProof/>
                <w:webHidden/>
              </w:rPr>
              <w:t>23</w:t>
            </w:r>
            <w:r>
              <w:rPr>
                <w:noProof/>
                <w:webHidden/>
              </w:rPr>
              <w:fldChar w:fldCharType="end"/>
            </w:r>
          </w:hyperlink>
        </w:p>
        <w:p w14:paraId="7F11C67A" w14:textId="078A3772" w:rsidR="00086A97" w:rsidRDefault="00086A97">
          <w:pPr>
            <w:pStyle w:val="Verzeichnis1"/>
            <w:rPr>
              <w:rFonts w:asciiTheme="minorHAnsi" w:eastAsiaTheme="minorEastAsia" w:hAnsiTheme="minorHAnsi" w:cstheme="minorBidi"/>
              <w:b w:val="0"/>
              <w:bCs w:val="0"/>
              <w:noProof/>
              <w:szCs w:val="22"/>
            </w:rPr>
          </w:pPr>
          <w:hyperlink w:anchor="_Toc187050084" w:history="1">
            <w:r w:rsidRPr="008C063B">
              <w:rPr>
                <w:rStyle w:val="Hyperlink"/>
                <w:rFonts w:ascii="Arial Fett" w:hAnsi="Arial Fett"/>
                <w:noProof/>
              </w:rPr>
              <w:t>§ 12</w:t>
            </w:r>
            <w:r>
              <w:rPr>
                <w:rFonts w:asciiTheme="minorHAnsi" w:eastAsiaTheme="minorEastAsia" w:hAnsiTheme="minorHAnsi" w:cstheme="minorBidi"/>
                <w:b w:val="0"/>
                <w:bCs w:val="0"/>
                <w:noProof/>
                <w:szCs w:val="22"/>
              </w:rPr>
              <w:tab/>
            </w:r>
            <w:r w:rsidRPr="008C063B">
              <w:rPr>
                <w:rStyle w:val="Hyperlink"/>
                <w:noProof/>
              </w:rPr>
              <w:t xml:space="preserve">Melde- und Nachweispflichten nach Maßgabe der Gigabit-Richtlinie 2.0 </w:t>
            </w:r>
            <w:r w:rsidRPr="008C063B">
              <w:rPr>
                <w:rStyle w:val="Hyperlink"/>
                <w:noProof/>
                <w:highlight w:val="yellow"/>
              </w:rPr>
              <w:t>und der Landesförderrichtlinie</w:t>
            </w:r>
            <w:r>
              <w:rPr>
                <w:noProof/>
                <w:webHidden/>
              </w:rPr>
              <w:tab/>
            </w:r>
            <w:r>
              <w:rPr>
                <w:noProof/>
                <w:webHidden/>
              </w:rPr>
              <w:fldChar w:fldCharType="begin"/>
            </w:r>
            <w:r>
              <w:rPr>
                <w:noProof/>
                <w:webHidden/>
              </w:rPr>
              <w:instrText xml:space="preserve"> PAGEREF _Toc187050084 \h </w:instrText>
            </w:r>
            <w:r>
              <w:rPr>
                <w:noProof/>
                <w:webHidden/>
              </w:rPr>
            </w:r>
            <w:r>
              <w:rPr>
                <w:noProof/>
                <w:webHidden/>
              </w:rPr>
              <w:fldChar w:fldCharType="separate"/>
            </w:r>
            <w:r>
              <w:rPr>
                <w:noProof/>
                <w:webHidden/>
              </w:rPr>
              <w:t>24</w:t>
            </w:r>
            <w:r>
              <w:rPr>
                <w:noProof/>
                <w:webHidden/>
              </w:rPr>
              <w:fldChar w:fldCharType="end"/>
            </w:r>
          </w:hyperlink>
        </w:p>
        <w:p w14:paraId="67F82044" w14:textId="688E8A67" w:rsidR="00086A97" w:rsidRDefault="00086A97">
          <w:pPr>
            <w:pStyle w:val="Verzeichnis1"/>
            <w:rPr>
              <w:rFonts w:asciiTheme="minorHAnsi" w:eastAsiaTheme="minorEastAsia" w:hAnsiTheme="minorHAnsi" w:cstheme="minorBidi"/>
              <w:b w:val="0"/>
              <w:bCs w:val="0"/>
              <w:noProof/>
              <w:szCs w:val="22"/>
            </w:rPr>
          </w:pPr>
          <w:hyperlink w:anchor="_Toc187050085" w:history="1">
            <w:r w:rsidRPr="008C063B">
              <w:rPr>
                <w:rStyle w:val="Hyperlink"/>
                <w:rFonts w:ascii="Arial Fett" w:hAnsi="Arial Fett"/>
                <w:noProof/>
              </w:rPr>
              <w:t>§ 13</w:t>
            </w:r>
            <w:r>
              <w:rPr>
                <w:rFonts w:asciiTheme="minorHAnsi" w:eastAsiaTheme="minorEastAsia" w:hAnsiTheme="minorHAnsi" w:cstheme="minorBidi"/>
                <w:b w:val="0"/>
                <w:bCs w:val="0"/>
                <w:noProof/>
                <w:szCs w:val="22"/>
              </w:rPr>
              <w:tab/>
            </w:r>
            <w:r w:rsidRPr="008C063B">
              <w:rPr>
                <w:rStyle w:val="Hyperlink"/>
                <w:noProof/>
              </w:rPr>
              <w:t>Sicherungsmaßnahmen / Versicherungsschutz</w:t>
            </w:r>
            <w:r>
              <w:rPr>
                <w:noProof/>
                <w:webHidden/>
              </w:rPr>
              <w:tab/>
            </w:r>
            <w:r>
              <w:rPr>
                <w:noProof/>
                <w:webHidden/>
              </w:rPr>
              <w:fldChar w:fldCharType="begin"/>
            </w:r>
            <w:r>
              <w:rPr>
                <w:noProof/>
                <w:webHidden/>
              </w:rPr>
              <w:instrText xml:space="preserve"> PAGEREF _Toc187050085 \h </w:instrText>
            </w:r>
            <w:r>
              <w:rPr>
                <w:noProof/>
                <w:webHidden/>
              </w:rPr>
            </w:r>
            <w:r>
              <w:rPr>
                <w:noProof/>
                <w:webHidden/>
              </w:rPr>
              <w:fldChar w:fldCharType="separate"/>
            </w:r>
            <w:r>
              <w:rPr>
                <w:noProof/>
                <w:webHidden/>
              </w:rPr>
              <w:t>25</w:t>
            </w:r>
            <w:r>
              <w:rPr>
                <w:noProof/>
                <w:webHidden/>
              </w:rPr>
              <w:fldChar w:fldCharType="end"/>
            </w:r>
          </w:hyperlink>
        </w:p>
        <w:p w14:paraId="34FACAEA" w14:textId="3A179479" w:rsidR="00086A97" w:rsidRDefault="00086A97">
          <w:pPr>
            <w:pStyle w:val="Verzeichnis1"/>
            <w:rPr>
              <w:rFonts w:asciiTheme="minorHAnsi" w:eastAsiaTheme="minorEastAsia" w:hAnsiTheme="minorHAnsi" w:cstheme="minorBidi"/>
              <w:b w:val="0"/>
              <w:bCs w:val="0"/>
              <w:noProof/>
              <w:szCs w:val="22"/>
            </w:rPr>
          </w:pPr>
          <w:hyperlink w:anchor="_Toc187050086" w:history="1">
            <w:r w:rsidRPr="008C063B">
              <w:rPr>
                <w:rStyle w:val="Hyperlink"/>
                <w:rFonts w:ascii="Arial Fett" w:hAnsi="Arial Fett"/>
                <w:noProof/>
              </w:rPr>
              <w:t>§ 14</w:t>
            </w:r>
            <w:r>
              <w:rPr>
                <w:rFonts w:asciiTheme="minorHAnsi" w:eastAsiaTheme="minorEastAsia" w:hAnsiTheme="minorHAnsi" w:cstheme="minorBidi"/>
                <w:b w:val="0"/>
                <w:bCs w:val="0"/>
                <w:noProof/>
                <w:szCs w:val="22"/>
              </w:rPr>
              <w:tab/>
            </w:r>
            <w:r w:rsidRPr="008C063B">
              <w:rPr>
                <w:rStyle w:val="Hyperlink"/>
                <w:noProof/>
              </w:rPr>
              <w:t>Darlegungs- und Beweislast, Haftung</w:t>
            </w:r>
            <w:r>
              <w:rPr>
                <w:noProof/>
                <w:webHidden/>
              </w:rPr>
              <w:tab/>
            </w:r>
            <w:r>
              <w:rPr>
                <w:noProof/>
                <w:webHidden/>
              </w:rPr>
              <w:fldChar w:fldCharType="begin"/>
            </w:r>
            <w:r>
              <w:rPr>
                <w:noProof/>
                <w:webHidden/>
              </w:rPr>
              <w:instrText xml:space="preserve"> PAGEREF _Toc187050086 \h </w:instrText>
            </w:r>
            <w:r>
              <w:rPr>
                <w:noProof/>
                <w:webHidden/>
              </w:rPr>
            </w:r>
            <w:r>
              <w:rPr>
                <w:noProof/>
                <w:webHidden/>
              </w:rPr>
              <w:fldChar w:fldCharType="separate"/>
            </w:r>
            <w:r>
              <w:rPr>
                <w:noProof/>
                <w:webHidden/>
              </w:rPr>
              <w:t>26</w:t>
            </w:r>
            <w:r>
              <w:rPr>
                <w:noProof/>
                <w:webHidden/>
              </w:rPr>
              <w:fldChar w:fldCharType="end"/>
            </w:r>
          </w:hyperlink>
        </w:p>
        <w:p w14:paraId="1447304D" w14:textId="1428DE40" w:rsidR="00086A97" w:rsidRDefault="00086A97">
          <w:pPr>
            <w:pStyle w:val="Verzeichnis1"/>
            <w:rPr>
              <w:rFonts w:asciiTheme="minorHAnsi" w:eastAsiaTheme="minorEastAsia" w:hAnsiTheme="minorHAnsi" w:cstheme="minorBidi"/>
              <w:b w:val="0"/>
              <w:bCs w:val="0"/>
              <w:noProof/>
              <w:szCs w:val="22"/>
            </w:rPr>
          </w:pPr>
          <w:hyperlink w:anchor="_Toc187050087" w:history="1">
            <w:r w:rsidRPr="008C063B">
              <w:rPr>
                <w:rStyle w:val="Hyperlink"/>
                <w:rFonts w:ascii="Arial Fett" w:hAnsi="Arial Fett"/>
                <w:noProof/>
              </w:rPr>
              <w:t>§ 15</w:t>
            </w:r>
            <w:r>
              <w:rPr>
                <w:rFonts w:asciiTheme="minorHAnsi" w:eastAsiaTheme="minorEastAsia" w:hAnsiTheme="minorHAnsi" w:cstheme="minorBidi"/>
                <w:b w:val="0"/>
                <w:bCs w:val="0"/>
                <w:noProof/>
                <w:szCs w:val="22"/>
              </w:rPr>
              <w:tab/>
            </w:r>
            <w:r w:rsidRPr="008C063B">
              <w:rPr>
                <w:rStyle w:val="Hyperlink"/>
                <w:noProof/>
              </w:rPr>
              <w:t>Kürzung der Zuwendung und Vertragsstrafen</w:t>
            </w:r>
            <w:r>
              <w:rPr>
                <w:noProof/>
                <w:webHidden/>
              </w:rPr>
              <w:tab/>
            </w:r>
            <w:r>
              <w:rPr>
                <w:noProof/>
                <w:webHidden/>
              </w:rPr>
              <w:fldChar w:fldCharType="begin"/>
            </w:r>
            <w:r>
              <w:rPr>
                <w:noProof/>
                <w:webHidden/>
              </w:rPr>
              <w:instrText xml:space="preserve"> PAGEREF _Toc187050087 \h </w:instrText>
            </w:r>
            <w:r>
              <w:rPr>
                <w:noProof/>
                <w:webHidden/>
              </w:rPr>
            </w:r>
            <w:r>
              <w:rPr>
                <w:noProof/>
                <w:webHidden/>
              </w:rPr>
              <w:fldChar w:fldCharType="separate"/>
            </w:r>
            <w:r>
              <w:rPr>
                <w:noProof/>
                <w:webHidden/>
              </w:rPr>
              <w:t>27</w:t>
            </w:r>
            <w:r>
              <w:rPr>
                <w:noProof/>
                <w:webHidden/>
              </w:rPr>
              <w:fldChar w:fldCharType="end"/>
            </w:r>
          </w:hyperlink>
        </w:p>
        <w:p w14:paraId="0A14C3C8" w14:textId="2F97D1A4" w:rsidR="00086A97" w:rsidRDefault="00086A97">
          <w:pPr>
            <w:pStyle w:val="Verzeichnis1"/>
            <w:rPr>
              <w:rFonts w:asciiTheme="minorHAnsi" w:eastAsiaTheme="minorEastAsia" w:hAnsiTheme="minorHAnsi" w:cstheme="minorBidi"/>
              <w:b w:val="0"/>
              <w:bCs w:val="0"/>
              <w:noProof/>
              <w:szCs w:val="22"/>
            </w:rPr>
          </w:pPr>
          <w:hyperlink w:anchor="_Toc187050088" w:history="1">
            <w:r w:rsidRPr="008C063B">
              <w:rPr>
                <w:rStyle w:val="Hyperlink"/>
                <w:rFonts w:ascii="Arial Fett" w:hAnsi="Arial Fett"/>
                <w:noProof/>
              </w:rPr>
              <w:t>§ 16</w:t>
            </w:r>
            <w:r>
              <w:rPr>
                <w:rFonts w:asciiTheme="minorHAnsi" w:eastAsiaTheme="minorEastAsia" w:hAnsiTheme="minorHAnsi" w:cstheme="minorBidi"/>
                <w:b w:val="0"/>
                <w:bCs w:val="0"/>
                <w:noProof/>
                <w:szCs w:val="22"/>
              </w:rPr>
              <w:tab/>
            </w:r>
            <w:r w:rsidRPr="008C063B">
              <w:rPr>
                <w:rStyle w:val="Hyperlink"/>
                <w:noProof/>
              </w:rPr>
              <w:t>Vertraulichkeit</w:t>
            </w:r>
            <w:r>
              <w:rPr>
                <w:noProof/>
                <w:webHidden/>
              </w:rPr>
              <w:tab/>
            </w:r>
            <w:r>
              <w:rPr>
                <w:noProof/>
                <w:webHidden/>
              </w:rPr>
              <w:fldChar w:fldCharType="begin"/>
            </w:r>
            <w:r>
              <w:rPr>
                <w:noProof/>
                <w:webHidden/>
              </w:rPr>
              <w:instrText xml:space="preserve"> PAGEREF _Toc187050088 \h </w:instrText>
            </w:r>
            <w:r>
              <w:rPr>
                <w:noProof/>
                <w:webHidden/>
              </w:rPr>
            </w:r>
            <w:r>
              <w:rPr>
                <w:noProof/>
                <w:webHidden/>
              </w:rPr>
              <w:fldChar w:fldCharType="separate"/>
            </w:r>
            <w:r>
              <w:rPr>
                <w:noProof/>
                <w:webHidden/>
              </w:rPr>
              <w:t>28</w:t>
            </w:r>
            <w:r>
              <w:rPr>
                <w:noProof/>
                <w:webHidden/>
              </w:rPr>
              <w:fldChar w:fldCharType="end"/>
            </w:r>
          </w:hyperlink>
        </w:p>
        <w:p w14:paraId="59A77FE9" w14:textId="5AA61C10" w:rsidR="00086A97" w:rsidRDefault="00086A97">
          <w:pPr>
            <w:pStyle w:val="Verzeichnis1"/>
            <w:rPr>
              <w:rFonts w:asciiTheme="minorHAnsi" w:eastAsiaTheme="minorEastAsia" w:hAnsiTheme="minorHAnsi" w:cstheme="minorBidi"/>
              <w:b w:val="0"/>
              <w:bCs w:val="0"/>
              <w:noProof/>
              <w:szCs w:val="22"/>
            </w:rPr>
          </w:pPr>
          <w:hyperlink w:anchor="_Toc187050089" w:history="1">
            <w:r w:rsidRPr="008C063B">
              <w:rPr>
                <w:rStyle w:val="Hyperlink"/>
                <w:rFonts w:ascii="Arial Fett" w:hAnsi="Arial Fett"/>
                <w:noProof/>
              </w:rPr>
              <w:t>§ 17</w:t>
            </w:r>
            <w:r>
              <w:rPr>
                <w:rFonts w:asciiTheme="minorHAnsi" w:eastAsiaTheme="minorEastAsia" w:hAnsiTheme="minorHAnsi" w:cstheme="minorBidi"/>
                <w:b w:val="0"/>
                <w:bCs w:val="0"/>
                <w:noProof/>
                <w:szCs w:val="22"/>
              </w:rPr>
              <w:tab/>
            </w:r>
            <w:r w:rsidRPr="008C063B">
              <w:rPr>
                <w:rStyle w:val="Hyperlink"/>
                <w:noProof/>
              </w:rPr>
              <w:t>Kündigung und Rücktritt, Vorkaufsrecht</w:t>
            </w:r>
            <w:r>
              <w:rPr>
                <w:noProof/>
                <w:webHidden/>
              </w:rPr>
              <w:tab/>
            </w:r>
            <w:r>
              <w:rPr>
                <w:noProof/>
                <w:webHidden/>
              </w:rPr>
              <w:fldChar w:fldCharType="begin"/>
            </w:r>
            <w:r>
              <w:rPr>
                <w:noProof/>
                <w:webHidden/>
              </w:rPr>
              <w:instrText xml:space="preserve"> PAGEREF _Toc187050089 \h </w:instrText>
            </w:r>
            <w:r>
              <w:rPr>
                <w:noProof/>
                <w:webHidden/>
              </w:rPr>
            </w:r>
            <w:r>
              <w:rPr>
                <w:noProof/>
                <w:webHidden/>
              </w:rPr>
              <w:fldChar w:fldCharType="separate"/>
            </w:r>
            <w:r>
              <w:rPr>
                <w:noProof/>
                <w:webHidden/>
              </w:rPr>
              <w:t>28</w:t>
            </w:r>
            <w:r>
              <w:rPr>
                <w:noProof/>
                <w:webHidden/>
              </w:rPr>
              <w:fldChar w:fldCharType="end"/>
            </w:r>
          </w:hyperlink>
        </w:p>
        <w:p w14:paraId="09E2E697" w14:textId="6222CD8A" w:rsidR="00086A97" w:rsidRDefault="00086A97">
          <w:pPr>
            <w:pStyle w:val="Verzeichnis1"/>
            <w:rPr>
              <w:rFonts w:asciiTheme="minorHAnsi" w:eastAsiaTheme="minorEastAsia" w:hAnsiTheme="minorHAnsi" w:cstheme="minorBidi"/>
              <w:b w:val="0"/>
              <w:bCs w:val="0"/>
              <w:noProof/>
              <w:szCs w:val="22"/>
            </w:rPr>
          </w:pPr>
          <w:hyperlink w:anchor="_Toc187050090" w:history="1">
            <w:r w:rsidRPr="008C063B">
              <w:rPr>
                <w:rStyle w:val="Hyperlink"/>
                <w:rFonts w:ascii="Arial Fett" w:hAnsi="Arial Fett"/>
                <w:noProof/>
              </w:rPr>
              <w:t>§ 18</w:t>
            </w:r>
            <w:r>
              <w:rPr>
                <w:rFonts w:asciiTheme="minorHAnsi" w:eastAsiaTheme="minorEastAsia" w:hAnsiTheme="minorHAnsi" w:cstheme="minorBidi"/>
                <w:b w:val="0"/>
                <w:bCs w:val="0"/>
                <w:noProof/>
                <w:szCs w:val="22"/>
              </w:rPr>
              <w:tab/>
            </w:r>
            <w:r w:rsidRPr="008C063B">
              <w:rPr>
                <w:rStyle w:val="Hyperlink"/>
                <w:noProof/>
              </w:rPr>
              <w:t>Wirksamkeit und Inkrafttreten des Vertrages, Pflichten des TKU vor Inkrafttreten</w:t>
            </w:r>
            <w:r>
              <w:rPr>
                <w:noProof/>
                <w:webHidden/>
              </w:rPr>
              <w:tab/>
            </w:r>
            <w:r>
              <w:rPr>
                <w:noProof/>
                <w:webHidden/>
              </w:rPr>
              <w:fldChar w:fldCharType="begin"/>
            </w:r>
            <w:r>
              <w:rPr>
                <w:noProof/>
                <w:webHidden/>
              </w:rPr>
              <w:instrText xml:space="preserve"> PAGEREF _Toc187050090 \h </w:instrText>
            </w:r>
            <w:r>
              <w:rPr>
                <w:noProof/>
                <w:webHidden/>
              </w:rPr>
            </w:r>
            <w:r>
              <w:rPr>
                <w:noProof/>
                <w:webHidden/>
              </w:rPr>
              <w:fldChar w:fldCharType="separate"/>
            </w:r>
            <w:r>
              <w:rPr>
                <w:noProof/>
                <w:webHidden/>
              </w:rPr>
              <w:t>31</w:t>
            </w:r>
            <w:r>
              <w:rPr>
                <w:noProof/>
                <w:webHidden/>
              </w:rPr>
              <w:fldChar w:fldCharType="end"/>
            </w:r>
          </w:hyperlink>
        </w:p>
        <w:p w14:paraId="60B4D345" w14:textId="20EDEDE2" w:rsidR="00086A97" w:rsidRDefault="00086A97">
          <w:pPr>
            <w:pStyle w:val="Verzeichnis1"/>
            <w:rPr>
              <w:rFonts w:asciiTheme="minorHAnsi" w:eastAsiaTheme="minorEastAsia" w:hAnsiTheme="minorHAnsi" w:cstheme="minorBidi"/>
              <w:b w:val="0"/>
              <w:bCs w:val="0"/>
              <w:noProof/>
              <w:szCs w:val="22"/>
            </w:rPr>
          </w:pPr>
          <w:hyperlink w:anchor="_Toc187050091" w:history="1">
            <w:r w:rsidRPr="008C063B">
              <w:rPr>
                <w:rStyle w:val="Hyperlink"/>
                <w:rFonts w:ascii="Arial Fett" w:hAnsi="Arial Fett"/>
                <w:noProof/>
              </w:rPr>
              <w:t>§ 19</w:t>
            </w:r>
            <w:r>
              <w:rPr>
                <w:rFonts w:asciiTheme="minorHAnsi" w:eastAsiaTheme="minorEastAsia" w:hAnsiTheme="minorHAnsi" w:cstheme="minorBidi"/>
                <w:b w:val="0"/>
                <w:bCs w:val="0"/>
                <w:noProof/>
                <w:szCs w:val="22"/>
              </w:rPr>
              <w:tab/>
            </w:r>
            <w:r w:rsidRPr="008C063B">
              <w:rPr>
                <w:rStyle w:val="Hyperlink"/>
                <w:noProof/>
              </w:rPr>
              <w:t>Änderungen und Rechtsnachfolge</w:t>
            </w:r>
            <w:r>
              <w:rPr>
                <w:noProof/>
                <w:webHidden/>
              </w:rPr>
              <w:tab/>
            </w:r>
            <w:r>
              <w:rPr>
                <w:noProof/>
                <w:webHidden/>
              </w:rPr>
              <w:fldChar w:fldCharType="begin"/>
            </w:r>
            <w:r>
              <w:rPr>
                <w:noProof/>
                <w:webHidden/>
              </w:rPr>
              <w:instrText xml:space="preserve"> PAGEREF _Toc187050091 \h </w:instrText>
            </w:r>
            <w:r>
              <w:rPr>
                <w:noProof/>
                <w:webHidden/>
              </w:rPr>
            </w:r>
            <w:r>
              <w:rPr>
                <w:noProof/>
                <w:webHidden/>
              </w:rPr>
              <w:fldChar w:fldCharType="separate"/>
            </w:r>
            <w:r>
              <w:rPr>
                <w:noProof/>
                <w:webHidden/>
              </w:rPr>
              <w:t>33</w:t>
            </w:r>
            <w:r>
              <w:rPr>
                <w:noProof/>
                <w:webHidden/>
              </w:rPr>
              <w:fldChar w:fldCharType="end"/>
            </w:r>
          </w:hyperlink>
        </w:p>
        <w:p w14:paraId="1419E28C" w14:textId="6CC86460" w:rsidR="00086A97" w:rsidRDefault="00086A97">
          <w:pPr>
            <w:pStyle w:val="Verzeichnis1"/>
            <w:rPr>
              <w:rFonts w:asciiTheme="minorHAnsi" w:eastAsiaTheme="minorEastAsia" w:hAnsiTheme="minorHAnsi" w:cstheme="minorBidi"/>
              <w:b w:val="0"/>
              <w:bCs w:val="0"/>
              <w:noProof/>
              <w:szCs w:val="22"/>
            </w:rPr>
          </w:pPr>
          <w:hyperlink w:anchor="_Toc187050092" w:history="1">
            <w:r w:rsidRPr="008C063B">
              <w:rPr>
                <w:rStyle w:val="Hyperlink"/>
                <w:rFonts w:ascii="Arial Fett" w:hAnsi="Arial Fett"/>
                <w:noProof/>
                <w:highlight w:val="lightGray"/>
              </w:rPr>
              <w:t>§ 20</w:t>
            </w:r>
            <w:r>
              <w:rPr>
                <w:rFonts w:asciiTheme="minorHAnsi" w:eastAsiaTheme="minorEastAsia" w:hAnsiTheme="minorHAnsi" w:cstheme="minorBidi"/>
                <w:b w:val="0"/>
                <w:bCs w:val="0"/>
                <w:noProof/>
                <w:szCs w:val="22"/>
              </w:rPr>
              <w:tab/>
            </w:r>
            <w:r w:rsidRPr="008C063B">
              <w:rPr>
                <w:rStyle w:val="Hyperlink"/>
                <w:noProof/>
                <w:highlight w:val="lightGray"/>
              </w:rPr>
              <w:t xml:space="preserve">Besondere Vorgaben im Hinblick auf die Losbildung </w:t>
            </w:r>
            <w:r w:rsidRPr="008C063B">
              <w:rPr>
                <w:rStyle w:val="Hyperlink"/>
                <w:i/>
                <w:noProof/>
                <w:highlight w:val="yellow"/>
              </w:rPr>
              <w:t>[Diese Regelung ist auszuwählen, sofern im Rahmen des Auswahlverfahrens eine Losaufteilung des Fördergebiets erfolgt ist]</w:t>
            </w:r>
            <w:r>
              <w:rPr>
                <w:noProof/>
                <w:webHidden/>
              </w:rPr>
              <w:tab/>
            </w:r>
            <w:r>
              <w:rPr>
                <w:noProof/>
                <w:webHidden/>
              </w:rPr>
              <w:fldChar w:fldCharType="begin"/>
            </w:r>
            <w:r>
              <w:rPr>
                <w:noProof/>
                <w:webHidden/>
              </w:rPr>
              <w:instrText xml:space="preserve"> PAGEREF _Toc187050092 \h </w:instrText>
            </w:r>
            <w:r>
              <w:rPr>
                <w:noProof/>
                <w:webHidden/>
              </w:rPr>
            </w:r>
            <w:r>
              <w:rPr>
                <w:noProof/>
                <w:webHidden/>
              </w:rPr>
              <w:fldChar w:fldCharType="separate"/>
            </w:r>
            <w:r>
              <w:rPr>
                <w:noProof/>
                <w:webHidden/>
              </w:rPr>
              <w:t>34</w:t>
            </w:r>
            <w:r>
              <w:rPr>
                <w:noProof/>
                <w:webHidden/>
              </w:rPr>
              <w:fldChar w:fldCharType="end"/>
            </w:r>
          </w:hyperlink>
        </w:p>
        <w:p w14:paraId="4014DE97" w14:textId="094CC347" w:rsidR="00086A97" w:rsidRDefault="00086A97">
          <w:pPr>
            <w:pStyle w:val="Verzeichnis1"/>
            <w:rPr>
              <w:rFonts w:asciiTheme="minorHAnsi" w:eastAsiaTheme="minorEastAsia" w:hAnsiTheme="minorHAnsi" w:cstheme="minorBidi"/>
              <w:b w:val="0"/>
              <w:bCs w:val="0"/>
              <w:noProof/>
              <w:szCs w:val="22"/>
            </w:rPr>
          </w:pPr>
          <w:hyperlink w:anchor="_Toc187050093" w:history="1">
            <w:r w:rsidRPr="008C063B">
              <w:rPr>
                <w:rStyle w:val="Hyperlink"/>
                <w:rFonts w:ascii="Arial Fett" w:hAnsi="Arial Fett"/>
                <w:noProof/>
              </w:rPr>
              <w:t>§ 21</w:t>
            </w:r>
            <w:r>
              <w:rPr>
                <w:rFonts w:asciiTheme="minorHAnsi" w:eastAsiaTheme="minorEastAsia" w:hAnsiTheme="minorHAnsi" w:cstheme="minorBidi"/>
                <w:b w:val="0"/>
                <w:bCs w:val="0"/>
                <w:noProof/>
                <w:szCs w:val="22"/>
              </w:rPr>
              <w:tab/>
            </w:r>
            <w:r w:rsidRPr="008C063B">
              <w:rPr>
                <w:rStyle w:val="Hyperlink"/>
                <w:noProof/>
              </w:rPr>
              <w:t>Schlussbestimmungen</w:t>
            </w:r>
            <w:r>
              <w:rPr>
                <w:noProof/>
                <w:webHidden/>
              </w:rPr>
              <w:tab/>
            </w:r>
            <w:r>
              <w:rPr>
                <w:noProof/>
                <w:webHidden/>
              </w:rPr>
              <w:fldChar w:fldCharType="begin"/>
            </w:r>
            <w:r>
              <w:rPr>
                <w:noProof/>
                <w:webHidden/>
              </w:rPr>
              <w:instrText xml:space="preserve"> PAGEREF _Toc187050093 \h </w:instrText>
            </w:r>
            <w:r>
              <w:rPr>
                <w:noProof/>
                <w:webHidden/>
              </w:rPr>
            </w:r>
            <w:r>
              <w:rPr>
                <w:noProof/>
                <w:webHidden/>
              </w:rPr>
              <w:fldChar w:fldCharType="separate"/>
            </w:r>
            <w:r>
              <w:rPr>
                <w:noProof/>
                <w:webHidden/>
              </w:rPr>
              <w:t>35</w:t>
            </w:r>
            <w:r>
              <w:rPr>
                <w:noProof/>
                <w:webHidden/>
              </w:rPr>
              <w:fldChar w:fldCharType="end"/>
            </w:r>
          </w:hyperlink>
        </w:p>
        <w:p w14:paraId="69160086" w14:textId="2E118495" w:rsidR="00C27E9D" w:rsidRPr="0086684B" w:rsidRDefault="009015C0" w:rsidP="001F331A">
          <w:pPr>
            <w:rPr>
              <w:rFonts w:eastAsia="Calibri" w:cs="Arial"/>
              <w:szCs w:val="22"/>
              <w:lang w:eastAsia="en-US"/>
            </w:rPr>
          </w:pPr>
          <w:r>
            <w:rPr>
              <w:b/>
              <w:bCs/>
            </w:rPr>
            <w:fldChar w:fldCharType="end"/>
          </w:r>
        </w:p>
      </w:sdtContent>
    </w:sdt>
    <w:p w14:paraId="0C1EFFFB" w14:textId="77777777" w:rsidR="00C27E9D" w:rsidRPr="000C24F4" w:rsidRDefault="00013965" w:rsidP="00A55BC8">
      <w:pPr>
        <w:pStyle w:val="berschrift1"/>
        <w:numPr>
          <w:ilvl w:val="0"/>
          <w:numId w:val="0"/>
        </w:numPr>
        <w:rPr>
          <w:sz w:val="22"/>
          <w:szCs w:val="22"/>
        </w:rPr>
      </w:pPr>
      <w:r w:rsidRPr="000C24F4">
        <w:rPr>
          <w:rFonts w:eastAsia="Calibri"/>
          <w:sz w:val="22"/>
          <w:szCs w:val="22"/>
          <w:lang w:eastAsia="en-US"/>
        </w:rPr>
        <w:br w:type="page"/>
      </w:r>
      <w:bookmarkStart w:id="27" w:name="_Ref377745649"/>
      <w:bookmarkStart w:id="28" w:name="_Toc39690760"/>
      <w:bookmarkStart w:id="29" w:name="_Toc187050072"/>
      <w:r w:rsidRPr="000C24F4">
        <w:rPr>
          <w:sz w:val="22"/>
          <w:szCs w:val="22"/>
        </w:rPr>
        <w:lastRenderedPageBreak/>
        <w:t>Präambel</w:t>
      </w:r>
      <w:bookmarkEnd w:id="27"/>
      <w:bookmarkEnd w:id="28"/>
      <w:bookmarkEnd w:id="29"/>
    </w:p>
    <w:p w14:paraId="1C4EF7DC" w14:textId="661387A2" w:rsidR="009F5AD3" w:rsidRPr="000C24F4" w:rsidRDefault="00183E57" w:rsidP="00A55BC8">
      <w:pPr>
        <w:pStyle w:val="Absatz1"/>
        <w:numPr>
          <w:ilvl w:val="0"/>
          <w:numId w:val="0"/>
        </w:numPr>
        <w:rPr>
          <w:rFonts w:eastAsia="Times New Roman" w:cs="Arial"/>
          <w:sz w:val="22"/>
          <w:szCs w:val="22"/>
        </w:rPr>
      </w:pPr>
      <w:r w:rsidRPr="00DC2924">
        <w:rPr>
          <w:rFonts w:cs="Arial"/>
          <w:sz w:val="22"/>
          <w:szCs w:val="22"/>
          <w:highlight w:val="yellow"/>
        </w:rPr>
        <w:t xml:space="preserve">Ein Branchendialog </w:t>
      </w:r>
      <w:r w:rsidR="00FC04C3" w:rsidRPr="00DC2924">
        <w:rPr>
          <w:rFonts w:cs="Arial"/>
          <w:sz w:val="22"/>
          <w:szCs w:val="22"/>
          <w:highlight w:val="yellow"/>
        </w:rPr>
        <w:t>und</w:t>
      </w:r>
      <w:r w:rsidRPr="004C0317">
        <w:rPr>
          <w:rFonts w:cs="Arial"/>
          <w:sz w:val="22"/>
          <w:szCs w:val="22"/>
        </w:rPr>
        <w:t xml:space="preserve"> </w:t>
      </w:r>
      <w:r>
        <w:rPr>
          <w:rFonts w:cs="Arial"/>
          <w:sz w:val="22"/>
          <w:szCs w:val="22"/>
        </w:rPr>
        <w:t>e</w:t>
      </w:r>
      <w:r w:rsidR="003A1C94">
        <w:rPr>
          <w:rFonts w:cs="Arial"/>
          <w:sz w:val="22"/>
          <w:szCs w:val="22"/>
        </w:rPr>
        <w:t xml:space="preserve">ine Markterkundung </w:t>
      </w:r>
      <w:del w:id="30" w:author="Hundt, Melanie" w:date="2025-09-15T12:05:00Z" w16du:dateUtc="2025-09-15T10:05:00Z">
        <w:r w:rsidR="00853A46" w:rsidRPr="0043549C" w:rsidDel="00FA6700">
          <w:rPr>
            <w:rFonts w:cs="Arial"/>
            <w:sz w:val="22"/>
            <w:szCs w:val="22"/>
            <w:highlight w:val="yellow"/>
          </w:rPr>
          <w:delText xml:space="preserve">hat / </w:delText>
        </w:r>
      </w:del>
      <w:r w:rsidRPr="0043549C">
        <w:rPr>
          <w:rFonts w:cs="Arial"/>
          <w:sz w:val="22"/>
          <w:szCs w:val="22"/>
          <w:highlight w:val="yellow"/>
        </w:rPr>
        <w:t>haben</w:t>
      </w:r>
      <w:r>
        <w:rPr>
          <w:rFonts w:cs="Arial"/>
          <w:sz w:val="22"/>
          <w:szCs w:val="22"/>
        </w:rPr>
        <w:t xml:space="preserve"> </w:t>
      </w:r>
      <w:r w:rsidR="003A1C94">
        <w:rPr>
          <w:rFonts w:cs="Arial"/>
          <w:sz w:val="22"/>
          <w:szCs w:val="22"/>
        </w:rPr>
        <w:t xml:space="preserve">ergeben, dass </w:t>
      </w:r>
      <w:commentRangeStart w:id="31"/>
      <w:r w:rsidR="003A1C94">
        <w:rPr>
          <w:rFonts w:cs="Arial"/>
          <w:sz w:val="22"/>
          <w:szCs w:val="22"/>
        </w:rPr>
        <w:t xml:space="preserve">in </w:t>
      </w:r>
      <w:commentRangeEnd w:id="31"/>
      <w:r w:rsidR="007D3FA1">
        <w:rPr>
          <w:rStyle w:val="Kommentarzeichen"/>
          <w:rFonts w:eastAsia="Times New Roman"/>
        </w:rPr>
        <w:commentReference w:id="31"/>
      </w:r>
      <w:r w:rsidR="003A1C94" w:rsidRPr="00A93AA8">
        <w:rPr>
          <w:rFonts w:cs="Arial"/>
          <w:sz w:val="22"/>
          <w:szCs w:val="22"/>
        </w:rPr>
        <w:t xml:space="preserve">der </w:t>
      </w:r>
      <w:r w:rsidR="003A1C94">
        <w:rPr>
          <w:rFonts w:cs="Arial"/>
          <w:sz w:val="22"/>
          <w:szCs w:val="22"/>
        </w:rPr>
        <w:t>Gebietskörperschaft derzeit keine leistungsfähige Gigabitinfrastruktur mit einem</w:t>
      </w:r>
      <w:r w:rsidR="003A1C94" w:rsidRPr="00A93AA8">
        <w:rPr>
          <w:rFonts w:cs="Arial"/>
          <w:sz w:val="22"/>
          <w:szCs w:val="22"/>
        </w:rPr>
        <w:t xml:space="preserve"> Angebot entsprechender Telekommunikationsdienste flächendeckend </w:t>
      </w:r>
      <w:r w:rsidR="003A1C94" w:rsidRPr="00B47415">
        <w:rPr>
          <w:rFonts w:cs="Arial"/>
          <w:sz w:val="22"/>
          <w:szCs w:val="22"/>
        </w:rPr>
        <w:t xml:space="preserve">gemäß den Zielen der Gigabit-Rahmenregelung </w:t>
      </w:r>
      <w:r w:rsidR="00A85C9B">
        <w:rPr>
          <w:rFonts w:cs="Arial"/>
          <w:sz w:val="22"/>
          <w:szCs w:val="22"/>
        </w:rPr>
        <w:t xml:space="preserve">2.0 </w:t>
      </w:r>
      <w:r w:rsidR="003A1C94" w:rsidRPr="00A93AA8">
        <w:rPr>
          <w:rFonts w:cs="Arial"/>
          <w:sz w:val="22"/>
          <w:szCs w:val="22"/>
        </w:rPr>
        <w:t>verfügbar</w:t>
      </w:r>
      <w:r w:rsidR="003A1C94">
        <w:rPr>
          <w:rFonts w:cs="Arial"/>
          <w:sz w:val="22"/>
          <w:szCs w:val="22"/>
        </w:rPr>
        <w:t xml:space="preserve"> ist und </w:t>
      </w:r>
      <w:r w:rsidR="003A1C94" w:rsidRPr="00B47415">
        <w:rPr>
          <w:rFonts w:cs="Arial"/>
          <w:sz w:val="22"/>
          <w:szCs w:val="22"/>
        </w:rPr>
        <w:t xml:space="preserve">in den nächsten Jahren verfügbar sein </w:t>
      </w:r>
      <w:r w:rsidR="003A1C94">
        <w:rPr>
          <w:rFonts w:cs="Arial"/>
          <w:sz w:val="22"/>
          <w:szCs w:val="22"/>
        </w:rPr>
        <w:t>wird.</w:t>
      </w:r>
      <w:r w:rsidR="003A1C94" w:rsidDel="002347A5">
        <w:rPr>
          <w:rFonts w:cs="Arial"/>
          <w:sz w:val="22"/>
          <w:szCs w:val="22"/>
        </w:rPr>
        <w:t xml:space="preserve"> </w:t>
      </w:r>
      <w:r w:rsidR="002A5F88">
        <w:rPr>
          <w:rFonts w:cs="Arial"/>
          <w:sz w:val="22"/>
          <w:szCs w:val="22"/>
        </w:rPr>
        <w:t xml:space="preserve">Die Gebietskörperschaft hat daher Fördermittel </w:t>
      </w:r>
      <w:r w:rsidR="00244967">
        <w:rPr>
          <w:rFonts w:cs="Arial"/>
          <w:sz w:val="22"/>
          <w:szCs w:val="22"/>
        </w:rPr>
        <w:t xml:space="preserve">für einen </w:t>
      </w:r>
      <w:commentRangeStart w:id="32"/>
      <w:r w:rsidR="00244967">
        <w:rPr>
          <w:rFonts w:cs="Arial"/>
          <w:sz w:val="22"/>
          <w:szCs w:val="22"/>
        </w:rPr>
        <w:t>flächendeckenden Gigabitausbau</w:t>
      </w:r>
      <w:r w:rsidR="003A6B56">
        <w:rPr>
          <w:rFonts w:cs="Arial"/>
          <w:sz w:val="22"/>
          <w:szCs w:val="22"/>
        </w:rPr>
        <w:t xml:space="preserve"> </w:t>
      </w:r>
      <w:commentRangeEnd w:id="32"/>
      <w:r w:rsidR="002E4F71">
        <w:rPr>
          <w:rStyle w:val="Kommentarzeichen"/>
          <w:rFonts w:eastAsia="Times New Roman"/>
        </w:rPr>
        <w:commentReference w:id="32"/>
      </w:r>
      <w:r w:rsidR="003A6B56">
        <w:rPr>
          <w:rFonts w:cs="Arial"/>
          <w:sz w:val="22"/>
          <w:szCs w:val="22"/>
        </w:rPr>
        <w:t xml:space="preserve">im Wirtschaftlichkeitslückenmodell </w:t>
      </w:r>
      <w:r w:rsidR="002A5F88">
        <w:rPr>
          <w:rFonts w:cs="Arial"/>
          <w:sz w:val="22"/>
          <w:szCs w:val="22"/>
        </w:rPr>
        <w:t xml:space="preserve">im Rahmen der </w:t>
      </w:r>
      <w:r w:rsidR="00646D10">
        <w:rPr>
          <w:rFonts w:cs="Arial"/>
          <w:sz w:val="22"/>
          <w:szCs w:val="22"/>
        </w:rPr>
        <w:t>R</w:t>
      </w:r>
      <w:r w:rsidR="002A5F88">
        <w:rPr>
          <w:rFonts w:cs="Arial"/>
          <w:sz w:val="22"/>
          <w:szCs w:val="22"/>
        </w:rPr>
        <w:t>ichtlinie „Förderung zur Unterstützung des Gigabitausbaus der Telekommunikationsnetze in der Bundesrepublik Deutschland</w:t>
      </w:r>
      <w:r w:rsidR="00423DC2">
        <w:rPr>
          <w:rFonts w:cs="Arial"/>
          <w:sz w:val="22"/>
          <w:szCs w:val="22"/>
        </w:rPr>
        <w:t xml:space="preserve"> </w:t>
      </w:r>
      <w:r w:rsidR="00423DC2" w:rsidRPr="00423DC2">
        <w:rPr>
          <w:rFonts w:cs="Arial"/>
          <w:sz w:val="22"/>
          <w:szCs w:val="22"/>
        </w:rPr>
        <w:t>– Gigabit-Richtlinie des Bundes 2.0 (Gigabit-RL 2.0)</w:t>
      </w:r>
      <w:r w:rsidR="002A5F88">
        <w:rPr>
          <w:rFonts w:cs="Arial"/>
          <w:sz w:val="22"/>
          <w:szCs w:val="22"/>
        </w:rPr>
        <w:t xml:space="preserve">“ </w:t>
      </w:r>
      <w:bookmarkStart w:id="33" w:name="_Hlk174470993"/>
      <w:r w:rsidR="0043531A">
        <w:rPr>
          <w:rFonts w:cs="Arial"/>
          <w:sz w:val="22"/>
          <w:szCs w:val="22"/>
        </w:rPr>
        <w:t xml:space="preserve">vom </w:t>
      </w:r>
      <w:r w:rsidR="000961DC">
        <w:rPr>
          <w:rFonts w:cs="Arial"/>
          <w:sz w:val="22"/>
          <w:szCs w:val="22"/>
        </w:rPr>
        <w:t>31. März 2023</w:t>
      </w:r>
      <w:r w:rsidR="003C1E86">
        <w:rPr>
          <w:rFonts w:cs="Arial"/>
          <w:sz w:val="22"/>
          <w:szCs w:val="22"/>
        </w:rPr>
        <w:t xml:space="preserve"> </w:t>
      </w:r>
      <w:bookmarkStart w:id="34" w:name="_Hlk167955361"/>
      <w:bookmarkEnd w:id="33"/>
      <w:r w:rsidR="003C1E86">
        <w:rPr>
          <w:rFonts w:cs="Arial"/>
          <w:sz w:val="22"/>
          <w:szCs w:val="22"/>
        </w:rPr>
        <w:t>in der Fassung der 1. Änderung vom 30.04.2024</w:t>
      </w:r>
      <w:r w:rsidR="00525183">
        <w:rPr>
          <w:rFonts w:cs="Arial"/>
          <w:sz w:val="22"/>
          <w:szCs w:val="22"/>
        </w:rPr>
        <w:t xml:space="preserve"> </w:t>
      </w:r>
      <w:bookmarkStart w:id="35" w:name="_Hlk174471034"/>
      <w:r w:rsidR="00525183">
        <w:rPr>
          <w:rFonts w:cs="Arial"/>
          <w:sz w:val="22"/>
          <w:szCs w:val="22"/>
        </w:rPr>
        <w:t>(„Gigabit-Richtlinie 2.0“)</w:t>
      </w:r>
      <w:r w:rsidR="0043531A">
        <w:rPr>
          <w:rFonts w:cs="Arial"/>
          <w:sz w:val="22"/>
          <w:szCs w:val="22"/>
        </w:rPr>
        <w:t xml:space="preserve"> </w:t>
      </w:r>
      <w:bookmarkEnd w:id="34"/>
      <w:bookmarkEnd w:id="35"/>
      <w:commentRangeStart w:id="36"/>
      <w:r w:rsidR="002A5F88">
        <w:rPr>
          <w:rFonts w:cs="Arial"/>
          <w:sz w:val="22"/>
          <w:szCs w:val="22"/>
        </w:rPr>
        <w:t xml:space="preserve">beantragt </w:t>
      </w:r>
      <w:r w:rsidR="002A5F88" w:rsidRPr="00FC4FC7">
        <w:rPr>
          <w:rFonts w:cs="Arial"/>
          <w:sz w:val="22"/>
          <w:szCs w:val="22"/>
          <w:highlight w:val="lightGray"/>
        </w:rPr>
        <w:t xml:space="preserve">und </w:t>
      </w:r>
      <w:r w:rsidR="00505D61" w:rsidRPr="00FC4FC7">
        <w:rPr>
          <w:rFonts w:cs="Arial"/>
          <w:sz w:val="22"/>
          <w:szCs w:val="22"/>
          <w:highlight w:val="lightGray"/>
        </w:rPr>
        <w:t xml:space="preserve">den Bescheid über die abschließende Höhe der Zuwendung </w:t>
      </w:r>
      <w:r w:rsidR="002A5F88" w:rsidRPr="00FC4FC7">
        <w:rPr>
          <w:rFonts w:cs="Arial"/>
          <w:sz w:val="22"/>
          <w:szCs w:val="22"/>
          <w:highlight w:val="lightGray"/>
        </w:rPr>
        <w:t>erhalten</w:t>
      </w:r>
      <w:commentRangeEnd w:id="36"/>
      <w:r w:rsidR="002E4F71">
        <w:rPr>
          <w:rStyle w:val="Kommentarzeichen"/>
          <w:rFonts w:eastAsia="Times New Roman"/>
        </w:rPr>
        <w:commentReference w:id="36"/>
      </w:r>
      <w:r w:rsidR="002A5F88">
        <w:rPr>
          <w:rFonts w:cs="Arial"/>
          <w:sz w:val="22"/>
          <w:szCs w:val="22"/>
        </w:rPr>
        <w:t xml:space="preserve">. </w:t>
      </w:r>
      <w:r w:rsidR="003A6B56" w:rsidRPr="00811121">
        <w:rPr>
          <w:rFonts w:cs="Arial"/>
          <w:sz w:val="22"/>
          <w:szCs w:val="22"/>
        </w:rPr>
        <w:t>Die in diesem Förderprogramm im Wirtschaftlichkeitslückenmodell bereitgestellten Fördermittel</w:t>
      </w:r>
      <w:r w:rsidR="004E0F4E" w:rsidRPr="00811121">
        <w:rPr>
          <w:rFonts w:cs="Arial"/>
          <w:sz w:val="22"/>
          <w:szCs w:val="22"/>
        </w:rPr>
        <w:t xml:space="preserve"> (im Folgenden: Mittel)</w:t>
      </w:r>
      <w:r w:rsidR="003A6B56" w:rsidRPr="00811121">
        <w:rPr>
          <w:rFonts w:cs="Arial"/>
          <w:sz w:val="22"/>
          <w:szCs w:val="22"/>
        </w:rPr>
        <w:t xml:space="preserve"> sollen durch Gebietskörperschaften an Telekommunikationsunternehmen im </w:t>
      </w:r>
      <w:r w:rsidR="00054913">
        <w:rPr>
          <w:rFonts w:cs="Arial"/>
          <w:sz w:val="22"/>
          <w:szCs w:val="22"/>
        </w:rPr>
        <w:t>EU-beihilfen</w:t>
      </w:r>
      <w:r w:rsidR="00054913" w:rsidRPr="00811121">
        <w:rPr>
          <w:rFonts w:cs="Arial"/>
          <w:sz w:val="22"/>
          <w:szCs w:val="22"/>
        </w:rPr>
        <w:t xml:space="preserve">rechtlichen </w:t>
      </w:r>
      <w:r w:rsidR="0043531A" w:rsidRPr="00811121">
        <w:rPr>
          <w:rFonts w:cs="Arial"/>
          <w:sz w:val="22"/>
          <w:szCs w:val="22"/>
        </w:rPr>
        <w:t>Sinne</w:t>
      </w:r>
      <w:r w:rsidR="003A6B56" w:rsidRPr="00811121">
        <w:rPr>
          <w:rFonts w:cs="Arial"/>
          <w:sz w:val="22"/>
          <w:szCs w:val="22"/>
        </w:rPr>
        <w:t xml:space="preserve"> als Investitionskostenbeihilfe für den Bau und Betrieb von Gigabitnetzen weitergeleitet werden.</w:t>
      </w:r>
      <w:r w:rsidR="003A6B56">
        <w:rPr>
          <w:rFonts w:cs="Arial"/>
          <w:sz w:val="22"/>
          <w:szCs w:val="22"/>
        </w:rPr>
        <w:t xml:space="preserve"> </w:t>
      </w:r>
      <w:r w:rsidR="00B41BAC" w:rsidRPr="00086A97">
        <w:rPr>
          <w:rFonts w:cs="Arial"/>
          <w:sz w:val="22"/>
          <w:szCs w:val="22"/>
          <w:highlight w:val="yellow"/>
        </w:rPr>
        <w:t>Gleiches gilt für die</w:t>
      </w:r>
      <w:r w:rsidR="006F7AF0" w:rsidRPr="00086A97">
        <w:rPr>
          <w:rFonts w:cs="Arial"/>
          <w:sz w:val="22"/>
          <w:szCs w:val="22"/>
          <w:highlight w:val="yellow"/>
        </w:rPr>
        <w:t xml:space="preserve"> </w:t>
      </w:r>
      <w:r w:rsidR="00B41BAC" w:rsidRPr="00086A97">
        <w:rPr>
          <w:rFonts w:cs="Arial"/>
          <w:sz w:val="22"/>
          <w:szCs w:val="22"/>
          <w:highlight w:val="yellow"/>
        </w:rPr>
        <w:t xml:space="preserve">Kofinanzierung </w:t>
      </w:r>
      <w:r w:rsidR="002A5F88" w:rsidRPr="00086A97">
        <w:rPr>
          <w:rFonts w:cs="Arial"/>
          <w:sz w:val="22"/>
          <w:szCs w:val="22"/>
          <w:highlight w:val="yellow"/>
        </w:rPr>
        <w:t xml:space="preserve">nach der Richtlinie </w:t>
      </w:r>
      <w:ins w:id="37" w:author="Hundt, Melanie" w:date="2025-09-15T12:07:00Z" w16du:dateUtc="2025-09-15T10:07:00Z">
        <w:r w:rsidR="00FA6700" w:rsidRPr="00CB4439">
          <w:rPr>
            <w:sz w:val="22"/>
            <w:szCs w:val="22"/>
            <w:highlight w:val="green"/>
          </w:rPr>
          <w:t xml:space="preserve">über die Kofinanzierung der Förderung des Gigabitausbaus durch den Bund im Freistaat Bayern 2.0 (Bayerische </w:t>
        </w:r>
        <w:proofErr w:type="spellStart"/>
        <w:r w:rsidR="00FA6700" w:rsidRPr="00CB4439">
          <w:rPr>
            <w:sz w:val="22"/>
            <w:szCs w:val="22"/>
            <w:highlight w:val="green"/>
          </w:rPr>
          <w:t>Kofinanzierungs</w:t>
        </w:r>
        <w:proofErr w:type="spellEnd"/>
        <w:r w:rsidR="00FA6700" w:rsidRPr="00CB4439">
          <w:rPr>
            <w:sz w:val="22"/>
            <w:szCs w:val="22"/>
            <w:highlight w:val="green"/>
          </w:rPr>
          <w:t xml:space="preserve">-Gigabitrichtlinie 2.0 – </w:t>
        </w:r>
        <w:proofErr w:type="spellStart"/>
        <w:r w:rsidR="00FA6700" w:rsidRPr="00CB4439">
          <w:rPr>
            <w:sz w:val="22"/>
            <w:szCs w:val="22"/>
            <w:highlight w:val="green"/>
          </w:rPr>
          <w:t>KofGibitR</w:t>
        </w:r>
        <w:proofErr w:type="spellEnd"/>
        <w:r w:rsidR="00FA6700" w:rsidRPr="00CB4439">
          <w:rPr>
            <w:sz w:val="22"/>
            <w:szCs w:val="22"/>
            <w:highlight w:val="green"/>
          </w:rPr>
          <w:t xml:space="preserve"> 2.0)</w:t>
        </w:r>
      </w:ins>
      <w:del w:id="38" w:author="Hundt, Melanie" w:date="2025-09-15T12:07:00Z" w16du:dateUtc="2025-09-15T10:07:00Z">
        <w:r w:rsidR="002A5F88" w:rsidRPr="00086A97" w:rsidDel="00FA6700">
          <w:rPr>
            <w:rFonts w:cs="Arial"/>
            <w:b/>
            <w:sz w:val="22"/>
            <w:szCs w:val="22"/>
            <w:highlight w:val="yellow"/>
          </w:rPr>
          <w:delText>[Richtlinie Bundesland benennen]</w:delText>
        </w:r>
      </w:del>
      <w:r w:rsidR="002A5F88" w:rsidRPr="00086A97">
        <w:rPr>
          <w:rFonts w:cs="Arial"/>
          <w:sz w:val="22"/>
          <w:szCs w:val="22"/>
          <w:highlight w:val="yellow"/>
        </w:rPr>
        <w:t xml:space="preserve"> </w:t>
      </w:r>
      <w:r w:rsidR="006F7AF0" w:rsidRPr="00086A97">
        <w:rPr>
          <w:rFonts w:cs="Arial"/>
          <w:sz w:val="22"/>
          <w:szCs w:val="22"/>
          <w:highlight w:val="yellow"/>
        </w:rPr>
        <w:t>durch</w:t>
      </w:r>
      <w:del w:id="39" w:author="Hundt, Melanie" w:date="2025-09-15T12:07:00Z" w16du:dateUtc="2025-09-15T10:07:00Z">
        <w:r w:rsidR="006F7AF0" w:rsidRPr="00086A97" w:rsidDel="00FA6700">
          <w:rPr>
            <w:rFonts w:cs="Arial"/>
            <w:sz w:val="22"/>
            <w:szCs w:val="22"/>
            <w:highlight w:val="yellow"/>
          </w:rPr>
          <w:delText xml:space="preserve"> das Land </w:delText>
        </w:r>
        <w:r w:rsidR="00DB267C" w:rsidRPr="00086A97" w:rsidDel="00FA6700">
          <w:rPr>
            <w:rFonts w:cs="Arial"/>
            <w:b/>
            <w:sz w:val="22"/>
            <w:szCs w:val="22"/>
            <w:highlight w:val="yellow"/>
          </w:rPr>
          <w:delText>[Bundesl</w:delText>
        </w:r>
        <w:r w:rsidR="006F7AF0" w:rsidRPr="00086A97" w:rsidDel="00FA6700">
          <w:rPr>
            <w:rFonts w:cs="Arial"/>
            <w:b/>
            <w:sz w:val="22"/>
            <w:szCs w:val="22"/>
            <w:highlight w:val="yellow"/>
          </w:rPr>
          <w:delText>and benennen]</w:delText>
        </w:r>
      </w:del>
      <w:ins w:id="40" w:author="Hundt, Melanie" w:date="2025-09-15T12:07:00Z" w16du:dateUtc="2025-09-15T10:07:00Z">
        <w:r w:rsidR="00FA6700" w:rsidRPr="00FA6700">
          <w:rPr>
            <w:rFonts w:cs="Arial"/>
            <w:bCs/>
            <w:sz w:val="22"/>
            <w:szCs w:val="22"/>
            <w:highlight w:val="green"/>
          </w:rPr>
          <w:t xml:space="preserve"> </w:t>
        </w:r>
        <w:r w:rsidR="00FA6700" w:rsidRPr="00CB4439">
          <w:rPr>
            <w:rFonts w:cs="Arial"/>
            <w:bCs/>
            <w:sz w:val="22"/>
            <w:szCs w:val="22"/>
            <w:highlight w:val="green"/>
          </w:rPr>
          <w:t>den Freistaat Bayern</w:t>
        </w:r>
      </w:ins>
      <w:r w:rsidR="006F7AF0" w:rsidRPr="00086A97">
        <w:rPr>
          <w:rFonts w:cs="Arial"/>
          <w:b/>
          <w:sz w:val="22"/>
          <w:szCs w:val="22"/>
          <w:highlight w:val="yellow"/>
        </w:rPr>
        <w:t>.</w:t>
      </w:r>
      <w:r w:rsidR="009F5AD3" w:rsidRPr="000C24F4">
        <w:rPr>
          <w:rFonts w:eastAsia="Times New Roman" w:cs="Arial"/>
          <w:sz w:val="22"/>
          <w:szCs w:val="22"/>
        </w:rPr>
        <w:t xml:space="preserve"> </w:t>
      </w:r>
    </w:p>
    <w:p w14:paraId="1C8764D4" w14:textId="30C61F1F" w:rsidR="00461BBC" w:rsidRPr="000C24F4" w:rsidRDefault="00013965" w:rsidP="00A55BC8">
      <w:pPr>
        <w:pStyle w:val="Absatz1"/>
        <w:numPr>
          <w:ilvl w:val="0"/>
          <w:numId w:val="0"/>
        </w:numPr>
        <w:rPr>
          <w:rFonts w:cs="Arial"/>
          <w:sz w:val="22"/>
          <w:szCs w:val="22"/>
        </w:rPr>
      </w:pPr>
      <w:r w:rsidRPr="000C24F4">
        <w:rPr>
          <w:rFonts w:cs="Arial"/>
          <w:sz w:val="22"/>
          <w:szCs w:val="22"/>
        </w:rPr>
        <w:t xml:space="preserve">Im Rahmen </w:t>
      </w:r>
      <w:r w:rsidR="00DB267C" w:rsidRPr="000C24F4">
        <w:rPr>
          <w:rFonts w:cs="Arial"/>
          <w:sz w:val="22"/>
          <w:szCs w:val="22"/>
        </w:rPr>
        <w:t>eine</w:t>
      </w:r>
      <w:r w:rsidR="00E14BC5" w:rsidRPr="000C24F4">
        <w:rPr>
          <w:rFonts w:cs="Arial"/>
          <w:sz w:val="22"/>
          <w:szCs w:val="22"/>
        </w:rPr>
        <w:t>s</w:t>
      </w:r>
      <w:r w:rsidR="00DB267C" w:rsidRPr="000C24F4">
        <w:rPr>
          <w:rFonts w:cs="Arial"/>
          <w:sz w:val="22"/>
          <w:szCs w:val="22"/>
        </w:rPr>
        <w:t xml:space="preserve"> </w:t>
      </w:r>
      <w:r w:rsidRPr="000C24F4">
        <w:rPr>
          <w:rFonts w:cs="Arial"/>
          <w:sz w:val="22"/>
          <w:szCs w:val="22"/>
        </w:rPr>
        <w:t xml:space="preserve">offenen, transparenten und diskriminierungsfreien </w:t>
      </w:r>
      <w:r w:rsidR="00C1041C">
        <w:rPr>
          <w:rFonts w:cs="Arial"/>
          <w:sz w:val="22"/>
          <w:szCs w:val="22"/>
        </w:rPr>
        <w:t>Auswahl</w:t>
      </w:r>
      <w:r w:rsidR="00C1041C" w:rsidRPr="000C24F4">
        <w:rPr>
          <w:rFonts w:cs="Arial"/>
          <w:sz w:val="22"/>
          <w:szCs w:val="22"/>
        </w:rPr>
        <w:t xml:space="preserve">verfahrens </w:t>
      </w:r>
      <w:r w:rsidR="002B1569" w:rsidRPr="000C24F4">
        <w:rPr>
          <w:rFonts w:cs="Arial"/>
          <w:sz w:val="22"/>
          <w:szCs w:val="22"/>
        </w:rPr>
        <w:t xml:space="preserve">hat </w:t>
      </w:r>
      <w:r w:rsidR="004F3101" w:rsidRPr="000C24F4">
        <w:rPr>
          <w:rFonts w:cs="Arial"/>
          <w:sz w:val="22"/>
          <w:szCs w:val="22"/>
        </w:rPr>
        <w:t xml:space="preserve">die </w:t>
      </w:r>
      <w:r w:rsidR="002A78CB">
        <w:rPr>
          <w:rFonts w:cs="Arial"/>
          <w:sz w:val="22"/>
          <w:szCs w:val="22"/>
        </w:rPr>
        <w:t>Gebietskörperschaft</w:t>
      </w:r>
      <w:r w:rsidR="005D436F" w:rsidRPr="000C24F4">
        <w:rPr>
          <w:rFonts w:cs="Arial"/>
          <w:sz w:val="22"/>
          <w:szCs w:val="22"/>
        </w:rPr>
        <w:t xml:space="preserve"> </w:t>
      </w:r>
      <w:r w:rsidR="002B1569" w:rsidRPr="000C24F4">
        <w:rPr>
          <w:rFonts w:cs="Arial"/>
          <w:sz w:val="22"/>
          <w:szCs w:val="22"/>
        </w:rPr>
        <w:t xml:space="preserve">unter Beachtung </w:t>
      </w:r>
      <w:r w:rsidR="003D6900" w:rsidRPr="000C24F4">
        <w:rPr>
          <w:rFonts w:cs="Arial"/>
          <w:sz w:val="22"/>
          <w:szCs w:val="22"/>
        </w:rPr>
        <w:t>des Grundsatzes der</w:t>
      </w:r>
      <w:r w:rsidR="002B1569" w:rsidRPr="000C24F4">
        <w:rPr>
          <w:rFonts w:cs="Arial"/>
          <w:sz w:val="22"/>
          <w:szCs w:val="22"/>
        </w:rPr>
        <w:t xml:space="preserve"> </w:t>
      </w:r>
      <w:r w:rsidR="00646D10">
        <w:rPr>
          <w:rFonts w:cs="Arial"/>
          <w:sz w:val="22"/>
          <w:szCs w:val="22"/>
        </w:rPr>
        <w:t xml:space="preserve">Anbieter- und </w:t>
      </w:r>
      <w:r w:rsidR="002B1569" w:rsidRPr="000C24F4">
        <w:rPr>
          <w:rFonts w:cs="Arial"/>
          <w:sz w:val="22"/>
          <w:szCs w:val="22"/>
        </w:rPr>
        <w:t xml:space="preserve">Technologieneutralität </w:t>
      </w:r>
      <w:r w:rsidR="005620F2" w:rsidRPr="000C24F4">
        <w:rPr>
          <w:rFonts w:cs="Arial"/>
          <w:sz w:val="22"/>
          <w:szCs w:val="22"/>
        </w:rPr>
        <w:t xml:space="preserve">interessierte </w:t>
      </w:r>
      <w:r w:rsidRPr="000C24F4">
        <w:rPr>
          <w:rFonts w:cs="Arial"/>
          <w:sz w:val="22"/>
          <w:szCs w:val="22"/>
        </w:rPr>
        <w:t xml:space="preserve">Unternehmen aufgefordert, unter Bezifferung einer konkreten Wirtschaftlichkeitslücke ein Angebot über den </w:t>
      </w:r>
      <w:r w:rsidR="00780C29">
        <w:rPr>
          <w:rFonts w:cs="Arial"/>
          <w:sz w:val="22"/>
          <w:szCs w:val="22"/>
        </w:rPr>
        <w:t>angestrebten</w:t>
      </w:r>
      <w:r w:rsidR="00780C29" w:rsidRPr="000C24F4">
        <w:rPr>
          <w:rFonts w:cs="Arial"/>
          <w:sz w:val="22"/>
          <w:szCs w:val="22"/>
        </w:rPr>
        <w:t xml:space="preserve"> </w:t>
      </w:r>
      <w:r w:rsidR="00385582">
        <w:rPr>
          <w:rFonts w:cs="Arial"/>
          <w:sz w:val="22"/>
          <w:szCs w:val="22"/>
        </w:rPr>
        <w:t>A</w:t>
      </w:r>
      <w:r w:rsidR="004222D5" w:rsidRPr="000C24F4">
        <w:rPr>
          <w:rFonts w:cs="Arial"/>
          <w:sz w:val="22"/>
          <w:szCs w:val="22"/>
        </w:rPr>
        <w:t>usbau</w:t>
      </w:r>
      <w:r w:rsidR="00385582">
        <w:rPr>
          <w:rFonts w:cs="Arial"/>
          <w:sz w:val="22"/>
          <w:szCs w:val="22"/>
        </w:rPr>
        <w:t xml:space="preserve"> eines </w:t>
      </w:r>
      <w:r w:rsidR="00A55BC8" w:rsidRPr="00A55BC8">
        <w:rPr>
          <w:rFonts w:cs="Arial"/>
          <w:sz w:val="22"/>
          <w:szCs w:val="22"/>
        </w:rPr>
        <w:t>P2P-fähigen Netzes</w:t>
      </w:r>
      <w:r w:rsidR="00892329">
        <w:rPr>
          <w:rFonts w:cs="Arial"/>
          <w:sz w:val="22"/>
          <w:szCs w:val="22"/>
        </w:rPr>
        <w:t xml:space="preserve"> abzugeben, </w:t>
      </w:r>
      <w:bookmarkStart w:id="41" w:name="_Hlk167955699"/>
      <w:r w:rsidR="00892329">
        <w:rPr>
          <w:rFonts w:cs="Arial"/>
          <w:sz w:val="22"/>
          <w:szCs w:val="22"/>
        </w:rPr>
        <w:t>das den Endkun</w:t>
      </w:r>
      <w:r w:rsidR="00B57306">
        <w:rPr>
          <w:rFonts w:cs="Arial"/>
          <w:sz w:val="22"/>
          <w:szCs w:val="22"/>
        </w:rPr>
        <w:t>d</w:t>
      </w:r>
      <w:r w:rsidR="00892329">
        <w:rPr>
          <w:rFonts w:cs="Arial"/>
          <w:sz w:val="22"/>
          <w:szCs w:val="22"/>
        </w:rPr>
        <w:t xml:space="preserve">en </w:t>
      </w:r>
      <w:r w:rsidR="00C96A92">
        <w:rPr>
          <w:rFonts w:cs="Arial"/>
          <w:sz w:val="22"/>
          <w:szCs w:val="22"/>
        </w:rPr>
        <w:t xml:space="preserve">zu Spitzenlastzeitbedingungen eine Datenrate </w:t>
      </w:r>
      <w:r w:rsidR="00A55BC8" w:rsidRPr="00A55BC8">
        <w:rPr>
          <w:rFonts w:cs="Arial"/>
          <w:sz w:val="22"/>
          <w:szCs w:val="22"/>
        </w:rPr>
        <w:t xml:space="preserve">von mindestens 1 Gbit/s symmetrisch </w:t>
      </w:r>
      <w:r w:rsidR="00C96A92">
        <w:rPr>
          <w:rFonts w:cs="Arial"/>
          <w:sz w:val="22"/>
          <w:szCs w:val="22"/>
        </w:rPr>
        <w:t xml:space="preserve">zur Verfügung stellt </w:t>
      </w:r>
      <w:r w:rsidR="00A55BC8" w:rsidRPr="00A55BC8">
        <w:rPr>
          <w:rFonts w:cs="Arial"/>
          <w:sz w:val="22"/>
          <w:szCs w:val="22"/>
        </w:rPr>
        <w:t>(</w:t>
      </w:r>
      <w:r w:rsidR="00C96A92">
        <w:rPr>
          <w:rFonts w:cs="Arial"/>
          <w:sz w:val="22"/>
          <w:szCs w:val="22"/>
        </w:rPr>
        <w:t>vgl. Nr. 1.1 der Gigabit</w:t>
      </w:r>
      <w:r w:rsidR="00525183">
        <w:rPr>
          <w:rFonts w:cs="Arial"/>
          <w:sz w:val="22"/>
          <w:szCs w:val="22"/>
        </w:rPr>
        <w:t>-R</w:t>
      </w:r>
      <w:r w:rsidR="00C96A92">
        <w:rPr>
          <w:rFonts w:cs="Arial"/>
          <w:sz w:val="22"/>
          <w:szCs w:val="22"/>
        </w:rPr>
        <w:t>ichtlinie 2.0</w:t>
      </w:r>
      <w:bookmarkStart w:id="42" w:name="_Hlk167955773"/>
      <w:bookmarkEnd w:id="41"/>
      <w:r w:rsidR="00C96A92">
        <w:rPr>
          <w:rFonts w:cs="Arial"/>
          <w:sz w:val="22"/>
          <w:szCs w:val="22"/>
        </w:rPr>
        <w:t xml:space="preserve">, </w:t>
      </w:r>
      <w:r w:rsidR="00A55BC8" w:rsidRPr="00A55BC8">
        <w:rPr>
          <w:rFonts w:cs="Arial"/>
          <w:sz w:val="22"/>
          <w:szCs w:val="22"/>
        </w:rPr>
        <w:t xml:space="preserve">im Folgenden: </w:t>
      </w:r>
      <w:r w:rsidR="00A55BC8" w:rsidRPr="00E46057">
        <w:rPr>
          <w:rFonts w:cs="Arial"/>
          <w:b/>
          <w:sz w:val="22"/>
          <w:szCs w:val="22"/>
        </w:rPr>
        <w:t>„</w:t>
      </w:r>
      <w:r w:rsidR="00385582" w:rsidRPr="00E46057">
        <w:rPr>
          <w:rFonts w:cs="Arial"/>
          <w:b/>
          <w:sz w:val="22"/>
          <w:szCs w:val="22"/>
        </w:rPr>
        <w:t>gigabitfähige</w:t>
      </w:r>
      <w:r w:rsidR="00A55BC8" w:rsidRPr="00E46057">
        <w:rPr>
          <w:rFonts w:cs="Arial"/>
          <w:b/>
          <w:sz w:val="22"/>
          <w:szCs w:val="22"/>
        </w:rPr>
        <w:t>s</w:t>
      </w:r>
      <w:r w:rsidR="00385582" w:rsidRPr="00E46057">
        <w:rPr>
          <w:rFonts w:cs="Arial"/>
          <w:b/>
          <w:sz w:val="22"/>
          <w:szCs w:val="22"/>
        </w:rPr>
        <w:t xml:space="preserve"> </w:t>
      </w:r>
      <w:r w:rsidR="00A55BC8" w:rsidRPr="00E46057">
        <w:rPr>
          <w:rFonts w:cs="Arial"/>
          <w:b/>
          <w:sz w:val="22"/>
          <w:szCs w:val="22"/>
        </w:rPr>
        <w:t>Netz“</w:t>
      </w:r>
      <w:r w:rsidR="00A55BC8">
        <w:rPr>
          <w:rFonts w:cs="Arial"/>
          <w:sz w:val="22"/>
          <w:szCs w:val="22"/>
        </w:rPr>
        <w:t>)</w:t>
      </w:r>
      <w:bookmarkEnd w:id="42"/>
      <w:r w:rsidRPr="000C24F4">
        <w:rPr>
          <w:rFonts w:cs="Arial"/>
          <w:sz w:val="22"/>
          <w:szCs w:val="22"/>
        </w:rPr>
        <w:t>. D</w:t>
      </w:r>
      <w:r w:rsidR="00B2313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hat im Rahmen </w:t>
      </w:r>
      <w:r w:rsidR="009F5AD3" w:rsidRPr="000C24F4">
        <w:rPr>
          <w:rFonts w:cs="Arial"/>
          <w:sz w:val="22"/>
          <w:szCs w:val="22"/>
        </w:rPr>
        <w:t xml:space="preserve">dieses </w:t>
      </w:r>
      <w:r w:rsidR="00A94539">
        <w:rPr>
          <w:rFonts w:cs="Arial"/>
          <w:sz w:val="22"/>
          <w:szCs w:val="22"/>
        </w:rPr>
        <w:t>Auswahlverfahren</w:t>
      </w:r>
      <w:r w:rsidR="009F5AD3" w:rsidRPr="000C24F4">
        <w:rPr>
          <w:rFonts w:cs="Arial"/>
          <w:sz w:val="22"/>
          <w:szCs w:val="22"/>
        </w:rPr>
        <w:t>s</w:t>
      </w:r>
      <w:r w:rsidRPr="000C24F4">
        <w:rPr>
          <w:rFonts w:cs="Arial"/>
          <w:sz w:val="22"/>
          <w:szCs w:val="22"/>
        </w:rPr>
        <w:t xml:space="preserve"> das wirtschaftlichste Angebot </w:t>
      </w:r>
      <w:r w:rsidR="005620F2" w:rsidRPr="000C24F4">
        <w:rPr>
          <w:rFonts w:cs="Arial"/>
          <w:sz w:val="22"/>
          <w:szCs w:val="22"/>
        </w:rPr>
        <w:t xml:space="preserve">abgegeben </w:t>
      </w:r>
      <w:r w:rsidRPr="000C24F4">
        <w:rPr>
          <w:rFonts w:cs="Arial"/>
          <w:sz w:val="22"/>
          <w:szCs w:val="22"/>
        </w:rPr>
        <w:t xml:space="preserve">und daher </w:t>
      </w:r>
      <w:r w:rsidR="005620F2" w:rsidRPr="000C24F4">
        <w:rPr>
          <w:rFonts w:cs="Arial"/>
          <w:sz w:val="22"/>
          <w:szCs w:val="22"/>
        </w:rPr>
        <w:t xml:space="preserve">den Zuschlag erhalten, </w:t>
      </w:r>
      <w:r w:rsidRPr="000C24F4">
        <w:rPr>
          <w:rFonts w:cs="Arial"/>
          <w:sz w:val="22"/>
          <w:szCs w:val="22"/>
        </w:rPr>
        <w:t xml:space="preserve">unter Verwendung der </w:t>
      </w:r>
      <w:r w:rsidR="00E256E9">
        <w:rPr>
          <w:rFonts w:cs="Arial"/>
          <w:sz w:val="22"/>
          <w:szCs w:val="22"/>
        </w:rPr>
        <w:t xml:space="preserve">vom Bund </w:t>
      </w:r>
      <w:r w:rsidR="00E256E9" w:rsidRPr="001F331A">
        <w:rPr>
          <w:rFonts w:cs="Arial"/>
          <w:sz w:val="22"/>
          <w:szCs w:val="22"/>
          <w:highlight w:val="lightGray"/>
        </w:rPr>
        <w:t xml:space="preserve">und </w:t>
      </w:r>
      <w:del w:id="43" w:author="Hundt, Melanie" w:date="2025-09-15T12:07:00Z" w16du:dateUtc="2025-09-15T10:07:00Z">
        <w:r w:rsidR="00E256E9" w:rsidRPr="001F331A" w:rsidDel="00FA6700">
          <w:rPr>
            <w:rFonts w:cs="Arial"/>
            <w:sz w:val="22"/>
            <w:szCs w:val="22"/>
            <w:highlight w:val="lightGray"/>
          </w:rPr>
          <w:delText>Land</w:delText>
        </w:r>
        <w:r w:rsidR="00E256E9" w:rsidDel="00FA6700">
          <w:rPr>
            <w:rFonts w:cs="Arial"/>
            <w:sz w:val="22"/>
            <w:szCs w:val="22"/>
          </w:rPr>
          <w:delText xml:space="preserve"> </w:delText>
        </w:r>
      </w:del>
      <w:ins w:id="44" w:author="Hundt, Melanie" w:date="2025-09-15T12:07:00Z" w16du:dateUtc="2025-09-15T10:07:00Z">
        <w:r w:rsidR="00FA6700" w:rsidRPr="00FA6700">
          <w:rPr>
            <w:rFonts w:cs="Arial"/>
            <w:sz w:val="22"/>
            <w:szCs w:val="22"/>
            <w:highlight w:val="green"/>
            <w:rPrChange w:id="45" w:author="Hundt, Melanie" w:date="2025-09-15T12:07:00Z" w16du:dateUtc="2025-09-15T10:07:00Z">
              <w:rPr>
                <w:rFonts w:cs="Arial"/>
                <w:sz w:val="22"/>
                <w:szCs w:val="22"/>
              </w:rPr>
            </w:rPrChange>
          </w:rPr>
          <w:t>dem Freistaat Bayern</w:t>
        </w:r>
        <w:r w:rsidR="00FA6700">
          <w:rPr>
            <w:rFonts w:cs="Arial"/>
            <w:sz w:val="22"/>
            <w:szCs w:val="22"/>
          </w:rPr>
          <w:t xml:space="preserve"> </w:t>
        </w:r>
      </w:ins>
      <w:r w:rsidR="00E256E9">
        <w:rPr>
          <w:rFonts w:cs="Arial"/>
          <w:sz w:val="22"/>
          <w:szCs w:val="22"/>
        </w:rPr>
        <w:t>im Rahmen der o.</w:t>
      </w:r>
      <w:r w:rsidR="00EF3EFE">
        <w:rPr>
          <w:rFonts w:cs="Arial"/>
          <w:sz w:val="22"/>
          <w:szCs w:val="22"/>
        </w:rPr>
        <w:t xml:space="preserve"> </w:t>
      </w:r>
      <w:r w:rsidR="00E256E9">
        <w:rPr>
          <w:rFonts w:cs="Arial"/>
          <w:sz w:val="22"/>
          <w:szCs w:val="22"/>
        </w:rPr>
        <w:t>g. Förderrichtlinie</w:t>
      </w:r>
      <w:r w:rsidR="00E256E9" w:rsidRPr="001F331A">
        <w:rPr>
          <w:rFonts w:cs="Arial"/>
          <w:sz w:val="22"/>
          <w:szCs w:val="22"/>
          <w:highlight w:val="lightGray"/>
        </w:rPr>
        <w:t>n</w:t>
      </w:r>
      <w:r w:rsidR="00E256E9">
        <w:rPr>
          <w:rFonts w:cs="Arial"/>
          <w:sz w:val="22"/>
          <w:szCs w:val="22"/>
        </w:rPr>
        <w:t xml:space="preserve"> bereitgestellten und von </w:t>
      </w:r>
      <w:r w:rsidR="00A002C1">
        <w:rPr>
          <w:rFonts w:cs="Arial"/>
          <w:sz w:val="22"/>
          <w:szCs w:val="22"/>
        </w:rPr>
        <w:t>der Gebietskörperschaft</w:t>
      </w:r>
      <w:r w:rsidR="003A6B56">
        <w:rPr>
          <w:rFonts w:cs="Arial"/>
          <w:sz w:val="22"/>
          <w:szCs w:val="22"/>
        </w:rPr>
        <w:t xml:space="preserve"> </w:t>
      </w:r>
      <w:r w:rsidR="00E256E9">
        <w:rPr>
          <w:rFonts w:cs="Arial"/>
          <w:sz w:val="22"/>
          <w:szCs w:val="22"/>
        </w:rPr>
        <w:t>an das TKU weiter</w:t>
      </w:r>
      <w:r w:rsidR="00FC4FC7">
        <w:rPr>
          <w:rFonts w:cs="Arial"/>
          <w:sz w:val="22"/>
          <w:szCs w:val="22"/>
        </w:rPr>
        <w:t>zu</w:t>
      </w:r>
      <w:r w:rsidR="00E256E9">
        <w:rPr>
          <w:rFonts w:cs="Arial"/>
          <w:sz w:val="22"/>
          <w:szCs w:val="22"/>
        </w:rPr>
        <w:t>leite</w:t>
      </w:r>
      <w:r w:rsidR="00FC4FC7">
        <w:rPr>
          <w:rFonts w:cs="Arial"/>
          <w:sz w:val="22"/>
          <w:szCs w:val="22"/>
        </w:rPr>
        <w:t>nd</w:t>
      </w:r>
      <w:r w:rsidR="00E256E9">
        <w:rPr>
          <w:rFonts w:cs="Arial"/>
          <w:sz w:val="22"/>
          <w:szCs w:val="22"/>
        </w:rPr>
        <w:t>en</w:t>
      </w:r>
      <w:r w:rsidRPr="00811121">
        <w:rPr>
          <w:rFonts w:cs="Arial"/>
          <w:sz w:val="22"/>
          <w:szCs w:val="22"/>
        </w:rPr>
        <w:t xml:space="preserve"> </w:t>
      </w:r>
      <w:r w:rsidR="00591B36" w:rsidRPr="00811121">
        <w:rPr>
          <w:rFonts w:cs="Arial"/>
          <w:sz w:val="22"/>
          <w:szCs w:val="22"/>
        </w:rPr>
        <w:t>Mittel</w:t>
      </w:r>
      <w:r w:rsidR="00591B36" w:rsidRPr="000C24F4">
        <w:rPr>
          <w:rFonts w:cs="Arial"/>
          <w:sz w:val="22"/>
          <w:szCs w:val="22"/>
        </w:rPr>
        <w:t xml:space="preserve"> </w:t>
      </w:r>
      <w:r w:rsidRPr="000C24F4">
        <w:rPr>
          <w:rFonts w:cs="Arial"/>
          <w:sz w:val="22"/>
          <w:szCs w:val="22"/>
        </w:rPr>
        <w:t xml:space="preserve">den Ausbau </w:t>
      </w:r>
      <w:r w:rsidRPr="000E494F">
        <w:rPr>
          <w:rFonts w:cs="Arial"/>
          <w:sz w:val="22"/>
          <w:szCs w:val="22"/>
        </w:rPr>
        <w:t xml:space="preserve">und </w:t>
      </w:r>
      <w:r w:rsidR="002204A3" w:rsidRPr="000E494F">
        <w:rPr>
          <w:rFonts w:cs="Arial"/>
          <w:sz w:val="22"/>
          <w:szCs w:val="22"/>
        </w:rPr>
        <w:t xml:space="preserve">den </w:t>
      </w:r>
      <w:r w:rsidRPr="000E494F">
        <w:rPr>
          <w:rFonts w:cs="Arial"/>
          <w:sz w:val="22"/>
          <w:szCs w:val="22"/>
        </w:rPr>
        <w:t>Betrieb</w:t>
      </w:r>
      <w:r w:rsidRPr="000C24F4">
        <w:rPr>
          <w:rFonts w:cs="Arial"/>
          <w:sz w:val="22"/>
          <w:szCs w:val="22"/>
        </w:rPr>
        <w:t xml:space="preserve"> des </w:t>
      </w:r>
      <w:r w:rsidR="0073310A">
        <w:rPr>
          <w:rFonts w:cs="Arial"/>
          <w:sz w:val="22"/>
          <w:szCs w:val="22"/>
        </w:rPr>
        <w:t>g</w:t>
      </w:r>
      <w:r w:rsidR="00385582">
        <w:rPr>
          <w:rFonts w:cs="Arial"/>
          <w:sz w:val="22"/>
          <w:szCs w:val="22"/>
        </w:rPr>
        <w:t>igabit</w:t>
      </w:r>
      <w:r w:rsidR="0073310A">
        <w:rPr>
          <w:rFonts w:cs="Arial"/>
          <w:sz w:val="22"/>
          <w:szCs w:val="22"/>
        </w:rPr>
        <w:t>fähigen N</w:t>
      </w:r>
      <w:r w:rsidR="00385582">
        <w:rPr>
          <w:rFonts w:cs="Arial"/>
          <w:sz w:val="22"/>
          <w:szCs w:val="22"/>
        </w:rPr>
        <w:t>etzes</w:t>
      </w:r>
      <w:r w:rsidRPr="000C24F4">
        <w:rPr>
          <w:rFonts w:cs="Arial"/>
          <w:sz w:val="22"/>
          <w:szCs w:val="22"/>
        </w:rPr>
        <w:t xml:space="preserve"> </w:t>
      </w:r>
      <w:r w:rsidR="005620F2" w:rsidRPr="000C24F4">
        <w:rPr>
          <w:rFonts w:cs="Arial"/>
          <w:sz w:val="22"/>
          <w:szCs w:val="22"/>
        </w:rPr>
        <w:t xml:space="preserve">zu </w:t>
      </w:r>
      <w:r w:rsidRPr="000C24F4">
        <w:rPr>
          <w:rFonts w:cs="Arial"/>
          <w:sz w:val="22"/>
          <w:szCs w:val="22"/>
        </w:rPr>
        <w:t>realisieren.</w:t>
      </w:r>
    </w:p>
    <w:p w14:paraId="1133CB72" w14:textId="77777777" w:rsidR="00E254FC" w:rsidRDefault="008B7B2E" w:rsidP="00A55BC8">
      <w:pPr>
        <w:pStyle w:val="Absatz1"/>
        <w:numPr>
          <w:ilvl w:val="0"/>
          <w:numId w:val="0"/>
        </w:numPr>
        <w:rPr>
          <w:rFonts w:cs="Arial"/>
          <w:szCs w:val="22"/>
        </w:rPr>
      </w:pPr>
      <w:r w:rsidRPr="000C24F4">
        <w:rPr>
          <w:rFonts w:cs="Arial"/>
          <w:sz w:val="22"/>
          <w:szCs w:val="22"/>
        </w:rPr>
        <w:t xml:space="preserve">Dies vorausgeschickt </w:t>
      </w:r>
      <w:r w:rsidR="00B764E4">
        <w:rPr>
          <w:rFonts w:cs="Arial"/>
          <w:sz w:val="22"/>
          <w:szCs w:val="22"/>
        </w:rPr>
        <w:t xml:space="preserve">vereinbaren die </w:t>
      </w:r>
      <w:r w:rsidR="00780C29">
        <w:rPr>
          <w:rFonts w:cs="Arial"/>
          <w:sz w:val="22"/>
          <w:szCs w:val="22"/>
        </w:rPr>
        <w:t>Vertragsp</w:t>
      </w:r>
      <w:r w:rsidR="00B764E4">
        <w:rPr>
          <w:rFonts w:cs="Arial"/>
          <w:sz w:val="22"/>
          <w:szCs w:val="22"/>
        </w:rPr>
        <w:t>arteien</w:t>
      </w:r>
      <w:r w:rsidR="004222D5" w:rsidRPr="000C24F4">
        <w:rPr>
          <w:rFonts w:cs="Arial"/>
          <w:sz w:val="22"/>
          <w:szCs w:val="22"/>
        </w:rPr>
        <w:t xml:space="preserve"> </w:t>
      </w:r>
      <w:r w:rsidRPr="000C24F4">
        <w:rPr>
          <w:rFonts w:cs="Arial"/>
          <w:sz w:val="22"/>
          <w:szCs w:val="22"/>
        </w:rPr>
        <w:t>Folgendes:</w:t>
      </w:r>
    </w:p>
    <w:p w14:paraId="0B109142" w14:textId="77777777" w:rsidR="00C27E9D" w:rsidRPr="000C24F4" w:rsidRDefault="005754A4" w:rsidP="00A55BC8">
      <w:pPr>
        <w:pStyle w:val="berschrift1"/>
        <w:tabs>
          <w:tab w:val="clear" w:pos="993"/>
          <w:tab w:val="num" w:pos="567"/>
          <w:tab w:val="num" w:pos="2121"/>
        </w:tabs>
        <w:spacing w:after="360"/>
        <w:ind w:left="567" w:hanging="567"/>
        <w:rPr>
          <w:sz w:val="22"/>
          <w:szCs w:val="22"/>
        </w:rPr>
      </w:pPr>
      <w:bookmarkStart w:id="46" w:name="_Toc80797266"/>
      <w:bookmarkStart w:id="47" w:name="_Toc80797267"/>
      <w:bookmarkStart w:id="48" w:name="_Toc377474503"/>
      <w:bookmarkStart w:id="49" w:name="_Toc377474610"/>
      <w:bookmarkStart w:id="50" w:name="_Toc39690761"/>
      <w:bookmarkStart w:id="51" w:name="_Toc187050073"/>
      <w:bookmarkEnd w:id="46"/>
      <w:bookmarkEnd w:id="47"/>
      <w:r>
        <w:rPr>
          <w:sz w:val="22"/>
          <w:szCs w:val="22"/>
        </w:rPr>
        <w:t>G</w:t>
      </w:r>
      <w:r w:rsidR="00013965" w:rsidRPr="000C24F4">
        <w:rPr>
          <w:sz w:val="22"/>
          <w:szCs w:val="22"/>
        </w:rPr>
        <w:t xml:space="preserve">egenstand des </w:t>
      </w:r>
      <w:bookmarkEnd w:id="48"/>
      <w:bookmarkEnd w:id="49"/>
      <w:bookmarkEnd w:id="50"/>
      <w:r w:rsidR="00E37EB6">
        <w:rPr>
          <w:sz w:val="22"/>
          <w:szCs w:val="22"/>
        </w:rPr>
        <w:t>Zuwendungs</w:t>
      </w:r>
      <w:r w:rsidR="00E37EB6" w:rsidRPr="000C24F4">
        <w:rPr>
          <w:sz w:val="22"/>
          <w:szCs w:val="22"/>
        </w:rPr>
        <w:t>vertrages</w:t>
      </w:r>
      <w:bookmarkEnd w:id="51"/>
    </w:p>
    <w:p w14:paraId="15A15756" w14:textId="2702D77C" w:rsidR="001F59D3" w:rsidRDefault="00AB6C69" w:rsidP="00F15CF1">
      <w:pPr>
        <w:pStyle w:val="Absatz1"/>
        <w:numPr>
          <w:ilvl w:val="1"/>
          <w:numId w:val="9"/>
        </w:numPr>
        <w:tabs>
          <w:tab w:val="left" w:pos="567"/>
        </w:tabs>
        <w:ind w:left="567" w:hanging="567"/>
        <w:rPr>
          <w:sz w:val="22"/>
          <w:szCs w:val="22"/>
        </w:rPr>
      </w:pPr>
      <w:del w:id="52" w:author="Hundt, Melanie" w:date="2025-09-15T12:12:00Z" w16du:dateUtc="2025-09-15T10:12:00Z">
        <w:r w:rsidDel="00FA6700">
          <w:rPr>
            <w:sz w:val="22"/>
            <w:szCs w:val="22"/>
          </w:rPr>
          <w:delText xml:space="preserve">* </w:delText>
        </w:r>
      </w:del>
      <w:r w:rsidR="00EA5B7A" w:rsidRPr="001F59D3">
        <w:rPr>
          <w:sz w:val="22"/>
          <w:szCs w:val="22"/>
        </w:rPr>
        <w:t xml:space="preserve">Gegenstand des vorliegenden Vertrages ist die Weiterleitung einer </w:t>
      </w:r>
      <w:r w:rsidR="00A94539" w:rsidRPr="001F59D3">
        <w:rPr>
          <w:sz w:val="22"/>
          <w:szCs w:val="22"/>
        </w:rPr>
        <w:t>Zuwendung</w:t>
      </w:r>
      <w:r w:rsidR="003675B9">
        <w:rPr>
          <w:sz w:val="22"/>
          <w:szCs w:val="22"/>
        </w:rPr>
        <w:t xml:space="preserve"> </w:t>
      </w:r>
      <w:r w:rsidR="000A5376">
        <w:rPr>
          <w:sz w:val="22"/>
          <w:szCs w:val="22"/>
        </w:rPr>
        <w:t xml:space="preserve">sowie die Zahlung </w:t>
      </w:r>
      <w:r w:rsidR="003675B9">
        <w:rPr>
          <w:sz w:val="22"/>
          <w:szCs w:val="22"/>
        </w:rPr>
        <w:t>des</w:t>
      </w:r>
      <w:r w:rsidR="00E256E9">
        <w:rPr>
          <w:sz w:val="22"/>
          <w:szCs w:val="22"/>
        </w:rPr>
        <w:t xml:space="preserve"> ggf. erforderlichen</w:t>
      </w:r>
      <w:r w:rsidR="003675B9">
        <w:rPr>
          <w:sz w:val="22"/>
          <w:szCs w:val="22"/>
        </w:rPr>
        <w:t xml:space="preserve"> Eigenanteils</w:t>
      </w:r>
      <w:r w:rsidR="00A94539" w:rsidRPr="001F59D3">
        <w:rPr>
          <w:sz w:val="22"/>
          <w:szCs w:val="22"/>
        </w:rPr>
        <w:t xml:space="preserve"> </w:t>
      </w:r>
      <w:r w:rsidR="00EA5B7A" w:rsidRPr="001F59D3">
        <w:rPr>
          <w:sz w:val="22"/>
          <w:szCs w:val="22"/>
        </w:rPr>
        <w:t xml:space="preserve">durch die Gebietskörperschaft an das </w:t>
      </w:r>
      <w:r w:rsidR="00EA5B7A" w:rsidRPr="001F59D3">
        <w:rPr>
          <w:sz w:val="22"/>
          <w:szCs w:val="22"/>
        </w:rPr>
        <w:lastRenderedPageBreak/>
        <w:t xml:space="preserve">TKU </w:t>
      </w:r>
      <w:bookmarkStart w:id="53" w:name="_Hlk80772272"/>
      <w:r w:rsidR="00DD59ED">
        <w:rPr>
          <w:sz w:val="22"/>
          <w:szCs w:val="22"/>
        </w:rPr>
        <w:t>als Beihilfe</w:t>
      </w:r>
      <w:r w:rsidR="002627DC">
        <w:rPr>
          <w:sz w:val="22"/>
          <w:szCs w:val="22"/>
        </w:rPr>
        <w:t xml:space="preserve"> im unionsrechtlichen Sinne</w:t>
      </w:r>
      <w:r w:rsidR="00DD59ED">
        <w:rPr>
          <w:sz w:val="22"/>
          <w:szCs w:val="22"/>
        </w:rPr>
        <w:t xml:space="preserve"> </w:t>
      </w:r>
      <w:r w:rsidR="00EA5B7A" w:rsidRPr="001F59D3">
        <w:rPr>
          <w:bCs/>
          <w:sz w:val="22"/>
          <w:szCs w:val="22"/>
        </w:rPr>
        <w:t>zum Ausgleich einer Wirtschaftlichkeitslücke</w:t>
      </w:r>
      <w:bookmarkEnd w:id="53"/>
      <w:r w:rsidR="00EA5B7A" w:rsidRPr="001F59D3">
        <w:rPr>
          <w:sz w:val="22"/>
          <w:szCs w:val="22"/>
        </w:rPr>
        <w:t xml:space="preserve"> in Bezug auf </w:t>
      </w:r>
      <w:r w:rsidR="006B0802" w:rsidRPr="001F59D3">
        <w:rPr>
          <w:sz w:val="22"/>
          <w:szCs w:val="22"/>
        </w:rPr>
        <w:t xml:space="preserve">die </w:t>
      </w:r>
      <w:r w:rsidR="00EA5B7A" w:rsidRPr="001F59D3">
        <w:rPr>
          <w:sz w:val="22"/>
          <w:szCs w:val="22"/>
        </w:rPr>
        <w:t xml:space="preserve">Planung, </w:t>
      </w:r>
      <w:r w:rsidR="006B0802" w:rsidRPr="001F59D3">
        <w:rPr>
          <w:sz w:val="22"/>
          <w:szCs w:val="22"/>
        </w:rPr>
        <w:t xml:space="preserve">die </w:t>
      </w:r>
      <w:r w:rsidR="00EA5B7A" w:rsidRPr="001F59D3">
        <w:rPr>
          <w:sz w:val="22"/>
          <w:szCs w:val="22"/>
        </w:rPr>
        <w:t xml:space="preserve">Errichtung und den Betrieb eines </w:t>
      </w:r>
      <w:r w:rsidR="00385582" w:rsidRPr="001F59D3">
        <w:rPr>
          <w:sz w:val="22"/>
          <w:szCs w:val="22"/>
        </w:rPr>
        <w:t>gigabitfähigen Netzes</w:t>
      </w:r>
      <w:r w:rsidR="009C66A7" w:rsidRPr="001F59D3">
        <w:rPr>
          <w:sz w:val="22"/>
          <w:szCs w:val="22"/>
        </w:rPr>
        <w:t xml:space="preserve"> </w:t>
      </w:r>
      <w:r w:rsidR="00EA5B7A" w:rsidRPr="001F59D3">
        <w:rPr>
          <w:sz w:val="22"/>
          <w:szCs w:val="22"/>
        </w:rPr>
        <w:t>zur Versorgung des in der Leistungsbeschreibung und ihren Anhängen (</w:t>
      </w:r>
      <w:r w:rsidR="00EA5B7A" w:rsidRPr="001F59D3">
        <w:rPr>
          <w:b/>
          <w:sz w:val="22"/>
          <w:szCs w:val="22"/>
        </w:rPr>
        <w:t xml:space="preserve">Anlage </w:t>
      </w:r>
      <w:r w:rsidR="00755179">
        <w:rPr>
          <w:b/>
          <w:sz w:val="22"/>
          <w:szCs w:val="22"/>
        </w:rPr>
        <w:t>2</w:t>
      </w:r>
      <w:r w:rsidR="00EA5B7A" w:rsidRPr="001F59D3">
        <w:rPr>
          <w:sz w:val="22"/>
          <w:szCs w:val="22"/>
        </w:rPr>
        <w:t xml:space="preserve">) </w:t>
      </w:r>
      <w:r w:rsidR="00230328" w:rsidRPr="001F59D3">
        <w:rPr>
          <w:sz w:val="22"/>
          <w:szCs w:val="22"/>
        </w:rPr>
        <w:t xml:space="preserve">durch die </w:t>
      </w:r>
      <w:r w:rsidR="004178C3" w:rsidRPr="001F59D3">
        <w:rPr>
          <w:sz w:val="22"/>
          <w:szCs w:val="22"/>
        </w:rPr>
        <w:t xml:space="preserve">Adresspunkte </w:t>
      </w:r>
      <w:r w:rsidR="00230328" w:rsidRPr="001F59D3">
        <w:rPr>
          <w:sz w:val="22"/>
          <w:szCs w:val="22"/>
        </w:rPr>
        <w:t>definierten</w:t>
      </w:r>
      <w:r w:rsidR="00D52047" w:rsidRPr="001F59D3">
        <w:rPr>
          <w:sz w:val="22"/>
          <w:szCs w:val="22"/>
        </w:rPr>
        <w:t xml:space="preserve"> </w:t>
      </w:r>
      <w:r w:rsidR="00EA5B7A" w:rsidRPr="001F59D3">
        <w:rPr>
          <w:sz w:val="22"/>
          <w:szCs w:val="22"/>
        </w:rPr>
        <w:t xml:space="preserve">Ausbaugebiets </w:t>
      </w:r>
      <w:r w:rsidR="006B0802" w:rsidRPr="001F59D3">
        <w:rPr>
          <w:sz w:val="22"/>
          <w:szCs w:val="22"/>
        </w:rPr>
        <w:t>durch das TKU</w:t>
      </w:r>
      <w:r w:rsidR="00EA5B7A" w:rsidRPr="001F59D3">
        <w:rPr>
          <w:sz w:val="22"/>
          <w:szCs w:val="22"/>
        </w:rPr>
        <w:t>.</w:t>
      </w:r>
      <w:r w:rsidR="00492BE7" w:rsidRPr="001F59D3">
        <w:rPr>
          <w:sz w:val="22"/>
          <w:szCs w:val="22"/>
        </w:rPr>
        <w:t xml:space="preserve"> </w:t>
      </w:r>
      <w:r w:rsidR="00F302C4" w:rsidRPr="001F59D3">
        <w:rPr>
          <w:sz w:val="22"/>
          <w:szCs w:val="22"/>
        </w:rPr>
        <w:t xml:space="preserve">Das </w:t>
      </w:r>
      <w:r w:rsidR="0073310A" w:rsidRPr="001F59D3">
        <w:rPr>
          <w:sz w:val="22"/>
          <w:szCs w:val="22"/>
        </w:rPr>
        <w:t xml:space="preserve">gigabitfähige </w:t>
      </w:r>
      <w:r w:rsidR="00F302C4" w:rsidRPr="001F59D3">
        <w:rPr>
          <w:sz w:val="22"/>
          <w:szCs w:val="22"/>
        </w:rPr>
        <w:t xml:space="preserve">Netz ist </w:t>
      </w:r>
      <w:r w:rsidR="0073310A" w:rsidRPr="001F59D3">
        <w:rPr>
          <w:sz w:val="22"/>
          <w:szCs w:val="22"/>
        </w:rPr>
        <w:t xml:space="preserve">bzw. wird </w:t>
      </w:r>
      <w:r w:rsidR="00F302C4" w:rsidRPr="001F59D3">
        <w:rPr>
          <w:sz w:val="22"/>
          <w:szCs w:val="22"/>
        </w:rPr>
        <w:t>Eigentum des TKU.</w:t>
      </w:r>
      <w:bookmarkStart w:id="54" w:name="_Toc377474504"/>
      <w:bookmarkStart w:id="55" w:name="_Toc377474611"/>
      <w:bookmarkStart w:id="56" w:name="_Toc39690762"/>
      <w:r w:rsidR="001F59D3" w:rsidRPr="001F59D3">
        <w:rPr>
          <w:sz w:val="22"/>
          <w:szCs w:val="22"/>
        </w:rPr>
        <w:t xml:space="preserve"> </w:t>
      </w:r>
    </w:p>
    <w:p w14:paraId="69A04738" w14:textId="77777777" w:rsidR="009C66A7" w:rsidRDefault="00333D8A" w:rsidP="00A55BC8">
      <w:pPr>
        <w:pStyle w:val="Absatz1"/>
        <w:numPr>
          <w:ilvl w:val="1"/>
          <w:numId w:val="9"/>
        </w:numPr>
        <w:tabs>
          <w:tab w:val="num" w:pos="567"/>
        </w:tabs>
        <w:ind w:left="567" w:hanging="567"/>
        <w:rPr>
          <w:sz w:val="22"/>
        </w:rPr>
      </w:pPr>
      <w:bookmarkStart w:id="57" w:name="_Ref106647251"/>
      <w:r w:rsidRPr="002709C9">
        <w:rPr>
          <w:sz w:val="22"/>
        </w:rPr>
        <w:t xml:space="preserve">Die </w:t>
      </w:r>
      <w:r w:rsidR="00D62839">
        <w:rPr>
          <w:sz w:val="22"/>
        </w:rPr>
        <w:t>bereitgestellten Mittel werden</w:t>
      </w:r>
      <w:r w:rsidRPr="001F59D3">
        <w:rPr>
          <w:sz w:val="22"/>
        </w:rPr>
        <w:t xml:space="preserve"> auf Grundlage der nachfolgenden Regelungen (im Folgenden: „Rechtsgrundlagen“) gewährt</w:t>
      </w:r>
      <w:r w:rsidR="006B0802" w:rsidRPr="001F59D3">
        <w:rPr>
          <w:sz w:val="22"/>
        </w:rPr>
        <w:t xml:space="preserve">, wobei die </w:t>
      </w:r>
      <w:commentRangeStart w:id="58"/>
      <w:r w:rsidR="006B0802" w:rsidRPr="001F59D3">
        <w:rPr>
          <w:sz w:val="22"/>
        </w:rPr>
        <w:t xml:space="preserve">nach den </w:t>
      </w:r>
      <w:r w:rsidR="005754A4">
        <w:rPr>
          <w:sz w:val="22"/>
        </w:rPr>
        <w:t>Bescheiden über die abschließende Höhe</w:t>
      </w:r>
      <w:commentRangeEnd w:id="58"/>
      <w:r w:rsidR="003659BC">
        <w:rPr>
          <w:rStyle w:val="Kommentarzeichen"/>
          <w:rFonts w:eastAsia="Times New Roman"/>
        </w:rPr>
        <w:commentReference w:id="58"/>
      </w:r>
      <w:r w:rsidR="005754A4">
        <w:rPr>
          <w:sz w:val="22"/>
        </w:rPr>
        <w:t xml:space="preserve"> der Zuwendung</w:t>
      </w:r>
      <w:r w:rsidR="006B0802" w:rsidRPr="001F59D3">
        <w:rPr>
          <w:sz w:val="22"/>
        </w:rPr>
        <w:t xml:space="preserve"> gültigen Fassungen maßgeblich sind</w:t>
      </w:r>
      <w:r w:rsidRPr="001F59D3">
        <w:rPr>
          <w:sz w:val="22"/>
        </w:rPr>
        <w:t>:</w:t>
      </w:r>
      <w:bookmarkEnd w:id="57"/>
    </w:p>
    <w:p w14:paraId="44D92C66" w14:textId="764076FA" w:rsidR="00333D8A" w:rsidRPr="006A12CF" w:rsidRDefault="00AB6C69" w:rsidP="00F15CF1">
      <w:pPr>
        <w:pStyle w:val="Absatz1"/>
        <w:numPr>
          <w:ilvl w:val="0"/>
          <w:numId w:val="7"/>
        </w:numPr>
        <w:tabs>
          <w:tab w:val="num" w:pos="993"/>
        </w:tabs>
        <w:ind w:left="993" w:hanging="426"/>
        <w:rPr>
          <w:sz w:val="22"/>
        </w:rPr>
      </w:pPr>
      <w:del w:id="59" w:author="Hundt, Melanie" w:date="2025-09-15T12:34:00Z" w16du:dateUtc="2025-09-15T10:34:00Z">
        <w:r w:rsidDel="00E07B43">
          <w:rPr>
            <w:sz w:val="22"/>
          </w:rPr>
          <w:delText>*</w:delText>
        </w:r>
        <w:r w:rsidR="00F15CF1" w:rsidDel="00E07B43">
          <w:rPr>
            <w:sz w:val="22"/>
          </w:rPr>
          <w:delText xml:space="preserve"> </w:delText>
        </w:r>
      </w:del>
      <w:r w:rsidR="005D7B3A">
        <w:rPr>
          <w:sz w:val="22"/>
        </w:rPr>
        <w:t>B</w:t>
      </w:r>
      <w:r w:rsidR="005D7B3A" w:rsidRPr="006A12CF">
        <w:rPr>
          <w:sz w:val="22"/>
        </w:rPr>
        <w:t xml:space="preserve">escheid </w:t>
      </w:r>
      <w:r w:rsidR="005D7B3A">
        <w:rPr>
          <w:sz w:val="22"/>
        </w:rPr>
        <w:t xml:space="preserve">über die </w:t>
      </w:r>
      <w:commentRangeStart w:id="60"/>
      <w:r w:rsidR="005754A4">
        <w:rPr>
          <w:sz w:val="22"/>
        </w:rPr>
        <w:t xml:space="preserve">abschließende </w:t>
      </w:r>
      <w:r w:rsidR="002709C9">
        <w:rPr>
          <w:sz w:val="22"/>
        </w:rPr>
        <w:t xml:space="preserve">Höhe </w:t>
      </w:r>
      <w:r w:rsidR="00333D8A" w:rsidRPr="006A12CF">
        <w:rPr>
          <w:sz w:val="22"/>
        </w:rPr>
        <w:t>der</w:t>
      </w:r>
      <w:r w:rsidR="005D7B3A">
        <w:rPr>
          <w:sz w:val="22"/>
        </w:rPr>
        <w:t xml:space="preserve"> </w:t>
      </w:r>
      <w:commentRangeEnd w:id="60"/>
      <w:r w:rsidR="00C84846">
        <w:rPr>
          <w:rStyle w:val="Kommentarzeichen"/>
          <w:rFonts w:eastAsia="Times New Roman"/>
        </w:rPr>
        <w:commentReference w:id="60"/>
      </w:r>
      <w:r w:rsidR="005D7B3A">
        <w:rPr>
          <w:sz w:val="22"/>
        </w:rPr>
        <w:t>Zuwendung der</w:t>
      </w:r>
      <w:r w:rsidR="00333D8A" w:rsidRPr="006A12CF">
        <w:rPr>
          <w:sz w:val="22"/>
        </w:rPr>
        <w:t xml:space="preserve"> </w:t>
      </w:r>
      <w:r w:rsidR="00333D8A" w:rsidRPr="006B0802">
        <w:rPr>
          <w:b/>
          <w:sz w:val="22"/>
        </w:rPr>
        <w:t>[</w:t>
      </w:r>
      <w:r w:rsidR="00023FF8" w:rsidRPr="00DC2924">
        <w:rPr>
          <w:b/>
          <w:sz w:val="22"/>
          <w:highlight w:val="yellow"/>
        </w:rPr>
        <w:t>Bewilligungsbehörde</w:t>
      </w:r>
      <w:r w:rsidR="00BF2B7D" w:rsidRPr="00DC2924">
        <w:rPr>
          <w:b/>
          <w:sz w:val="22"/>
          <w:highlight w:val="yellow"/>
        </w:rPr>
        <w:t xml:space="preserve"> des Bundes</w:t>
      </w:r>
      <w:r w:rsidR="00333D8A" w:rsidRPr="006B0802">
        <w:rPr>
          <w:b/>
          <w:sz w:val="22"/>
        </w:rPr>
        <w:t>]</w:t>
      </w:r>
      <w:r w:rsidR="00333D8A" w:rsidRPr="006A12CF">
        <w:rPr>
          <w:sz w:val="22"/>
        </w:rPr>
        <w:t xml:space="preserve"> an die Gebietskörperschaft vom </w:t>
      </w:r>
      <w:r w:rsidR="00333D8A" w:rsidRPr="006B0802">
        <w:rPr>
          <w:b/>
          <w:sz w:val="22"/>
        </w:rPr>
        <w:t>[</w:t>
      </w:r>
      <w:r w:rsidR="00333D8A" w:rsidRPr="007D5559">
        <w:rPr>
          <w:b/>
          <w:sz w:val="22"/>
          <w:highlight w:val="yellow"/>
        </w:rPr>
        <w:t>Datum eintragen</w:t>
      </w:r>
      <w:r w:rsidR="00333D8A" w:rsidRPr="007D5559">
        <w:rPr>
          <w:b/>
          <w:sz w:val="22"/>
        </w:rPr>
        <w:t>]</w:t>
      </w:r>
      <w:commentRangeStart w:id="61"/>
      <w:r w:rsidR="009729FD">
        <w:rPr>
          <w:rStyle w:val="Funotenzeichen"/>
          <w:sz w:val="22"/>
        </w:rPr>
        <w:footnoteReference w:id="2"/>
      </w:r>
      <w:commentRangeEnd w:id="61"/>
      <w:r w:rsidR="00BF6092">
        <w:rPr>
          <w:rStyle w:val="Kommentarzeichen"/>
          <w:rFonts w:eastAsia="Times New Roman"/>
        </w:rPr>
        <w:commentReference w:id="61"/>
      </w:r>
      <w:r w:rsidR="00333D8A" w:rsidRPr="007D5559">
        <w:rPr>
          <w:b/>
          <w:sz w:val="22"/>
        </w:rPr>
        <w:t xml:space="preserve"> </w:t>
      </w:r>
      <w:r w:rsidR="00333D8A" w:rsidRPr="006A12CF">
        <w:rPr>
          <w:sz w:val="22"/>
        </w:rPr>
        <w:t>über Zuwendungen des Bundes für ein Wirtschaftlichkeitslückenmodell nach</w:t>
      </w:r>
      <w:r w:rsidR="00125805">
        <w:rPr>
          <w:sz w:val="22"/>
        </w:rPr>
        <w:t xml:space="preserve"> </w:t>
      </w:r>
      <w:commentRangeStart w:id="62"/>
      <w:r w:rsidR="002A79D3">
        <w:rPr>
          <w:sz w:val="22"/>
        </w:rPr>
        <w:t>Nr</w:t>
      </w:r>
      <w:r w:rsidR="00333D8A" w:rsidRPr="006A12CF">
        <w:rPr>
          <w:sz w:val="22"/>
        </w:rPr>
        <w:t xml:space="preserve">. 3.1 </w:t>
      </w:r>
      <w:commentRangeEnd w:id="62"/>
      <w:r w:rsidR="003659BC">
        <w:rPr>
          <w:rStyle w:val="Kommentarzeichen"/>
          <w:rFonts w:eastAsia="Times New Roman"/>
        </w:rPr>
        <w:commentReference w:id="62"/>
      </w:r>
      <w:r w:rsidR="00333D8A" w:rsidRPr="006A12CF">
        <w:rPr>
          <w:sz w:val="22"/>
        </w:rPr>
        <w:t>der Richtlinie „Förderung zur Unterstützung des Gigabitausbaus der Telekommunikationsnetze in der Bundesrepublik Deutschland</w:t>
      </w:r>
      <w:r w:rsidR="00423DC2">
        <w:rPr>
          <w:sz w:val="22"/>
        </w:rPr>
        <w:t xml:space="preserve"> </w:t>
      </w:r>
      <w:r w:rsidR="00423DC2" w:rsidRPr="00423DC2">
        <w:rPr>
          <w:sz w:val="22"/>
        </w:rPr>
        <w:t>– Gigabit-Richtlinie des Bundes 2.0 (Gigabit-RL 2.0)</w:t>
      </w:r>
      <w:r w:rsidR="00333D8A" w:rsidRPr="006A12CF">
        <w:rPr>
          <w:sz w:val="22"/>
        </w:rPr>
        <w:t xml:space="preserve">“ vom </w:t>
      </w:r>
      <w:r w:rsidR="006937E3">
        <w:rPr>
          <w:sz w:val="22"/>
        </w:rPr>
        <w:t>31.03.2023</w:t>
      </w:r>
      <w:r w:rsidR="003C1E86">
        <w:rPr>
          <w:sz w:val="22"/>
        </w:rPr>
        <w:t xml:space="preserve"> </w:t>
      </w:r>
      <w:bookmarkStart w:id="63" w:name="_Hlk167955921"/>
      <w:r w:rsidR="003C1E86">
        <w:rPr>
          <w:sz w:val="22"/>
        </w:rPr>
        <w:t>in der Fassung der 1. Änderung vom 30.04.2024</w:t>
      </w:r>
      <w:r w:rsidR="00333D8A" w:rsidRPr="006A12CF">
        <w:rPr>
          <w:sz w:val="22"/>
        </w:rPr>
        <w:t xml:space="preserve"> </w:t>
      </w:r>
      <w:bookmarkEnd w:id="63"/>
      <w:r w:rsidR="00333D8A" w:rsidRPr="006A12CF">
        <w:rPr>
          <w:sz w:val="22"/>
        </w:rPr>
        <w:t>(„</w:t>
      </w:r>
      <w:commentRangeStart w:id="64"/>
      <w:r w:rsidR="00333D8A" w:rsidRPr="006A12CF">
        <w:rPr>
          <w:sz w:val="22"/>
        </w:rPr>
        <w:t xml:space="preserve">Endgültiger </w:t>
      </w:r>
      <w:commentRangeEnd w:id="64"/>
      <w:r w:rsidR="00BC4125">
        <w:rPr>
          <w:rStyle w:val="Kommentarzeichen"/>
          <w:rFonts w:eastAsia="Times New Roman"/>
        </w:rPr>
        <w:commentReference w:id="64"/>
      </w:r>
      <w:r w:rsidR="00CC6226">
        <w:rPr>
          <w:sz w:val="22"/>
        </w:rPr>
        <w:t xml:space="preserve">Zuwendungsbescheid </w:t>
      </w:r>
      <w:r w:rsidR="00333D8A" w:rsidRPr="006A12CF">
        <w:rPr>
          <w:sz w:val="22"/>
        </w:rPr>
        <w:t>des Bundes</w:t>
      </w:r>
      <w:r w:rsidR="002709C9">
        <w:rPr>
          <w:sz w:val="22"/>
        </w:rPr>
        <w:t>“</w:t>
      </w:r>
      <w:r w:rsidR="00333D8A" w:rsidRPr="006A12CF">
        <w:rPr>
          <w:sz w:val="22"/>
        </w:rPr>
        <w:t>)</w:t>
      </w:r>
      <w:r w:rsidR="002709C9">
        <w:rPr>
          <w:sz w:val="22"/>
        </w:rPr>
        <w:t xml:space="preserve"> </w:t>
      </w:r>
      <w:commentRangeStart w:id="65"/>
      <w:r w:rsidR="002709C9">
        <w:rPr>
          <w:sz w:val="22"/>
        </w:rPr>
        <w:t xml:space="preserve">sowie </w:t>
      </w:r>
      <w:r w:rsidR="00ED65D3">
        <w:rPr>
          <w:sz w:val="22"/>
        </w:rPr>
        <w:t>B</w:t>
      </w:r>
      <w:r w:rsidR="002709C9">
        <w:rPr>
          <w:sz w:val="22"/>
        </w:rPr>
        <w:t xml:space="preserve">escheid </w:t>
      </w:r>
      <w:r w:rsidR="00ED65D3">
        <w:rPr>
          <w:sz w:val="22"/>
        </w:rPr>
        <w:t xml:space="preserve">über eine Zuwendung </w:t>
      </w:r>
      <w:r w:rsidR="002709C9">
        <w:rPr>
          <w:sz w:val="22"/>
        </w:rPr>
        <w:t xml:space="preserve">in vorläufiger Höhe der </w:t>
      </w:r>
      <w:del w:id="66" w:author="Hundt, Melanie" w:date="2025-09-15T12:08:00Z" w16du:dateUtc="2025-09-15T10:08:00Z">
        <w:r w:rsidR="002709C9" w:rsidRPr="006B0802" w:rsidDel="00FA6700">
          <w:rPr>
            <w:b/>
            <w:sz w:val="22"/>
          </w:rPr>
          <w:delText>[</w:delText>
        </w:r>
        <w:r w:rsidR="00023FF8" w:rsidDel="00FA6700">
          <w:rPr>
            <w:b/>
            <w:sz w:val="22"/>
            <w:highlight w:val="yellow"/>
          </w:rPr>
          <w:delText>Bewilligungsbehörde</w:delText>
        </w:r>
        <w:r w:rsidR="00BF2B7D" w:rsidDel="00FA6700">
          <w:rPr>
            <w:b/>
            <w:sz w:val="22"/>
          </w:rPr>
          <w:delText xml:space="preserve"> des Bundes</w:delText>
        </w:r>
        <w:r w:rsidR="002709C9" w:rsidRPr="006B0802" w:rsidDel="00FA6700">
          <w:rPr>
            <w:b/>
            <w:sz w:val="22"/>
          </w:rPr>
          <w:delText>]</w:delText>
        </w:r>
      </w:del>
      <w:ins w:id="67" w:author="Hundt, Melanie" w:date="2025-09-15T12:08:00Z" w16du:dateUtc="2025-09-15T10:08:00Z">
        <w:r w:rsidR="00FA6700" w:rsidRPr="00FA6700">
          <w:rPr>
            <w:b/>
            <w:sz w:val="22"/>
            <w:highlight w:val="green"/>
            <w:rPrChange w:id="68" w:author="Hundt, Melanie" w:date="2025-09-15T12:10:00Z" w16du:dateUtc="2025-09-15T10:10:00Z">
              <w:rPr>
                <w:b/>
                <w:sz w:val="22"/>
              </w:rPr>
            </w:rPrChange>
          </w:rPr>
          <w:t xml:space="preserve">PricewaterhouseCoopers GmbH im </w:t>
        </w:r>
      </w:ins>
      <w:ins w:id="69" w:author="Hundt, Melanie" w:date="2025-09-15T12:09:00Z" w16du:dateUtc="2025-09-15T10:09:00Z">
        <w:r w:rsidR="00FA6700" w:rsidRPr="00FA6700">
          <w:rPr>
            <w:b/>
            <w:sz w:val="22"/>
            <w:highlight w:val="green"/>
            <w:rPrChange w:id="70" w:author="Hundt, Melanie" w:date="2025-09-15T12:10:00Z" w16du:dateUtc="2025-09-15T10:10:00Z">
              <w:rPr>
                <w:b/>
                <w:sz w:val="22"/>
              </w:rPr>
            </w:rPrChange>
          </w:rPr>
          <w:t>A</w:t>
        </w:r>
      </w:ins>
      <w:ins w:id="71" w:author="Hundt, Melanie" w:date="2025-09-15T12:08:00Z" w16du:dateUtc="2025-09-15T10:08:00Z">
        <w:r w:rsidR="00FA6700" w:rsidRPr="00FA6700">
          <w:rPr>
            <w:b/>
            <w:sz w:val="22"/>
            <w:highlight w:val="green"/>
            <w:rPrChange w:id="72" w:author="Hundt, Melanie" w:date="2025-09-15T12:10:00Z" w16du:dateUtc="2025-09-15T10:10:00Z">
              <w:rPr>
                <w:b/>
                <w:sz w:val="22"/>
              </w:rPr>
            </w:rPrChange>
          </w:rPr>
          <w:t>uftrag des Bundesministeriums für Digitales</w:t>
        </w:r>
      </w:ins>
      <w:ins w:id="73" w:author="Hundt, Melanie" w:date="2025-09-15T12:09:00Z" w16du:dateUtc="2025-09-15T10:09:00Z">
        <w:r w:rsidR="00FA6700" w:rsidRPr="00FA6700">
          <w:rPr>
            <w:b/>
            <w:sz w:val="22"/>
            <w:highlight w:val="green"/>
            <w:rPrChange w:id="74" w:author="Hundt, Melanie" w:date="2025-09-15T12:10:00Z" w16du:dateUtc="2025-09-15T10:10:00Z">
              <w:rPr>
                <w:b/>
                <w:sz w:val="22"/>
              </w:rPr>
            </w:rPrChange>
          </w:rPr>
          <w:t xml:space="preserve"> </w:t>
        </w:r>
      </w:ins>
      <w:ins w:id="75" w:author="Hundt, Melanie" w:date="2025-09-15T12:08:00Z" w16du:dateUtc="2025-09-15T10:08:00Z">
        <w:r w:rsidR="00FA6700" w:rsidRPr="00FA6700">
          <w:rPr>
            <w:b/>
            <w:sz w:val="22"/>
            <w:highlight w:val="green"/>
            <w:rPrChange w:id="76" w:author="Hundt, Melanie" w:date="2025-09-15T12:10:00Z" w16du:dateUtc="2025-09-15T10:10:00Z">
              <w:rPr>
                <w:b/>
                <w:sz w:val="22"/>
              </w:rPr>
            </w:rPrChange>
          </w:rPr>
          <w:t>und Verkehr</w:t>
        </w:r>
      </w:ins>
      <w:r w:rsidR="002709C9" w:rsidRPr="006A12CF">
        <w:rPr>
          <w:sz w:val="22"/>
        </w:rPr>
        <w:t xml:space="preserve"> an die Gebietskörperschaft</w:t>
      </w:r>
      <w:r w:rsidR="002709C9">
        <w:rPr>
          <w:sz w:val="22"/>
        </w:rPr>
        <w:t xml:space="preserve"> </w:t>
      </w:r>
      <w:r w:rsidR="002709C9" w:rsidRPr="006A12CF">
        <w:rPr>
          <w:sz w:val="22"/>
        </w:rPr>
        <w:t xml:space="preserve">vom </w:t>
      </w:r>
      <w:del w:id="77" w:author="Hundt, Melanie" w:date="2025-09-15T12:09:00Z" w16du:dateUtc="2025-09-15T10:09:00Z">
        <w:r w:rsidR="002709C9" w:rsidRPr="006B0802" w:rsidDel="00FA6700">
          <w:rPr>
            <w:b/>
            <w:sz w:val="22"/>
          </w:rPr>
          <w:delText>[</w:delText>
        </w:r>
        <w:r w:rsidR="002709C9" w:rsidRPr="007D5559" w:rsidDel="00FA6700">
          <w:rPr>
            <w:b/>
            <w:sz w:val="22"/>
            <w:highlight w:val="yellow"/>
          </w:rPr>
          <w:delText xml:space="preserve">Datum </w:delText>
        </w:r>
        <w:r w:rsidR="002709C9" w:rsidRPr="00022669" w:rsidDel="00FA6700">
          <w:rPr>
            <w:b/>
            <w:sz w:val="22"/>
            <w:highlight w:val="yellow"/>
          </w:rPr>
          <w:delText xml:space="preserve">eintragen </w:delText>
        </w:r>
        <w:r w:rsidR="002709C9" w:rsidRPr="00022669" w:rsidDel="00FA6700">
          <w:rPr>
            <w:i/>
            <w:sz w:val="22"/>
            <w:highlight w:val="yellow"/>
          </w:rPr>
          <w:delText>/ sofern noch Änderungsbescheide ergangen sind, diese ebenfalls ergänzen</w:delText>
        </w:r>
        <w:r w:rsidR="002709C9" w:rsidDel="00FA6700">
          <w:rPr>
            <w:b/>
            <w:sz w:val="22"/>
          </w:rPr>
          <w:delText>]</w:delText>
        </w:r>
      </w:del>
      <w:ins w:id="78" w:author="Hundt, Melanie" w:date="2025-09-15T12:09:00Z" w16du:dateUtc="2025-09-15T10:09:00Z">
        <w:r w:rsidR="00FA6700" w:rsidRPr="00FA6700">
          <w:rPr>
            <w:b/>
            <w:sz w:val="22"/>
            <w:highlight w:val="green"/>
            <w:rPrChange w:id="79" w:author="Hundt, Melanie" w:date="2025-09-15T12:10:00Z" w16du:dateUtc="2025-09-15T10:10:00Z">
              <w:rPr>
                <w:b/>
                <w:sz w:val="22"/>
              </w:rPr>
            </w:rPrChange>
          </w:rPr>
          <w:t>14.11.2024</w:t>
        </w:r>
      </w:ins>
      <w:r w:rsidR="002709C9">
        <w:rPr>
          <w:b/>
          <w:sz w:val="22"/>
        </w:rPr>
        <w:t xml:space="preserve"> </w:t>
      </w:r>
      <w:r w:rsidR="002709C9">
        <w:rPr>
          <w:sz w:val="22"/>
        </w:rPr>
        <w:t xml:space="preserve">(„Vorläufiger </w:t>
      </w:r>
      <w:r w:rsidR="00CC6226">
        <w:rPr>
          <w:sz w:val="22"/>
        </w:rPr>
        <w:t xml:space="preserve">Zuwendungsbescheid </w:t>
      </w:r>
      <w:r w:rsidR="002709C9">
        <w:rPr>
          <w:sz w:val="22"/>
        </w:rPr>
        <w:t>des Bundes“)</w:t>
      </w:r>
      <w:commentRangeEnd w:id="65"/>
      <w:r w:rsidR="00BC4125">
        <w:rPr>
          <w:rStyle w:val="Kommentarzeichen"/>
          <w:rFonts w:eastAsia="Times New Roman"/>
        </w:rPr>
        <w:commentReference w:id="65"/>
      </w:r>
      <w:ins w:id="80" w:author="Hundt, Melanie" w:date="2025-09-16T15:45:00Z" w16du:dateUtc="2025-09-16T13:45:00Z">
        <w:r w:rsidR="00EF18EB" w:rsidRPr="00EF18EB">
          <w:rPr>
            <w:sz w:val="22"/>
            <w:highlight w:val="green"/>
            <w:rPrChange w:id="81" w:author="Hundt, Melanie" w:date="2025-09-16T15:46:00Z" w16du:dateUtc="2025-09-16T13:46:00Z">
              <w:rPr>
                <w:sz w:val="22"/>
              </w:rPr>
            </w:rPrChange>
          </w:rPr>
          <w:t>mit dem Aktenzeichen 832.6/10-24 06BY3</w:t>
        </w:r>
      </w:ins>
      <w:ins w:id="82" w:author="Hundt, Melanie" w:date="2025-09-16T15:46:00Z" w16du:dateUtc="2025-09-16T13:46:00Z">
        <w:r w:rsidR="00EF18EB" w:rsidRPr="00EF18EB">
          <w:rPr>
            <w:sz w:val="22"/>
            <w:highlight w:val="green"/>
            <w:rPrChange w:id="83" w:author="Hundt, Melanie" w:date="2025-09-16T15:46:00Z" w16du:dateUtc="2025-09-16T13:46:00Z">
              <w:rPr>
                <w:sz w:val="22"/>
              </w:rPr>
            </w:rPrChange>
          </w:rPr>
          <w:t>1488</w:t>
        </w:r>
      </w:ins>
      <w:r w:rsidR="00333D8A" w:rsidRPr="006A12CF">
        <w:rPr>
          <w:sz w:val="22"/>
        </w:rPr>
        <w:t>;</w:t>
      </w:r>
    </w:p>
    <w:p w14:paraId="5A8924F6" w14:textId="0836E69F" w:rsidR="00333D8A" w:rsidRPr="006A12CF" w:rsidRDefault="00333D8A" w:rsidP="00F15CF1">
      <w:pPr>
        <w:pStyle w:val="Absatz1"/>
        <w:numPr>
          <w:ilvl w:val="0"/>
          <w:numId w:val="7"/>
        </w:numPr>
        <w:tabs>
          <w:tab w:val="num" w:pos="993"/>
        </w:tabs>
        <w:ind w:left="993" w:hanging="426"/>
        <w:rPr>
          <w:sz w:val="22"/>
        </w:rPr>
      </w:pPr>
      <w:r w:rsidRPr="006A12CF">
        <w:rPr>
          <w:sz w:val="22"/>
        </w:rPr>
        <w:t>Besondere Nebenbestimmungen für die auf Grundlage der Richtlinie „Förderung zur Unterstützung des Gigabitausbaus der Telekommunikationsnetze in der Bundesrepublik Deutschland“ durchgeführten Antrags- und Bewilligungsverfahren, die Umsetzung von Projekten und dazu gewährte Zuwendungen des Bundes („</w:t>
      </w:r>
      <w:proofErr w:type="spellStart"/>
      <w:r w:rsidRPr="006A12CF">
        <w:rPr>
          <w:sz w:val="22"/>
        </w:rPr>
        <w:t>BNBest</w:t>
      </w:r>
      <w:proofErr w:type="spellEnd"/>
      <w:r w:rsidRPr="006A12CF">
        <w:rPr>
          <w:sz w:val="22"/>
        </w:rPr>
        <w:t>-Gigabit“);</w:t>
      </w:r>
    </w:p>
    <w:p w14:paraId="5A5BDE63" w14:textId="72BB0DFB" w:rsidR="00333D8A" w:rsidRPr="006A12CF" w:rsidRDefault="00333D8A" w:rsidP="00F15CF1">
      <w:pPr>
        <w:pStyle w:val="Absatz1"/>
        <w:numPr>
          <w:ilvl w:val="0"/>
          <w:numId w:val="7"/>
        </w:numPr>
        <w:tabs>
          <w:tab w:val="num" w:pos="993"/>
        </w:tabs>
        <w:ind w:left="993" w:hanging="426"/>
        <w:rPr>
          <w:sz w:val="22"/>
        </w:rPr>
      </w:pPr>
      <w:r w:rsidRPr="006A12CF">
        <w:rPr>
          <w:sz w:val="22"/>
        </w:rPr>
        <w:t>Richtlinie „Förderung zur Unterstützung des Gigabitausbaus der Telekommunikationsnetze in der Bundesrepublik Deutschland</w:t>
      </w:r>
      <w:r w:rsidR="00423DC2">
        <w:rPr>
          <w:sz w:val="22"/>
        </w:rPr>
        <w:t xml:space="preserve"> </w:t>
      </w:r>
      <w:r w:rsidR="00423DC2" w:rsidRPr="00423DC2">
        <w:rPr>
          <w:sz w:val="22"/>
        </w:rPr>
        <w:t xml:space="preserve">– Gigabit-Richtlinie </w:t>
      </w:r>
      <w:r w:rsidR="00423DC2" w:rsidRPr="00423DC2">
        <w:rPr>
          <w:sz w:val="22"/>
        </w:rPr>
        <w:lastRenderedPageBreak/>
        <w:t>des Bundes 2.0 (Gigabit-RL 2.0)</w:t>
      </w:r>
      <w:r w:rsidRPr="006A12CF">
        <w:rPr>
          <w:sz w:val="22"/>
        </w:rPr>
        <w:t>“</w:t>
      </w:r>
      <w:r w:rsidR="003C1E86">
        <w:rPr>
          <w:sz w:val="22"/>
        </w:rPr>
        <w:t xml:space="preserve"> in der Fassung der 1. Änderung vom 30.04.2024</w:t>
      </w:r>
      <w:r w:rsidRPr="006A12CF">
        <w:rPr>
          <w:sz w:val="22"/>
        </w:rPr>
        <w:t xml:space="preserve"> („</w:t>
      </w:r>
      <w:r w:rsidR="00D62839">
        <w:rPr>
          <w:sz w:val="22"/>
        </w:rPr>
        <w:t>Gigabit-Richtlinie</w:t>
      </w:r>
      <w:r w:rsidR="000961DC">
        <w:rPr>
          <w:sz w:val="22"/>
        </w:rPr>
        <w:t xml:space="preserve"> 2.0</w:t>
      </w:r>
      <w:r w:rsidRPr="006A12CF">
        <w:rPr>
          <w:sz w:val="22"/>
        </w:rPr>
        <w:t>“);</w:t>
      </w:r>
    </w:p>
    <w:p w14:paraId="116F60D2" w14:textId="331170DC" w:rsidR="00333D8A" w:rsidRPr="006A12CF" w:rsidRDefault="00333D8A" w:rsidP="00F15CF1">
      <w:pPr>
        <w:pStyle w:val="Absatz1"/>
        <w:numPr>
          <w:ilvl w:val="0"/>
          <w:numId w:val="7"/>
        </w:numPr>
        <w:tabs>
          <w:tab w:val="num" w:pos="993"/>
        </w:tabs>
        <w:ind w:left="993" w:hanging="426"/>
        <w:rPr>
          <w:sz w:val="22"/>
        </w:rPr>
      </w:pPr>
      <w:r w:rsidRPr="006A12CF">
        <w:rPr>
          <w:sz w:val="22"/>
        </w:rPr>
        <w:t>Rahmenregelung der Bundesrepublik Deutschland zur Unterstützung des flächendeckenden Aufbaus von Gigabitnetzen (Gigabit-R</w:t>
      </w:r>
      <w:r w:rsidR="00EE3E7E">
        <w:rPr>
          <w:sz w:val="22"/>
        </w:rPr>
        <w:t>ahmenregelung</w:t>
      </w:r>
      <w:r w:rsidRPr="006A12CF">
        <w:rPr>
          <w:sz w:val="22"/>
        </w:rPr>
        <w:t>);</w:t>
      </w:r>
    </w:p>
    <w:p w14:paraId="78E21E7E" w14:textId="77777777" w:rsidR="00BA3111" w:rsidRPr="00BA3111" w:rsidRDefault="00BA3111" w:rsidP="00F15CF1">
      <w:pPr>
        <w:pStyle w:val="Absatz1"/>
        <w:numPr>
          <w:ilvl w:val="0"/>
          <w:numId w:val="7"/>
        </w:numPr>
        <w:tabs>
          <w:tab w:val="num" w:pos="993"/>
        </w:tabs>
        <w:ind w:left="993" w:hanging="426"/>
        <w:rPr>
          <w:sz w:val="22"/>
        </w:rPr>
      </w:pPr>
      <w:r w:rsidRPr="000C6824">
        <w:rPr>
          <w:sz w:val="22"/>
        </w:rPr>
        <w:t>Grundsätze zu Art, Umfang und Bedingungen des offenen Netzzugangs der Bundesnetzagentur gemäß § 155 Abs. 4 TKG in der zum Zeitpunkt des Vertragsschlusses gültigen Fassung;</w:t>
      </w:r>
    </w:p>
    <w:p w14:paraId="15B8CF8C"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 xml:space="preserve">Bundeshaushaltsordnung (BHO), insbesondere die §§ 23 und 44 BHO samt der </w:t>
      </w:r>
      <w:r w:rsidR="004C5E4F">
        <w:rPr>
          <w:sz w:val="22"/>
        </w:rPr>
        <w:t>hierzu</w:t>
      </w:r>
      <w:r w:rsidRPr="006A12CF">
        <w:rPr>
          <w:sz w:val="22"/>
        </w:rPr>
        <w:t xml:space="preserve"> erlassenen Verwaltungsvorschriften;</w:t>
      </w:r>
    </w:p>
    <w:p w14:paraId="6DFEE66E"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Allgemeine Nebenbestimmungen für Zuwendungen zur Projektförderung an Gebietskörperschaften und Zusammenschlüsse von Gebietskörperschaften („</w:t>
      </w:r>
      <w:proofErr w:type="spellStart"/>
      <w:r w:rsidRPr="006A12CF">
        <w:rPr>
          <w:sz w:val="22"/>
        </w:rPr>
        <w:t>ANBest-Gk</w:t>
      </w:r>
      <w:proofErr w:type="spellEnd"/>
      <w:r w:rsidRPr="006A12CF">
        <w:rPr>
          <w:sz w:val="22"/>
        </w:rPr>
        <w:t>“);</w:t>
      </w:r>
    </w:p>
    <w:p w14:paraId="66DAE91E"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Allgemeine Nebenbestimmungen für Zuwendungen zur Projektförderung („AN-Best-P“);</w:t>
      </w:r>
    </w:p>
    <w:p w14:paraId="772E181C" w14:textId="1E1FCE03" w:rsidR="00333D8A" w:rsidRPr="006A12CF" w:rsidRDefault="00333D8A" w:rsidP="00F15CF1">
      <w:pPr>
        <w:pStyle w:val="Absatz1"/>
        <w:numPr>
          <w:ilvl w:val="0"/>
          <w:numId w:val="7"/>
        </w:numPr>
        <w:tabs>
          <w:tab w:val="num" w:pos="993"/>
        </w:tabs>
        <w:ind w:left="993" w:hanging="426"/>
        <w:rPr>
          <w:sz w:val="22"/>
        </w:rPr>
      </w:pPr>
      <w:r w:rsidRPr="006A12CF">
        <w:rPr>
          <w:sz w:val="22"/>
        </w:rPr>
        <w:t>GIS-Nebenbestimmungen;</w:t>
      </w:r>
    </w:p>
    <w:p w14:paraId="3E5FDFCF" w14:textId="78FAE8C0" w:rsidR="00333D8A" w:rsidRPr="006A12CF" w:rsidRDefault="00333D8A" w:rsidP="00F15CF1">
      <w:pPr>
        <w:pStyle w:val="Absatz1"/>
        <w:numPr>
          <w:ilvl w:val="0"/>
          <w:numId w:val="7"/>
        </w:numPr>
        <w:tabs>
          <w:tab w:val="num" w:pos="993"/>
        </w:tabs>
        <w:ind w:left="993" w:hanging="426"/>
        <w:rPr>
          <w:sz w:val="22"/>
        </w:rPr>
      </w:pPr>
      <w:r w:rsidRPr="006A12CF">
        <w:rPr>
          <w:sz w:val="22"/>
        </w:rPr>
        <w:t>Einheitliches Materialkonzept und Vorgaben für die Dimensionierung passiver Infrastruktur im Rahmen des geförderten Breitbandausbaus;</w:t>
      </w:r>
    </w:p>
    <w:p w14:paraId="7F19E8EE" w14:textId="60C25B67" w:rsidR="00C47751" w:rsidRPr="00086A97" w:rsidDel="00EF18EB" w:rsidRDefault="00C47751" w:rsidP="00EF18EB">
      <w:pPr>
        <w:pStyle w:val="Absatz1"/>
        <w:numPr>
          <w:ilvl w:val="0"/>
          <w:numId w:val="7"/>
        </w:numPr>
        <w:tabs>
          <w:tab w:val="num" w:pos="993"/>
        </w:tabs>
        <w:ind w:left="993" w:hanging="426"/>
        <w:rPr>
          <w:del w:id="84" w:author="Hundt, Melanie" w:date="2025-09-16T15:46:00Z" w16du:dateUtc="2025-09-16T13:46:00Z"/>
          <w:sz w:val="22"/>
          <w:highlight w:val="yellow"/>
        </w:rPr>
      </w:pPr>
      <w:commentRangeStart w:id="85"/>
      <w:r w:rsidRPr="00EF18EB">
        <w:rPr>
          <w:b/>
          <w:bCs/>
          <w:sz w:val="22"/>
          <w:highlight w:val="yellow"/>
        </w:rPr>
        <w:t>Zuwendungsbescheid</w:t>
      </w:r>
      <w:r w:rsidR="00A56F0B" w:rsidRPr="00EF18EB">
        <w:rPr>
          <w:b/>
          <w:bCs/>
          <w:sz w:val="22"/>
          <w:highlight w:val="yellow"/>
        </w:rPr>
        <w:t xml:space="preserve"> des Landes</w:t>
      </w:r>
      <w:r w:rsidRPr="00EF18EB">
        <w:rPr>
          <w:b/>
          <w:bCs/>
          <w:sz w:val="22"/>
          <w:highlight w:val="yellow"/>
        </w:rPr>
        <w:t xml:space="preserve"> </w:t>
      </w:r>
      <w:r w:rsidR="002709C9" w:rsidRPr="00EF18EB">
        <w:rPr>
          <w:b/>
          <w:bCs/>
          <w:sz w:val="22"/>
          <w:highlight w:val="yellow"/>
        </w:rPr>
        <w:t xml:space="preserve">in </w:t>
      </w:r>
      <w:r w:rsidR="005754A4" w:rsidRPr="00EF18EB">
        <w:rPr>
          <w:b/>
          <w:bCs/>
          <w:sz w:val="22"/>
          <w:highlight w:val="yellow"/>
        </w:rPr>
        <w:t xml:space="preserve">abschließender </w:t>
      </w:r>
      <w:r w:rsidR="002709C9" w:rsidRPr="00EF18EB">
        <w:rPr>
          <w:b/>
          <w:bCs/>
          <w:sz w:val="22"/>
          <w:highlight w:val="yellow"/>
        </w:rPr>
        <w:t>Höhe</w:t>
      </w:r>
      <w:r w:rsidR="002709C9" w:rsidRPr="00EF18EB">
        <w:rPr>
          <w:sz w:val="22"/>
          <w:highlight w:val="yellow"/>
        </w:rPr>
        <w:t xml:space="preserve"> [</w:t>
      </w:r>
      <w:r w:rsidR="002709C9" w:rsidRPr="00EF18EB">
        <w:rPr>
          <w:i/>
          <w:sz w:val="22"/>
          <w:highlight w:val="yellow"/>
        </w:rPr>
        <w:t>ggf. andere Bezeichnung je nach Bundesland</w:t>
      </w:r>
      <w:r w:rsidR="002709C9" w:rsidRPr="00EF18EB">
        <w:rPr>
          <w:sz w:val="22"/>
          <w:highlight w:val="yellow"/>
        </w:rPr>
        <w:t xml:space="preserve">] </w:t>
      </w:r>
      <w:r w:rsidRPr="00EF18EB">
        <w:rPr>
          <w:sz w:val="22"/>
          <w:highlight w:val="yellow"/>
        </w:rPr>
        <w:t xml:space="preserve">der </w:t>
      </w:r>
      <w:r w:rsidRPr="00EF18EB">
        <w:rPr>
          <w:b/>
          <w:sz w:val="22"/>
          <w:highlight w:val="yellow"/>
        </w:rPr>
        <w:t>[Bezeichnung Bewilligungsbehörde]</w:t>
      </w:r>
      <w:r w:rsidRPr="00EF18EB">
        <w:rPr>
          <w:sz w:val="22"/>
          <w:highlight w:val="yellow"/>
        </w:rPr>
        <w:t xml:space="preserve"> an die Gebietskörperschaft vom </w:t>
      </w:r>
      <w:r w:rsidRPr="00EF18EB">
        <w:rPr>
          <w:b/>
          <w:sz w:val="22"/>
          <w:highlight w:val="yellow"/>
        </w:rPr>
        <w:t>[Datum</w:t>
      </w:r>
      <w:r w:rsidR="007D5559" w:rsidRPr="00EF18EB">
        <w:rPr>
          <w:rFonts w:eastAsia="Times New Roman"/>
          <w:b/>
          <w:sz w:val="22"/>
          <w:highlight w:val="yellow"/>
        </w:rPr>
        <w:t xml:space="preserve"> </w:t>
      </w:r>
      <w:r w:rsidR="007D5559" w:rsidRPr="00EF18EB">
        <w:rPr>
          <w:b/>
          <w:sz w:val="22"/>
          <w:highlight w:val="yellow"/>
        </w:rPr>
        <w:t xml:space="preserve">eintragen / </w:t>
      </w:r>
      <w:r w:rsidR="007D5559" w:rsidRPr="00EF18EB">
        <w:rPr>
          <w:i/>
          <w:sz w:val="22"/>
          <w:highlight w:val="yellow"/>
        </w:rPr>
        <w:t xml:space="preserve">bei einem Vorgehen nach § </w:t>
      </w:r>
      <w:r w:rsidR="008F7EB8" w:rsidRPr="00EF18EB">
        <w:rPr>
          <w:i/>
          <w:highlight w:val="yellow"/>
        </w:rPr>
        <w:fldChar w:fldCharType="begin"/>
      </w:r>
      <w:r w:rsidR="008F7EB8" w:rsidRPr="00EF18EB">
        <w:rPr>
          <w:i/>
          <w:sz w:val="22"/>
          <w:highlight w:val="yellow"/>
        </w:rPr>
        <w:instrText xml:space="preserve"> REF _Ref106647143 \r \h </w:instrText>
      </w:r>
      <w:r w:rsidR="007F0279" w:rsidRPr="00EF18EB">
        <w:rPr>
          <w:i/>
          <w:sz w:val="22"/>
          <w:highlight w:val="yellow"/>
        </w:rPr>
        <w:instrText xml:space="preserve"> \* MERGEFORMAT </w:instrText>
      </w:r>
      <w:r w:rsidR="008F7EB8" w:rsidRPr="00EF18EB">
        <w:rPr>
          <w:i/>
          <w:highlight w:val="yellow"/>
        </w:rPr>
      </w:r>
      <w:r w:rsidR="008F7EB8" w:rsidRPr="00EF18EB">
        <w:rPr>
          <w:i/>
          <w:highlight w:val="yellow"/>
        </w:rPr>
        <w:fldChar w:fldCharType="separate"/>
      </w:r>
      <w:r w:rsidR="009859E0" w:rsidRPr="00EF18EB">
        <w:rPr>
          <w:i/>
          <w:sz w:val="22"/>
          <w:highlight w:val="yellow"/>
        </w:rPr>
        <w:t>18.2</w:t>
      </w:r>
      <w:r w:rsidR="008F7EB8" w:rsidRPr="00EF18EB">
        <w:rPr>
          <w:i/>
          <w:highlight w:val="yellow"/>
        </w:rPr>
        <w:fldChar w:fldCharType="end"/>
      </w:r>
      <w:r w:rsidR="007D5559" w:rsidRPr="00EF18EB">
        <w:rPr>
          <w:i/>
          <w:sz w:val="22"/>
          <w:highlight w:val="yellow"/>
        </w:rPr>
        <w:t xml:space="preserve"> und </w:t>
      </w:r>
      <w:r w:rsidR="00613EAF" w:rsidRPr="00EF18EB">
        <w:rPr>
          <w:i/>
          <w:sz w:val="22"/>
          <w:highlight w:val="yellow"/>
        </w:rPr>
        <w:t xml:space="preserve">§ </w:t>
      </w:r>
      <w:r w:rsidR="006C7254" w:rsidRPr="00EF18EB">
        <w:rPr>
          <w:i/>
          <w:sz w:val="22"/>
          <w:highlight w:val="yellow"/>
        </w:rPr>
        <w:t>1</w:t>
      </w:r>
      <w:r w:rsidR="00D61AE3" w:rsidRPr="00EF18EB">
        <w:rPr>
          <w:i/>
          <w:sz w:val="22"/>
          <w:highlight w:val="yellow"/>
        </w:rPr>
        <w:t>8</w:t>
      </w:r>
      <w:r w:rsidR="006C7254" w:rsidRPr="00EF18EB">
        <w:rPr>
          <w:i/>
          <w:sz w:val="22"/>
          <w:highlight w:val="yellow"/>
        </w:rPr>
        <w:t xml:space="preserve">.3 </w:t>
      </w:r>
      <w:r w:rsidR="007D5559" w:rsidRPr="00EF18EB">
        <w:rPr>
          <w:i/>
          <w:sz w:val="22"/>
          <w:highlight w:val="yellow"/>
        </w:rPr>
        <w:t>Nennung des Datums nicht möglich, Bescheid ist dann nachträglich zum Vertrag zu nehmen.</w:t>
      </w:r>
      <w:r w:rsidRPr="00EF18EB">
        <w:rPr>
          <w:b/>
          <w:sz w:val="22"/>
          <w:highlight w:val="yellow"/>
        </w:rPr>
        <w:t>]</w:t>
      </w:r>
      <w:r w:rsidRPr="00EF18EB">
        <w:rPr>
          <w:sz w:val="22"/>
          <w:highlight w:val="yellow"/>
        </w:rPr>
        <w:t xml:space="preserve"> („Endgültiger </w:t>
      </w:r>
      <w:r w:rsidR="00CC6226" w:rsidRPr="00EF18EB">
        <w:rPr>
          <w:sz w:val="22"/>
          <w:highlight w:val="yellow"/>
        </w:rPr>
        <w:t xml:space="preserve">Zuwendungsbescheid </w:t>
      </w:r>
      <w:r w:rsidRPr="00EF18EB">
        <w:rPr>
          <w:sz w:val="22"/>
          <w:highlight w:val="yellow"/>
        </w:rPr>
        <w:t>des Landes“)</w:t>
      </w:r>
      <w:del w:id="86" w:author="Hundt, Melanie" w:date="2025-12-11T14:02:00Z" w16du:dateUtc="2025-12-11T13:02:00Z">
        <w:r w:rsidR="002709C9" w:rsidRPr="00EF18EB" w:rsidDel="00276B17">
          <w:rPr>
            <w:sz w:val="22"/>
            <w:highlight w:val="yellow"/>
          </w:rPr>
          <w:delText xml:space="preserve"> sowie Zuwendungsbescheid </w:delText>
        </w:r>
        <w:r w:rsidR="00A56F0B" w:rsidRPr="00EF18EB" w:rsidDel="00276B17">
          <w:rPr>
            <w:sz w:val="22"/>
            <w:highlight w:val="yellow"/>
          </w:rPr>
          <w:delText xml:space="preserve">des Landes </w:delText>
        </w:r>
        <w:r w:rsidR="002709C9" w:rsidRPr="00EF18EB" w:rsidDel="00276B17">
          <w:rPr>
            <w:sz w:val="22"/>
            <w:highlight w:val="yellow"/>
          </w:rPr>
          <w:delText xml:space="preserve">in </w:delText>
        </w:r>
        <w:commentRangeStart w:id="87"/>
        <w:r w:rsidR="002709C9" w:rsidRPr="00EF18EB" w:rsidDel="00276B17">
          <w:rPr>
            <w:sz w:val="22"/>
            <w:highlight w:val="yellow"/>
          </w:rPr>
          <w:delText>vorläufiger Höhe</w:delText>
        </w:r>
        <w:r w:rsidR="00D11A35" w:rsidRPr="00EF18EB" w:rsidDel="00276B17">
          <w:rPr>
            <w:sz w:val="22"/>
            <w:highlight w:val="yellow"/>
          </w:rPr>
          <w:delText xml:space="preserve"> </w:delText>
        </w:r>
      </w:del>
      <w:commentRangeEnd w:id="87"/>
      <w:r w:rsidR="00276B17">
        <w:rPr>
          <w:rStyle w:val="Kommentarzeichen"/>
          <w:rFonts w:eastAsia="Times New Roman"/>
        </w:rPr>
        <w:commentReference w:id="87"/>
      </w:r>
      <w:del w:id="88" w:author="Hundt, Melanie" w:date="2025-12-11T14:02:00Z" w16du:dateUtc="2025-12-11T13:02:00Z">
        <w:r w:rsidR="00D11A35" w:rsidRPr="00EF18EB" w:rsidDel="00276B17">
          <w:rPr>
            <w:sz w:val="22"/>
            <w:highlight w:val="yellow"/>
          </w:rPr>
          <w:delText>/ Letter of Intent</w:delText>
        </w:r>
        <w:r w:rsidR="002709C9" w:rsidRPr="00EF18EB" w:rsidDel="00276B17">
          <w:rPr>
            <w:sz w:val="22"/>
            <w:highlight w:val="yellow"/>
          </w:rPr>
          <w:delText xml:space="preserve"> [</w:delText>
        </w:r>
        <w:r w:rsidR="002709C9" w:rsidRPr="00EF18EB" w:rsidDel="00276B17">
          <w:rPr>
            <w:i/>
            <w:sz w:val="22"/>
            <w:highlight w:val="yellow"/>
          </w:rPr>
          <w:delText>ggf. andere Bezeichnung je nach Bundesland</w:delText>
        </w:r>
        <w:r w:rsidR="002709C9" w:rsidRPr="00EF18EB" w:rsidDel="00276B17">
          <w:rPr>
            <w:sz w:val="22"/>
            <w:highlight w:val="yellow"/>
          </w:rPr>
          <w:delText xml:space="preserve">] der </w:delText>
        </w:r>
        <w:r w:rsidR="002709C9" w:rsidRPr="00EF18EB" w:rsidDel="00276B17">
          <w:rPr>
            <w:b/>
            <w:sz w:val="22"/>
            <w:highlight w:val="yellow"/>
          </w:rPr>
          <w:delText xml:space="preserve">[Bezeichnung Bewilligungsbehörde] </w:delText>
        </w:r>
        <w:r w:rsidR="002709C9" w:rsidRPr="00EF18EB" w:rsidDel="00276B17">
          <w:rPr>
            <w:sz w:val="22"/>
            <w:highlight w:val="yellow"/>
          </w:rPr>
          <w:delText xml:space="preserve">vom </w:delText>
        </w:r>
        <w:r w:rsidR="002709C9" w:rsidRPr="00EF18EB" w:rsidDel="00276B17">
          <w:rPr>
            <w:b/>
            <w:sz w:val="22"/>
            <w:highlight w:val="yellow"/>
          </w:rPr>
          <w:delText>[Datum</w:delText>
        </w:r>
        <w:r w:rsidR="002709C9" w:rsidRPr="00EF18EB" w:rsidDel="00276B17">
          <w:rPr>
            <w:rFonts w:eastAsia="Times New Roman"/>
            <w:b/>
            <w:sz w:val="22"/>
            <w:highlight w:val="yellow"/>
          </w:rPr>
          <w:delText xml:space="preserve"> </w:delText>
        </w:r>
        <w:r w:rsidR="002709C9" w:rsidRPr="00EF18EB" w:rsidDel="00276B17">
          <w:rPr>
            <w:b/>
            <w:sz w:val="22"/>
            <w:highlight w:val="yellow"/>
          </w:rPr>
          <w:delText>eintragen]</w:delText>
        </w:r>
      </w:del>
      <w:r w:rsidRPr="00EF18EB">
        <w:rPr>
          <w:sz w:val="22"/>
          <w:highlight w:val="yellow"/>
        </w:rPr>
        <w:t>;</w:t>
      </w:r>
      <w:commentRangeEnd w:id="85"/>
      <w:r w:rsidR="00BC4125" w:rsidRPr="00086A97">
        <w:rPr>
          <w:rStyle w:val="Kommentarzeichen"/>
          <w:rFonts w:eastAsia="Times New Roman"/>
          <w:highlight w:val="yellow"/>
        </w:rPr>
        <w:commentReference w:id="85"/>
      </w:r>
    </w:p>
    <w:p w14:paraId="2009DF69" w14:textId="57F525AF" w:rsidR="00C47751" w:rsidRPr="00EF18EB" w:rsidDel="00FA6700" w:rsidRDefault="00FA6700" w:rsidP="00EF18EB">
      <w:pPr>
        <w:pStyle w:val="Absatz1"/>
        <w:numPr>
          <w:ilvl w:val="0"/>
          <w:numId w:val="7"/>
        </w:numPr>
        <w:tabs>
          <w:tab w:val="num" w:pos="993"/>
        </w:tabs>
        <w:ind w:left="993" w:hanging="426"/>
        <w:rPr>
          <w:del w:id="89" w:author="Hundt, Melanie" w:date="2025-09-15T12:11:00Z" w16du:dateUtc="2025-09-15T10:11:00Z"/>
          <w:b/>
          <w:sz w:val="22"/>
          <w:highlight w:val="yellow"/>
        </w:rPr>
      </w:pPr>
      <w:ins w:id="90" w:author="Hundt, Melanie" w:date="2025-09-15T12:11:00Z" w16du:dateUtc="2025-09-15T10:11:00Z">
        <w:r w:rsidRPr="00EF18EB">
          <w:rPr>
            <w:b/>
            <w:bCs/>
            <w:sz w:val="22"/>
            <w:highlight w:val="green"/>
          </w:rPr>
          <w:t xml:space="preserve">Richtlinie über die Kofinanzierung der Förderung des Gigabitausbaus durch den Bund im Freistaat Bayern 2.0 (Bayerische </w:t>
        </w:r>
        <w:proofErr w:type="spellStart"/>
        <w:r w:rsidRPr="00EF18EB">
          <w:rPr>
            <w:b/>
            <w:bCs/>
            <w:sz w:val="22"/>
            <w:highlight w:val="green"/>
          </w:rPr>
          <w:t>Kofinanzierungs</w:t>
        </w:r>
        <w:proofErr w:type="spellEnd"/>
        <w:r w:rsidRPr="00EF18EB">
          <w:rPr>
            <w:b/>
            <w:bCs/>
            <w:sz w:val="22"/>
            <w:highlight w:val="green"/>
          </w:rPr>
          <w:t xml:space="preserve">-Gigabitrichtlinie 2.0 – </w:t>
        </w:r>
        <w:proofErr w:type="spellStart"/>
        <w:r w:rsidRPr="00EF18EB">
          <w:rPr>
            <w:b/>
            <w:bCs/>
            <w:sz w:val="22"/>
            <w:highlight w:val="green"/>
          </w:rPr>
          <w:t>KofGibitR</w:t>
        </w:r>
        <w:proofErr w:type="spellEnd"/>
        <w:r w:rsidRPr="00EF18EB">
          <w:rPr>
            <w:b/>
            <w:bCs/>
            <w:sz w:val="22"/>
            <w:highlight w:val="green"/>
          </w:rPr>
          <w:t xml:space="preserve"> 2.0)</w:t>
        </w:r>
        <w:r w:rsidRPr="00EF18EB" w:rsidDel="00FA6700">
          <w:rPr>
            <w:b/>
            <w:sz w:val="22"/>
            <w:highlight w:val="yellow"/>
          </w:rPr>
          <w:t xml:space="preserve"> </w:t>
        </w:r>
      </w:ins>
      <w:del w:id="91" w:author="Hundt, Melanie" w:date="2025-09-15T12:11:00Z" w16du:dateUtc="2025-09-15T10:11:00Z">
        <w:r w:rsidR="00C47751" w:rsidRPr="00EF18EB" w:rsidDel="00FA6700">
          <w:rPr>
            <w:b/>
            <w:sz w:val="22"/>
            <w:highlight w:val="yellow"/>
          </w:rPr>
          <w:delText>[Förderrichtlinie des Landes]</w:delText>
        </w:r>
      </w:del>
    </w:p>
    <w:p w14:paraId="35CC76D1" w14:textId="3F3D4F20" w:rsidR="00C47751" w:rsidRPr="00086A97" w:rsidDel="00FA6700" w:rsidRDefault="00C47751" w:rsidP="00F15CF1">
      <w:pPr>
        <w:pStyle w:val="Absatz1"/>
        <w:numPr>
          <w:ilvl w:val="0"/>
          <w:numId w:val="7"/>
        </w:numPr>
        <w:tabs>
          <w:tab w:val="num" w:pos="993"/>
        </w:tabs>
        <w:ind w:left="993" w:hanging="426"/>
        <w:rPr>
          <w:del w:id="92" w:author="Hundt, Melanie" w:date="2025-09-15T12:11:00Z" w16du:dateUtc="2025-09-15T10:11:00Z"/>
          <w:sz w:val="22"/>
          <w:highlight w:val="yellow"/>
        </w:rPr>
      </w:pPr>
      <w:del w:id="93" w:author="Hundt, Melanie" w:date="2025-09-15T12:11:00Z" w16du:dateUtc="2025-09-15T10:11:00Z">
        <w:r w:rsidRPr="00086A97" w:rsidDel="00FA6700">
          <w:rPr>
            <w:sz w:val="22"/>
            <w:highlight w:val="yellow"/>
          </w:rPr>
          <w:delText>[ggf. weitere Förderbedingungen des Landes]</w:delText>
        </w:r>
      </w:del>
    </w:p>
    <w:p w14:paraId="7FF70830" w14:textId="77777777" w:rsidR="006B0802" w:rsidRPr="006A12CF" w:rsidRDefault="006B0802" w:rsidP="00A55BC8">
      <w:pPr>
        <w:pStyle w:val="Absatz1"/>
        <w:numPr>
          <w:ilvl w:val="0"/>
          <w:numId w:val="0"/>
        </w:numPr>
        <w:tabs>
          <w:tab w:val="num" w:pos="567"/>
        </w:tabs>
        <w:ind w:left="567" w:hanging="567"/>
        <w:rPr>
          <w:sz w:val="22"/>
        </w:rPr>
      </w:pPr>
    </w:p>
    <w:p w14:paraId="43021897" w14:textId="77777777" w:rsidR="00C27E9D" w:rsidRPr="000C24F4" w:rsidRDefault="00013965" w:rsidP="00A55BC8">
      <w:pPr>
        <w:pStyle w:val="berschrift1"/>
        <w:tabs>
          <w:tab w:val="clear" w:pos="993"/>
          <w:tab w:val="num" w:pos="567"/>
          <w:tab w:val="num" w:pos="709"/>
          <w:tab w:val="num" w:pos="1415"/>
        </w:tabs>
        <w:spacing w:after="360"/>
        <w:ind w:left="567" w:hanging="567"/>
        <w:rPr>
          <w:sz w:val="22"/>
          <w:szCs w:val="22"/>
        </w:rPr>
      </w:pPr>
      <w:bookmarkStart w:id="94" w:name="_Ref142570321"/>
      <w:bookmarkStart w:id="95" w:name="_Toc187050074"/>
      <w:r w:rsidRPr="000C24F4">
        <w:rPr>
          <w:sz w:val="22"/>
          <w:szCs w:val="22"/>
        </w:rPr>
        <w:lastRenderedPageBreak/>
        <w:t>Bestandteile d</w:t>
      </w:r>
      <w:r w:rsidR="00955551" w:rsidRPr="000C24F4">
        <w:rPr>
          <w:sz w:val="22"/>
          <w:szCs w:val="22"/>
        </w:rPr>
        <w:t>ies</w:t>
      </w:r>
      <w:r w:rsidRPr="000C24F4">
        <w:rPr>
          <w:sz w:val="22"/>
          <w:szCs w:val="22"/>
        </w:rPr>
        <w:t xml:space="preserve">es </w:t>
      </w:r>
      <w:bookmarkEnd w:id="54"/>
      <w:bookmarkEnd w:id="55"/>
      <w:bookmarkEnd w:id="56"/>
      <w:r w:rsidR="00754930">
        <w:rPr>
          <w:sz w:val="22"/>
          <w:szCs w:val="22"/>
        </w:rPr>
        <w:t>V</w:t>
      </w:r>
      <w:r w:rsidR="00754930" w:rsidRPr="000C24F4">
        <w:rPr>
          <w:sz w:val="22"/>
          <w:szCs w:val="22"/>
        </w:rPr>
        <w:t>ertrages</w:t>
      </w:r>
      <w:bookmarkEnd w:id="94"/>
      <w:bookmarkEnd w:id="95"/>
    </w:p>
    <w:p w14:paraId="42763C23" w14:textId="6560AD15" w:rsidR="00C27E9D" w:rsidRPr="00F15CF1" w:rsidRDefault="00013965" w:rsidP="00F15CF1">
      <w:pPr>
        <w:pStyle w:val="Absatz1"/>
        <w:numPr>
          <w:ilvl w:val="0"/>
          <w:numId w:val="0"/>
        </w:numPr>
        <w:tabs>
          <w:tab w:val="num" w:pos="0"/>
        </w:tabs>
        <w:rPr>
          <w:rFonts w:cs="Arial"/>
          <w:sz w:val="22"/>
          <w:szCs w:val="22"/>
        </w:rPr>
      </w:pPr>
      <w:bookmarkStart w:id="96" w:name="_Ref424232025"/>
      <w:r w:rsidRPr="000C24F4">
        <w:rPr>
          <w:rFonts w:cs="Arial"/>
          <w:sz w:val="22"/>
          <w:szCs w:val="22"/>
        </w:rPr>
        <w:t xml:space="preserve">Der vorliegende </w:t>
      </w:r>
      <w:r w:rsidR="006C2B12" w:rsidRPr="00F15CF1">
        <w:rPr>
          <w:rFonts w:cs="Arial"/>
          <w:sz w:val="22"/>
          <w:szCs w:val="22"/>
        </w:rPr>
        <w:t>V</w:t>
      </w:r>
      <w:r w:rsidRPr="00F15CF1">
        <w:rPr>
          <w:rFonts w:cs="Arial"/>
          <w:sz w:val="22"/>
          <w:szCs w:val="22"/>
        </w:rPr>
        <w:t>ertrag besteht aus den nachfolgend genannten Vertragsbestandteilen</w:t>
      </w:r>
      <w:r w:rsidR="00085260" w:rsidRPr="00F15CF1">
        <w:rPr>
          <w:rFonts w:cs="Arial"/>
          <w:sz w:val="22"/>
          <w:szCs w:val="22"/>
        </w:rPr>
        <w:t xml:space="preserve"> in folgender Reihen- und Rangfolge</w:t>
      </w:r>
      <w:r w:rsidRPr="00F15CF1">
        <w:rPr>
          <w:rFonts w:cs="Arial"/>
          <w:sz w:val="22"/>
          <w:szCs w:val="22"/>
        </w:rPr>
        <w:t>:</w:t>
      </w:r>
      <w:bookmarkEnd w:id="96"/>
    </w:p>
    <w:p w14:paraId="4CEDD80A" w14:textId="1A1C15F3" w:rsidR="00F15CF1" w:rsidRPr="00F15CF1" w:rsidRDefault="006F0D75" w:rsidP="00631A86">
      <w:pPr>
        <w:pStyle w:val="AufzhlungAbsatz2"/>
        <w:numPr>
          <w:ilvl w:val="0"/>
          <w:numId w:val="27"/>
        </w:numPr>
        <w:ind w:left="993" w:hanging="426"/>
        <w:rPr>
          <w:rFonts w:cs="Arial"/>
          <w:sz w:val="22"/>
          <w:szCs w:val="22"/>
        </w:rPr>
      </w:pPr>
      <w:bookmarkStart w:id="97" w:name="_Ref377465306"/>
      <w:r>
        <w:rPr>
          <w:sz w:val="22"/>
          <w:szCs w:val="22"/>
        </w:rPr>
        <w:t>d</w:t>
      </w:r>
      <w:r w:rsidR="00085260" w:rsidRPr="00F15CF1">
        <w:rPr>
          <w:sz w:val="22"/>
          <w:szCs w:val="22"/>
        </w:rPr>
        <w:t>ieser Vertragstext;</w:t>
      </w:r>
    </w:p>
    <w:p w14:paraId="5B85E2DB" w14:textId="19B3D025" w:rsidR="00C27E9D" w:rsidRPr="00F15CF1" w:rsidRDefault="00013965" w:rsidP="00631A86">
      <w:pPr>
        <w:pStyle w:val="AufzhlungAbsatz2"/>
        <w:numPr>
          <w:ilvl w:val="0"/>
          <w:numId w:val="27"/>
        </w:numPr>
        <w:ind w:left="993" w:hanging="426"/>
        <w:rPr>
          <w:rFonts w:cs="Arial"/>
          <w:sz w:val="22"/>
          <w:szCs w:val="22"/>
        </w:rPr>
      </w:pPr>
      <w:r w:rsidRPr="00F15CF1">
        <w:rPr>
          <w:rFonts w:cs="Arial"/>
          <w:sz w:val="22"/>
          <w:szCs w:val="22"/>
        </w:rPr>
        <w:t xml:space="preserve">Anlage 1: </w:t>
      </w:r>
      <w:r w:rsidRPr="00F15CF1">
        <w:rPr>
          <w:rFonts w:cs="Arial"/>
          <w:sz w:val="22"/>
          <w:szCs w:val="22"/>
        </w:rPr>
        <w:tab/>
      </w:r>
      <w:r w:rsidR="00C47751" w:rsidRPr="00F15CF1">
        <w:rPr>
          <w:rFonts w:cs="Arial"/>
          <w:sz w:val="22"/>
          <w:szCs w:val="22"/>
        </w:rPr>
        <w:t xml:space="preserve">Sämtliche unter § </w:t>
      </w:r>
      <w:r w:rsidR="00E10975" w:rsidRPr="00F15CF1">
        <w:rPr>
          <w:rFonts w:cs="Arial"/>
          <w:sz w:val="22"/>
          <w:szCs w:val="22"/>
        </w:rPr>
        <w:fldChar w:fldCharType="begin"/>
      </w:r>
      <w:r w:rsidR="00E10975" w:rsidRPr="00F15CF1">
        <w:rPr>
          <w:rFonts w:cs="Arial"/>
          <w:sz w:val="22"/>
          <w:szCs w:val="22"/>
        </w:rPr>
        <w:instrText xml:space="preserve"> REF _Ref106647251 \r \h </w:instrText>
      </w:r>
      <w:r w:rsidR="00F15CF1" w:rsidRPr="00F15CF1">
        <w:rPr>
          <w:rFonts w:cs="Arial"/>
          <w:sz w:val="22"/>
          <w:szCs w:val="22"/>
        </w:rPr>
        <w:instrText xml:space="preserve"> \* MERGEFORMAT </w:instrText>
      </w:r>
      <w:r w:rsidR="00E10975" w:rsidRPr="00F15CF1">
        <w:rPr>
          <w:rFonts w:cs="Arial"/>
          <w:sz w:val="22"/>
          <w:szCs w:val="22"/>
        </w:rPr>
      </w:r>
      <w:r w:rsidR="00E10975" w:rsidRPr="00F15CF1">
        <w:rPr>
          <w:rFonts w:cs="Arial"/>
          <w:sz w:val="22"/>
          <w:szCs w:val="22"/>
        </w:rPr>
        <w:fldChar w:fldCharType="separate"/>
      </w:r>
      <w:r w:rsidR="009859E0" w:rsidRPr="00F15CF1">
        <w:rPr>
          <w:rFonts w:cs="Arial"/>
          <w:sz w:val="22"/>
          <w:szCs w:val="22"/>
        </w:rPr>
        <w:t>1.2</w:t>
      </w:r>
      <w:r w:rsidR="00E10975" w:rsidRPr="00F15CF1">
        <w:rPr>
          <w:rFonts w:cs="Arial"/>
          <w:sz w:val="22"/>
          <w:szCs w:val="22"/>
        </w:rPr>
        <w:fldChar w:fldCharType="end"/>
      </w:r>
      <w:r w:rsidR="00E10975" w:rsidRPr="00F15CF1">
        <w:rPr>
          <w:rFonts w:cs="Arial"/>
          <w:sz w:val="22"/>
          <w:szCs w:val="22"/>
        </w:rPr>
        <w:t xml:space="preserve"> </w:t>
      </w:r>
      <w:r w:rsidR="00C47751" w:rsidRPr="00F15CF1">
        <w:rPr>
          <w:rFonts w:cs="Arial"/>
          <w:sz w:val="22"/>
          <w:szCs w:val="22"/>
        </w:rPr>
        <w:t>genannte Rechtsgrundlagen in ebendieser Reihen- und Rangfolge</w:t>
      </w:r>
      <w:r w:rsidR="006D1086" w:rsidRPr="00F15CF1">
        <w:rPr>
          <w:rFonts w:cs="Arial"/>
          <w:sz w:val="22"/>
          <w:szCs w:val="22"/>
        </w:rPr>
        <w:t>;</w:t>
      </w:r>
      <w:r w:rsidR="00FC1882" w:rsidRPr="00F15CF1">
        <w:rPr>
          <w:rFonts w:cs="Arial"/>
          <w:sz w:val="22"/>
          <w:szCs w:val="22"/>
        </w:rPr>
        <w:t xml:space="preserve"> </w:t>
      </w:r>
    </w:p>
    <w:p w14:paraId="3A5CC2A0" w14:textId="77777777" w:rsidR="001978D2" w:rsidRPr="00F15CF1" w:rsidRDefault="007E0F36" w:rsidP="00631A86">
      <w:pPr>
        <w:pStyle w:val="AufzhlungAbsatz2"/>
        <w:numPr>
          <w:ilvl w:val="0"/>
          <w:numId w:val="27"/>
        </w:numPr>
        <w:tabs>
          <w:tab w:val="left" w:pos="284"/>
          <w:tab w:val="num" w:pos="1843"/>
        </w:tabs>
        <w:ind w:left="993" w:hanging="426"/>
        <w:rPr>
          <w:sz w:val="22"/>
          <w:szCs w:val="22"/>
        </w:rPr>
      </w:pPr>
      <w:r w:rsidRPr="00F15CF1">
        <w:rPr>
          <w:sz w:val="22"/>
          <w:szCs w:val="22"/>
        </w:rPr>
        <w:t>Anlage 2:</w:t>
      </w:r>
      <w:r w:rsidRPr="00F15CF1">
        <w:rPr>
          <w:sz w:val="22"/>
          <w:szCs w:val="22"/>
        </w:rPr>
        <w:tab/>
      </w:r>
      <w:r w:rsidR="001978D2" w:rsidRPr="00F15CF1">
        <w:rPr>
          <w:rFonts w:cs="Arial"/>
          <w:sz w:val="22"/>
          <w:szCs w:val="22"/>
        </w:rPr>
        <w:t xml:space="preserve">Leistungsbeschreibung des Auswahlverfahrens. </w:t>
      </w:r>
    </w:p>
    <w:p w14:paraId="13A35084" w14:textId="0D1B71A3" w:rsidR="00D90837" w:rsidRPr="00F15CF1" w:rsidRDefault="001978D2" w:rsidP="00631A86">
      <w:pPr>
        <w:pStyle w:val="AufzhlungAbsatz2"/>
        <w:numPr>
          <w:ilvl w:val="0"/>
          <w:numId w:val="27"/>
        </w:numPr>
        <w:tabs>
          <w:tab w:val="left" w:pos="284"/>
          <w:tab w:val="num" w:pos="1843"/>
        </w:tabs>
        <w:ind w:left="993" w:hanging="426"/>
        <w:rPr>
          <w:sz w:val="22"/>
          <w:szCs w:val="22"/>
        </w:rPr>
      </w:pPr>
      <w:r w:rsidRPr="00F15CF1">
        <w:rPr>
          <w:rFonts w:cs="Arial"/>
          <w:sz w:val="22"/>
          <w:szCs w:val="22"/>
        </w:rPr>
        <w:t>Anlage 3:</w:t>
      </w:r>
      <w:r w:rsidRPr="00F15CF1">
        <w:rPr>
          <w:rFonts w:cs="Arial"/>
          <w:sz w:val="22"/>
          <w:szCs w:val="22"/>
        </w:rPr>
        <w:tab/>
      </w:r>
      <w:bookmarkStart w:id="98" w:name="_Hlk187056155"/>
      <w:r w:rsidR="00C47751" w:rsidRPr="00F15CF1">
        <w:rPr>
          <w:sz w:val="22"/>
          <w:szCs w:val="22"/>
        </w:rPr>
        <w:t>Bauzeit- und Zahlungsplan</w:t>
      </w:r>
      <w:r w:rsidR="00DA07B5" w:rsidRPr="00F15CF1">
        <w:rPr>
          <w:rStyle w:val="Funotenzeichen"/>
          <w:rFonts w:cs="Arial"/>
          <w:sz w:val="22"/>
          <w:szCs w:val="22"/>
        </w:rPr>
        <w:footnoteReference w:id="3"/>
      </w:r>
      <w:r w:rsidR="00C47751" w:rsidRPr="00F15CF1">
        <w:rPr>
          <w:sz w:val="22"/>
          <w:szCs w:val="22"/>
        </w:rPr>
        <w:t>;</w:t>
      </w:r>
      <w:r w:rsidR="00D90837" w:rsidRPr="00F15CF1">
        <w:rPr>
          <w:sz w:val="22"/>
          <w:szCs w:val="22"/>
        </w:rPr>
        <w:t xml:space="preserve"> </w:t>
      </w:r>
    </w:p>
    <w:bookmarkEnd w:id="97"/>
    <w:p w14:paraId="7B548A00" w14:textId="70E32153" w:rsidR="00DA07B5" w:rsidRPr="00F15CF1" w:rsidRDefault="0010620B" w:rsidP="00631A86">
      <w:pPr>
        <w:pStyle w:val="AufzhlungAbsatz2"/>
        <w:numPr>
          <w:ilvl w:val="0"/>
          <w:numId w:val="27"/>
        </w:numPr>
        <w:tabs>
          <w:tab w:val="left" w:pos="993"/>
          <w:tab w:val="left" w:pos="1985"/>
        </w:tabs>
        <w:ind w:left="993" w:hanging="426"/>
        <w:rPr>
          <w:sz w:val="22"/>
          <w:szCs w:val="22"/>
        </w:rPr>
      </w:pPr>
      <w:r w:rsidRPr="00F15CF1">
        <w:rPr>
          <w:sz w:val="22"/>
          <w:szCs w:val="22"/>
        </w:rPr>
        <w:t xml:space="preserve">Anlage </w:t>
      </w:r>
      <w:r w:rsidR="001978D2" w:rsidRPr="00F15CF1">
        <w:rPr>
          <w:sz w:val="22"/>
          <w:szCs w:val="22"/>
        </w:rPr>
        <w:t>4</w:t>
      </w:r>
      <w:r w:rsidRPr="00F15CF1">
        <w:rPr>
          <w:sz w:val="22"/>
          <w:szCs w:val="22"/>
        </w:rPr>
        <w:t xml:space="preserve">: </w:t>
      </w:r>
      <w:r w:rsidRPr="00F15CF1">
        <w:rPr>
          <w:sz w:val="22"/>
          <w:szCs w:val="22"/>
        </w:rPr>
        <w:tab/>
      </w:r>
      <w:r w:rsidR="002B28EE" w:rsidRPr="00F15CF1">
        <w:rPr>
          <w:sz w:val="22"/>
          <w:szCs w:val="22"/>
        </w:rPr>
        <w:t xml:space="preserve">Ausbauplanung </w:t>
      </w:r>
      <w:bookmarkEnd w:id="98"/>
      <w:r w:rsidR="006E3437" w:rsidRPr="00F15CF1">
        <w:rPr>
          <w:sz w:val="22"/>
          <w:szCs w:val="22"/>
        </w:rPr>
        <w:t xml:space="preserve">nebst </w:t>
      </w:r>
      <w:r w:rsidR="00D90837" w:rsidRPr="00F15CF1">
        <w:rPr>
          <w:sz w:val="22"/>
          <w:szCs w:val="22"/>
        </w:rPr>
        <w:t xml:space="preserve">georeferenzierter </w:t>
      </w:r>
      <w:r w:rsidR="000A75CE" w:rsidRPr="00F15CF1">
        <w:rPr>
          <w:sz w:val="22"/>
          <w:szCs w:val="22"/>
        </w:rPr>
        <w:t>Liste der auszubauenden Adress</w:t>
      </w:r>
      <w:r w:rsidR="00C9787A" w:rsidRPr="00F15CF1">
        <w:rPr>
          <w:sz w:val="22"/>
          <w:szCs w:val="22"/>
        </w:rPr>
        <w:t>punkte</w:t>
      </w:r>
      <w:r w:rsidR="00DA07B5" w:rsidRPr="00F15CF1">
        <w:rPr>
          <w:rStyle w:val="Funotenzeichen"/>
          <w:rFonts w:cs="Arial"/>
          <w:sz w:val="22"/>
          <w:szCs w:val="22"/>
        </w:rPr>
        <w:footnoteReference w:id="4"/>
      </w:r>
      <w:r w:rsidR="00DA07B5" w:rsidRPr="00F15CF1">
        <w:rPr>
          <w:sz w:val="22"/>
          <w:szCs w:val="22"/>
        </w:rPr>
        <w:t xml:space="preserve"> </w:t>
      </w:r>
    </w:p>
    <w:p w14:paraId="753F2F16" w14:textId="299BD9F7" w:rsidR="00FD0F2F" w:rsidRPr="00F15CF1" w:rsidRDefault="00013965" w:rsidP="00631A86">
      <w:pPr>
        <w:pStyle w:val="AufzhlungAbsatz2"/>
        <w:numPr>
          <w:ilvl w:val="0"/>
          <w:numId w:val="27"/>
        </w:numPr>
        <w:tabs>
          <w:tab w:val="left" w:pos="993"/>
        </w:tabs>
        <w:ind w:left="993" w:hanging="426"/>
        <w:rPr>
          <w:rFonts w:cs="Arial"/>
          <w:sz w:val="22"/>
          <w:szCs w:val="22"/>
        </w:rPr>
      </w:pPr>
      <w:bookmarkStart w:id="99" w:name="_Ref385424987"/>
      <w:r w:rsidRPr="00F15CF1">
        <w:rPr>
          <w:rFonts w:cs="Arial"/>
          <w:sz w:val="22"/>
          <w:szCs w:val="22"/>
        </w:rPr>
        <w:t xml:space="preserve">Anlage </w:t>
      </w:r>
      <w:r w:rsidR="001978D2" w:rsidRPr="00F15CF1">
        <w:rPr>
          <w:rFonts w:cs="Arial"/>
          <w:sz w:val="22"/>
          <w:szCs w:val="22"/>
        </w:rPr>
        <w:t>5</w:t>
      </w:r>
      <w:r w:rsidRPr="00F15CF1">
        <w:rPr>
          <w:rFonts w:cs="Arial"/>
          <w:sz w:val="22"/>
          <w:szCs w:val="22"/>
        </w:rPr>
        <w:t xml:space="preserve">: </w:t>
      </w:r>
      <w:r w:rsidRPr="00F15CF1">
        <w:rPr>
          <w:rFonts w:cs="Arial"/>
          <w:sz w:val="22"/>
          <w:szCs w:val="22"/>
        </w:rPr>
        <w:tab/>
      </w:r>
      <w:r w:rsidR="00100AE8" w:rsidRPr="00F15CF1">
        <w:rPr>
          <w:rFonts w:cs="Arial"/>
          <w:sz w:val="22"/>
          <w:szCs w:val="22"/>
        </w:rPr>
        <w:t xml:space="preserve">Verbindliches </w:t>
      </w:r>
      <w:proofErr w:type="spellStart"/>
      <w:r w:rsidR="00100AE8" w:rsidRPr="00F15CF1">
        <w:rPr>
          <w:rFonts w:cs="Arial"/>
          <w:sz w:val="22"/>
          <w:szCs w:val="22"/>
        </w:rPr>
        <w:t>bezuschlagtes</w:t>
      </w:r>
      <w:proofErr w:type="spellEnd"/>
      <w:r w:rsidR="00100AE8" w:rsidRPr="00F15CF1">
        <w:rPr>
          <w:rFonts w:cs="Arial"/>
          <w:sz w:val="22"/>
          <w:szCs w:val="22"/>
        </w:rPr>
        <w:t xml:space="preserve"> </w:t>
      </w:r>
      <w:r w:rsidRPr="00F15CF1">
        <w:rPr>
          <w:rFonts w:cs="Arial"/>
          <w:sz w:val="22"/>
          <w:szCs w:val="22"/>
        </w:rPr>
        <w:t>Angebot</w:t>
      </w:r>
      <w:r w:rsidR="00164483" w:rsidRPr="00F15CF1">
        <w:rPr>
          <w:rFonts w:cs="Arial"/>
          <w:sz w:val="22"/>
          <w:szCs w:val="22"/>
        </w:rPr>
        <w:t xml:space="preserve"> des TKU</w:t>
      </w:r>
      <w:r w:rsidRPr="00F15CF1">
        <w:rPr>
          <w:rFonts w:cs="Arial"/>
          <w:sz w:val="22"/>
          <w:szCs w:val="22"/>
        </w:rPr>
        <w:t xml:space="preserve"> </w:t>
      </w:r>
      <w:r w:rsidR="0010620B" w:rsidRPr="00F15CF1">
        <w:rPr>
          <w:rFonts w:cs="Arial"/>
          <w:sz w:val="22"/>
          <w:szCs w:val="22"/>
        </w:rPr>
        <w:t xml:space="preserve">vom </w:t>
      </w:r>
      <w:r w:rsidR="0010620B" w:rsidRPr="00F15CF1">
        <w:rPr>
          <w:rFonts w:cs="Arial"/>
          <w:b/>
          <w:sz w:val="22"/>
          <w:szCs w:val="22"/>
        </w:rPr>
        <w:t>[</w:t>
      </w:r>
      <w:r w:rsidR="007A635D" w:rsidRPr="008D7880">
        <w:rPr>
          <w:rFonts w:cs="Arial"/>
          <w:b/>
          <w:sz w:val="22"/>
          <w:szCs w:val="22"/>
          <w:highlight w:val="yellow"/>
        </w:rPr>
        <w:t>Datum</w:t>
      </w:r>
      <w:r w:rsidR="00543B28" w:rsidRPr="008D7880">
        <w:rPr>
          <w:rFonts w:cs="Arial"/>
          <w:b/>
          <w:sz w:val="22"/>
          <w:szCs w:val="22"/>
          <w:highlight w:val="yellow"/>
        </w:rPr>
        <w:t xml:space="preserve"> des Angebots</w:t>
      </w:r>
      <w:r w:rsidR="0010620B" w:rsidRPr="00F15CF1">
        <w:rPr>
          <w:rFonts w:cs="Arial"/>
          <w:b/>
          <w:sz w:val="22"/>
          <w:szCs w:val="22"/>
        </w:rPr>
        <w:t>]</w:t>
      </w:r>
      <w:r w:rsidR="00437BA1" w:rsidRPr="00F15CF1">
        <w:rPr>
          <w:rFonts w:cs="Arial"/>
          <w:sz w:val="22"/>
          <w:szCs w:val="22"/>
        </w:rPr>
        <w:t xml:space="preserve"> (im Folgenden das „</w:t>
      </w:r>
      <w:r w:rsidR="00437BA1" w:rsidRPr="00F15CF1">
        <w:rPr>
          <w:rFonts w:cs="Arial"/>
          <w:b/>
          <w:sz w:val="22"/>
          <w:szCs w:val="22"/>
        </w:rPr>
        <w:t>Angebot</w:t>
      </w:r>
      <w:r w:rsidR="00437BA1" w:rsidRPr="00F15CF1">
        <w:rPr>
          <w:rFonts w:cs="Arial"/>
          <w:sz w:val="22"/>
          <w:szCs w:val="22"/>
        </w:rPr>
        <w:t>“)</w:t>
      </w:r>
      <w:r w:rsidR="00FD0F2F" w:rsidRPr="00F15CF1">
        <w:rPr>
          <w:rFonts w:cs="Arial"/>
          <w:sz w:val="22"/>
          <w:szCs w:val="22"/>
        </w:rPr>
        <w:t>;</w:t>
      </w:r>
    </w:p>
    <w:p w14:paraId="13FE6065" w14:textId="05C6A150" w:rsidR="00E351AA" w:rsidRPr="000C24F4" w:rsidRDefault="00F83CF8" w:rsidP="00A55BC8">
      <w:pPr>
        <w:pStyle w:val="Absatz1"/>
        <w:numPr>
          <w:ilvl w:val="0"/>
          <w:numId w:val="0"/>
        </w:numPr>
        <w:tabs>
          <w:tab w:val="num" w:pos="567"/>
        </w:tabs>
        <w:ind w:left="567" w:hanging="567"/>
        <w:rPr>
          <w:rFonts w:cs="Arial"/>
          <w:sz w:val="22"/>
          <w:szCs w:val="22"/>
        </w:rPr>
      </w:pPr>
      <w:bookmarkStart w:id="100" w:name="_Ref419721172"/>
      <w:bookmarkStart w:id="101" w:name="_Ref424232653"/>
      <w:bookmarkEnd w:id="99"/>
      <w:r>
        <w:rPr>
          <w:rFonts w:cs="Arial"/>
          <w:sz w:val="22"/>
          <w:szCs w:val="22"/>
        </w:rPr>
        <w:t xml:space="preserve">Für die Anlagen genügt Textform. </w:t>
      </w:r>
    </w:p>
    <w:p w14:paraId="20C4D0D8" w14:textId="77777777" w:rsidR="003B57A2" w:rsidRPr="000C24F4" w:rsidRDefault="00A968C2" w:rsidP="00A55BC8">
      <w:pPr>
        <w:pStyle w:val="berschrift1"/>
        <w:tabs>
          <w:tab w:val="clear" w:pos="993"/>
          <w:tab w:val="num" w:pos="567"/>
          <w:tab w:val="num" w:pos="709"/>
          <w:tab w:val="num" w:pos="1415"/>
        </w:tabs>
        <w:spacing w:after="360"/>
        <w:ind w:left="567" w:hanging="567"/>
        <w:rPr>
          <w:sz w:val="22"/>
          <w:szCs w:val="22"/>
        </w:rPr>
      </w:pPr>
      <w:bookmarkStart w:id="102" w:name="_Ref21614040"/>
      <w:bookmarkStart w:id="103" w:name="_Ref21614567"/>
      <w:bookmarkStart w:id="104" w:name="_Ref21621757"/>
      <w:bookmarkStart w:id="105" w:name="_Toc39690763"/>
      <w:bookmarkStart w:id="106" w:name="_Ref43982405"/>
      <w:bookmarkStart w:id="107" w:name="_Ref43983076"/>
      <w:bookmarkStart w:id="108" w:name="_Ref43983122"/>
      <w:bookmarkStart w:id="109" w:name="_Ref106647428"/>
      <w:bookmarkStart w:id="110" w:name="_Toc187050075"/>
      <w:r w:rsidRPr="000C24F4">
        <w:rPr>
          <w:sz w:val="22"/>
          <w:szCs w:val="22"/>
        </w:rPr>
        <w:t>P</w:t>
      </w:r>
      <w:r w:rsidR="003B57A2" w:rsidRPr="000C24F4">
        <w:rPr>
          <w:sz w:val="22"/>
          <w:szCs w:val="22"/>
        </w:rPr>
        <w:t xml:space="preserve">flichten </w:t>
      </w:r>
      <w:r w:rsidR="004F3101" w:rsidRPr="000C24F4">
        <w:rPr>
          <w:sz w:val="22"/>
          <w:szCs w:val="22"/>
        </w:rPr>
        <w:t xml:space="preserve">der </w:t>
      </w:r>
      <w:bookmarkEnd w:id="102"/>
      <w:bookmarkEnd w:id="103"/>
      <w:bookmarkEnd w:id="104"/>
      <w:r w:rsidR="002A78CB">
        <w:rPr>
          <w:sz w:val="22"/>
          <w:szCs w:val="22"/>
        </w:rPr>
        <w:t>Gebietskörperschaft</w:t>
      </w:r>
      <w:bookmarkEnd w:id="105"/>
      <w:bookmarkEnd w:id="106"/>
      <w:bookmarkEnd w:id="107"/>
      <w:bookmarkEnd w:id="108"/>
      <w:bookmarkEnd w:id="109"/>
      <w:bookmarkEnd w:id="110"/>
      <w:r w:rsidR="003B57A2" w:rsidRPr="000C24F4">
        <w:rPr>
          <w:sz w:val="22"/>
          <w:szCs w:val="22"/>
        </w:rPr>
        <w:t xml:space="preserve"> </w:t>
      </w:r>
    </w:p>
    <w:p w14:paraId="398CB341" w14:textId="006A6D36" w:rsidR="0048240A" w:rsidRDefault="004F3101" w:rsidP="00F15CF1">
      <w:pPr>
        <w:pStyle w:val="Absatz1"/>
        <w:tabs>
          <w:tab w:val="num" w:pos="567"/>
        </w:tabs>
        <w:ind w:left="567" w:hanging="567"/>
        <w:rPr>
          <w:rFonts w:cs="Arial"/>
          <w:sz w:val="22"/>
          <w:szCs w:val="22"/>
        </w:rPr>
      </w:pPr>
      <w:bookmarkStart w:id="111" w:name="_Ref472144712"/>
      <w:bookmarkStart w:id="112" w:name="_Ref471225631"/>
      <w:bookmarkStart w:id="113" w:name="_Ref38619733"/>
      <w:r w:rsidRPr="000C24F4">
        <w:rPr>
          <w:rFonts w:cs="Arial"/>
          <w:sz w:val="22"/>
          <w:szCs w:val="22"/>
        </w:rPr>
        <w:t xml:space="preserve">Die </w:t>
      </w:r>
      <w:r w:rsidR="002A78CB">
        <w:rPr>
          <w:rFonts w:cs="Arial"/>
          <w:sz w:val="22"/>
          <w:szCs w:val="22"/>
        </w:rPr>
        <w:t>Gebietskörperschaft</w:t>
      </w:r>
      <w:r w:rsidR="003B57A2" w:rsidRPr="000C24F4">
        <w:rPr>
          <w:rFonts w:cs="Arial"/>
          <w:sz w:val="22"/>
          <w:szCs w:val="22"/>
        </w:rPr>
        <w:t xml:space="preserve"> verpflichtet sich, dem </w:t>
      </w:r>
      <w:r w:rsidR="00643638" w:rsidRPr="000C24F4">
        <w:rPr>
          <w:rFonts w:cs="Arial"/>
          <w:sz w:val="22"/>
          <w:szCs w:val="22"/>
        </w:rPr>
        <w:t>TKU</w:t>
      </w:r>
      <w:r w:rsidR="003B57A2" w:rsidRPr="000C24F4">
        <w:rPr>
          <w:rFonts w:cs="Arial"/>
          <w:sz w:val="22"/>
          <w:szCs w:val="22"/>
        </w:rPr>
        <w:t xml:space="preserve"> </w:t>
      </w:r>
      <w:r w:rsidR="00D62839">
        <w:rPr>
          <w:rFonts w:cs="Arial"/>
          <w:sz w:val="22"/>
          <w:szCs w:val="22"/>
        </w:rPr>
        <w:t>die bereitgestellten Mittel</w:t>
      </w:r>
      <w:r w:rsidR="003E627B">
        <w:rPr>
          <w:rFonts w:cs="Arial"/>
          <w:sz w:val="22"/>
          <w:szCs w:val="22"/>
        </w:rPr>
        <w:t xml:space="preserve"> </w:t>
      </w:r>
      <w:r w:rsidR="0015782E">
        <w:rPr>
          <w:rFonts w:cs="Arial"/>
          <w:sz w:val="22"/>
          <w:szCs w:val="22"/>
        </w:rPr>
        <w:t xml:space="preserve">zur Deckung der </w:t>
      </w:r>
      <w:r w:rsidR="007A0BA5" w:rsidRPr="000C24F4">
        <w:rPr>
          <w:rFonts w:cs="Arial"/>
          <w:sz w:val="22"/>
          <w:szCs w:val="22"/>
        </w:rPr>
        <w:t xml:space="preserve">im </w:t>
      </w:r>
      <w:r w:rsidR="00A94539">
        <w:rPr>
          <w:rFonts w:cs="Arial"/>
          <w:sz w:val="22"/>
          <w:szCs w:val="22"/>
        </w:rPr>
        <w:t>Auswahlverfahren</w:t>
      </w:r>
      <w:r w:rsidR="007A0BA5" w:rsidRPr="000C24F4">
        <w:rPr>
          <w:rFonts w:cs="Arial"/>
          <w:sz w:val="22"/>
          <w:szCs w:val="22"/>
        </w:rPr>
        <w:t xml:space="preserve"> festgestellte</w:t>
      </w:r>
      <w:r w:rsidR="0015782E">
        <w:rPr>
          <w:rFonts w:cs="Arial"/>
          <w:sz w:val="22"/>
          <w:szCs w:val="22"/>
        </w:rPr>
        <w:t>n</w:t>
      </w:r>
      <w:r w:rsidR="007A0BA5" w:rsidRPr="000C24F4">
        <w:rPr>
          <w:rFonts w:cs="Arial"/>
          <w:sz w:val="22"/>
          <w:szCs w:val="22"/>
        </w:rPr>
        <w:t xml:space="preserve"> Wirtschaftlichkeitslücke </w:t>
      </w:r>
      <w:r w:rsidR="003B57A2" w:rsidRPr="000C24F4">
        <w:rPr>
          <w:rFonts w:cs="Arial"/>
          <w:sz w:val="22"/>
          <w:szCs w:val="22"/>
        </w:rPr>
        <w:t xml:space="preserve">in Höhe von </w:t>
      </w:r>
      <w:r w:rsidR="002B28EE">
        <w:rPr>
          <w:rFonts w:cs="Arial"/>
          <w:sz w:val="22"/>
          <w:szCs w:val="22"/>
        </w:rPr>
        <w:t xml:space="preserve">maximal </w:t>
      </w:r>
      <w:r w:rsidR="003B57A2" w:rsidRPr="000C24F4">
        <w:rPr>
          <w:rFonts w:cs="Arial"/>
          <w:sz w:val="22"/>
          <w:szCs w:val="22"/>
        </w:rPr>
        <w:t>EUR </w:t>
      </w:r>
      <w:r w:rsidR="003B57A2" w:rsidRPr="007D5559">
        <w:rPr>
          <w:rFonts w:cs="Arial"/>
          <w:b/>
          <w:sz w:val="22"/>
          <w:szCs w:val="22"/>
        </w:rPr>
        <w:t>[</w:t>
      </w:r>
      <w:r w:rsidR="00F01C42" w:rsidRPr="007D5559">
        <w:rPr>
          <w:rFonts w:cs="Arial"/>
          <w:b/>
          <w:sz w:val="22"/>
          <w:szCs w:val="22"/>
          <w:highlight w:val="yellow"/>
        </w:rPr>
        <w:t>XX</w:t>
      </w:r>
      <w:r w:rsidR="003B57A2" w:rsidRPr="007D5559">
        <w:rPr>
          <w:rFonts w:cs="Arial"/>
          <w:b/>
          <w:sz w:val="22"/>
          <w:szCs w:val="22"/>
        </w:rPr>
        <w:t>]</w:t>
      </w:r>
      <w:r w:rsidR="003D1A95">
        <w:rPr>
          <w:rFonts w:cs="Arial"/>
          <w:sz w:val="22"/>
          <w:szCs w:val="22"/>
        </w:rPr>
        <w:t xml:space="preserve"> (in Worten: </w:t>
      </w:r>
      <w:r w:rsidR="003D1A95" w:rsidRPr="007D5559">
        <w:rPr>
          <w:rFonts w:cs="Arial"/>
          <w:b/>
          <w:sz w:val="22"/>
          <w:szCs w:val="22"/>
          <w:highlight w:val="yellow"/>
        </w:rPr>
        <w:t>[</w:t>
      </w:r>
      <w:r w:rsidR="00D82EA7" w:rsidRPr="007D5559">
        <w:rPr>
          <w:rFonts w:cs="Arial"/>
          <w:b/>
          <w:sz w:val="22"/>
          <w:szCs w:val="22"/>
          <w:highlight w:val="yellow"/>
        </w:rPr>
        <w:t>XX</w:t>
      </w:r>
      <w:r w:rsidR="003D1A95" w:rsidRPr="007D5559">
        <w:rPr>
          <w:rFonts w:cs="Arial"/>
          <w:b/>
          <w:sz w:val="22"/>
          <w:szCs w:val="22"/>
          <w:highlight w:val="yellow"/>
        </w:rPr>
        <w:t>]</w:t>
      </w:r>
      <w:r w:rsidR="003D1A95">
        <w:rPr>
          <w:rFonts w:cs="Arial"/>
          <w:sz w:val="22"/>
          <w:szCs w:val="22"/>
        </w:rPr>
        <w:t xml:space="preserve"> Euro)</w:t>
      </w:r>
      <w:r w:rsidR="003B57A2" w:rsidRPr="000C24F4">
        <w:rPr>
          <w:rFonts w:cs="Arial"/>
          <w:sz w:val="22"/>
          <w:szCs w:val="22"/>
        </w:rPr>
        <w:t xml:space="preserve"> </w:t>
      </w:r>
      <w:r w:rsidR="00D421E1">
        <w:rPr>
          <w:rFonts w:cs="Arial"/>
          <w:sz w:val="22"/>
          <w:szCs w:val="22"/>
        </w:rPr>
        <w:t xml:space="preserve">vorbehaltlich etwaiger Reduzierungen der Wirtschaftlichkeitslücke </w:t>
      </w:r>
      <w:r w:rsidR="003B57A2" w:rsidRPr="000C24F4">
        <w:rPr>
          <w:rFonts w:cs="Arial"/>
          <w:sz w:val="22"/>
          <w:szCs w:val="22"/>
        </w:rPr>
        <w:t>zum Zwecke der</w:t>
      </w:r>
      <w:r w:rsidR="007E0F36" w:rsidRPr="000C24F4">
        <w:rPr>
          <w:rFonts w:cs="Arial"/>
          <w:sz w:val="22"/>
          <w:szCs w:val="22"/>
        </w:rPr>
        <w:t xml:space="preserve"> Planung,</w:t>
      </w:r>
      <w:r w:rsidR="003B57A2" w:rsidRPr="000C24F4">
        <w:rPr>
          <w:rFonts w:cs="Arial"/>
          <w:sz w:val="22"/>
          <w:szCs w:val="22"/>
        </w:rPr>
        <w:t xml:space="preserve"> Errichtung und des Betriebs </w:t>
      </w:r>
      <w:r w:rsidR="00847034" w:rsidRPr="000C24F4">
        <w:rPr>
          <w:rFonts w:cs="Arial"/>
          <w:sz w:val="22"/>
          <w:szCs w:val="22"/>
        </w:rPr>
        <w:t>eine</w:t>
      </w:r>
      <w:r w:rsidR="00847034">
        <w:rPr>
          <w:rFonts w:cs="Arial"/>
          <w:sz w:val="22"/>
          <w:szCs w:val="22"/>
        </w:rPr>
        <w:t>s</w:t>
      </w:r>
      <w:r w:rsidR="00847034" w:rsidRPr="000C24F4">
        <w:rPr>
          <w:rFonts w:cs="Arial"/>
          <w:sz w:val="22"/>
          <w:szCs w:val="22"/>
        </w:rPr>
        <w:t xml:space="preserve"> </w:t>
      </w:r>
      <w:r w:rsidR="00B114CD">
        <w:rPr>
          <w:rFonts w:cs="Arial"/>
          <w:sz w:val="22"/>
          <w:szCs w:val="22"/>
        </w:rPr>
        <w:t xml:space="preserve">gigabitfähigen </w:t>
      </w:r>
      <w:r w:rsidR="00847034">
        <w:rPr>
          <w:rFonts w:cs="Arial"/>
          <w:sz w:val="22"/>
          <w:szCs w:val="22"/>
        </w:rPr>
        <w:t>Netzes</w:t>
      </w:r>
      <w:r w:rsidR="00847034" w:rsidRPr="000C24F4">
        <w:rPr>
          <w:rFonts w:cs="Arial"/>
          <w:sz w:val="22"/>
          <w:szCs w:val="22"/>
        </w:rPr>
        <w:t xml:space="preserve"> </w:t>
      </w:r>
      <w:r w:rsidR="003E627B">
        <w:rPr>
          <w:rFonts w:cs="Arial"/>
          <w:sz w:val="22"/>
          <w:szCs w:val="22"/>
        </w:rPr>
        <w:t>nach Maßgabe dieses Vertrages, insbesondere auch seiner Rechtsgrundlagen (</w:t>
      </w:r>
      <w:r w:rsidR="003E627B" w:rsidRPr="003E627B">
        <w:rPr>
          <w:rFonts w:cs="Arial"/>
          <w:b/>
          <w:sz w:val="22"/>
          <w:szCs w:val="22"/>
        </w:rPr>
        <w:t>Anlage 1</w:t>
      </w:r>
      <w:r w:rsidR="003E627B">
        <w:rPr>
          <w:rFonts w:cs="Arial"/>
          <w:sz w:val="22"/>
          <w:szCs w:val="22"/>
        </w:rPr>
        <w:t>)</w:t>
      </w:r>
      <w:r w:rsidR="00470C4F">
        <w:rPr>
          <w:rFonts w:cs="Arial"/>
          <w:sz w:val="22"/>
          <w:szCs w:val="22"/>
        </w:rPr>
        <w:t>,</w:t>
      </w:r>
      <w:r w:rsidR="003E627B">
        <w:rPr>
          <w:rFonts w:cs="Arial"/>
          <w:sz w:val="22"/>
          <w:szCs w:val="22"/>
        </w:rPr>
        <w:t xml:space="preserve"> zu zahlen</w:t>
      </w:r>
      <w:r w:rsidR="003B57A2" w:rsidRPr="000C24F4">
        <w:rPr>
          <w:rFonts w:cs="Arial"/>
          <w:sz w:val="22"/>
          <w:szCs w:val="22"/>
        </w:rPr>
        <w:t>.</w:t>
      </w:r>
      <w:bookmarkEnd w:id="111"/>
      <w:bookmarkEnd w:id="112"/>
      <w:bookmarkEnd w:id="113"/>
    </w:p>
    <w:p w14:paraId="65C594B6" w14:textId="42584C6A" w:rsidR="0090313A" w:rsidRPr="00545AC8" w:rsidRDefault="00D90837" w:rsidP="00F15CF1">
      <w:pPr>
        <w:pStyle w:val="Absatz1"/>
        <w:tabs>
          <w:tab w:val="left" w:pos="567"/>
        </w:tabs>
        <w:ind w:left="567" w:hanging="567"/>
        <w:rPr>
          <w:rFonts w:cs="Arial"/>
          <w:sz w:val="22"/>
          <w:szCs w:val="22"/>
        </w:rPr>
      </w:pPr>
      <w:bookmarkStart w:id="114" w:name="_Ref43982525"/>
      <w:bookmarkStart w:id="115" w:name="_Ref106647514"/>
      <w:commentRangeStart w:id="116"/>
      <w:r w:rsidRPr="002A127E">
        <w:rPr>
          <w:sz w:val="22"/>
          <w:szCs w:val="22"/>
        </w:rPr>
        <w:t>Soweit</w:t>
      </w:r>
      <w:r w:rsidR="0048240A" w:rsidRPr="002A127E">
        <w:rPr>
          <w:sz w:val="22"/>
          <w:szCs w:val="22"/>
        </w:rPr>
        <w:t xml:space="preserve"> </w:t>
      </w:r>
      <w:commentRangeEnd w:id="116"/>
      <w:r w:rsidR="005A5B2A">
        <w:rPr>
          <w:rStyle w:val="Kommentarzeichen"/>
          <w:rFonts w:eastAsia="Times New Roman"/>
        </w:rPr>
        <w:commentReference w:id="116"/>
      </w:r>
      <w:r w:rsidR="0048240A" w:rsidRPr="002A127E">
        <w:rPr>
          <w:sz w:val="22"/>
          <w:szCs w:val="22"/>
        </w:rPr>
        <w:t xml:space="preserve">nach </w:t>
      </w:r>
      <w:r w:rsidRPr="002A127E">
        <w:rPr>
          <w:sz w:val="22"/>
          <w:szCs w:val="22"/>
        </w:rPr>
        <w:t xml:space="preserve">Zuschlag </w:t>
      </w:r>
      <w:r w:rsidR="002A127E" w:rsidRPr="002A127E">
        <w:rPr>
          <w:sz w:val="22"/>
          <w:szCs w:val="22"/>
        </w:rPr>
        <w:t xml:space="preserve">unter Berücksichtigung vergaberechtlicher Grundsätze </w:t>
      </w:r>
      <w:r w:rsidRPr="002A127E">
        <w:rPr>
          <w:sz w:val="22"/>
          <w:szCs w:val="22"/>
        </w:rPr>
        <w:t xml:space="preserve">weitere unterversorgte Adressen </w:t>
      </w:r>
      <w:r w:rsidR="00760C03">
        <w:rPr>
          <w:sz w:val="22"/>
          <w:szCs w:val="22"/>
        </w:rPr>
        <w:t>in der</w:t>
      </w:r>
      <w:r w:rsidR="00597F7B" w:rsidRPr="002A127E">
        <w:rPr>
          <w:sz w:val="22"/>
          <w:szCs w:val="22"/>
        </w:rPr>
        <w:t xml:space="preserve"> Gebietskörperschaft über einen Nachtrag </w:t>
      </w:r>
      <w:r w:rsidRPr="002A127E">
        <w:rPr>
          <w:sz w:val="22"/>
          <w:szCs w:val="22"/>
        </w:rPr>
        <w:t>hinzugenommen werden</w:t>
      </w:r>
      <w:r w:rsidR="005318F1">
        <w:rPr>
          <w:sz w:val="22"/>
          <w:szCs w:val="22"/>
        </w:rPr>
        <w:t xml:space="preserve"> sollen</w:t>
      </w:r>
      <w:r w:rsidRPr="002A127E">
        <w:rPr>
          <w:sz w:val="22"/>
          <w:szCs w:val="22"/>
        </w:rPr>
        <w:t>, die zum Zeitpunkt des Zuschlags nicht Bestandteil der georeferenzierten Adressliste (</w:t>
      </w:r>
      <w:r w:rsidRPr="0023196D">
        <w:rPr>
          <w:b/>
          <w:sz w:val="22"/>
          <w:szCs w:val="22"/>
        </w:rPr>
        <w:t xml:space="preserve">Anlage </w:t>
      </w:r>
      <w:r w:rsidR="00231FFF">
        <w:rPr>
          <w:b/>
          <w:sz w:val="22"/>
          <w:szCs w:val="22"/>
        </w:rPr>
        <w:t>4</w:t>
      </w:r>
      <w:r w:rsidRPr="0023196D">
        <w:rPr>
          <w:sz w:val="22"/>
          <w:szCs w:val="22"/>
        </w:rPr>
        <w:t xml:space="preserve">) </w:t>
      </w:r>
      <w:r w:rsidR="00B9338B">
        <w:rPr>
          <w:sz w:val="22"/>
          <w:szCs w:val="22"/>
        </w:rPr>
        <w:t>waren</w:t>
      </w:r>
      <w:r w:rsidR="00597F7B" w:rsidRPr="002A127E">
        <w:rPr>
          <w:sz w:val="22"/>
          <w:szCs w:val="22"/>
        </w:rPr>
        <w:t xml:space="preserve">, und sich hierdurch die festgestellte Wirtschaftlichkeitslücke gemäß § </w:t>
      </w:r>
      <w:r w:rsidR="00E10975">
        <w:rPr>
          <w:szCs w:val="22"/>
        </w:rPr>
        <w:fldChar w:fldCharType="begin"/>
      </w:r>
      <w:r w:rsidR="00E10975">
        <w:rPr>
          <w:sz w:val="22"/>
          <w:szCs w:val="22"/>
        </w:rPr>
        <w:instrText xml:space="preserve"> REF _Ref472144712 \r \h </w:instrText>
      </w:r>
      <w:r w:rsidR="00E10975">
        <w:rPr>
          <w:szCs w:val="22"/>
        </w:rPr>
      </w:r>
      <w:r w:rsidR="00E10975">
        <w:rPr>
          <w:szCs w:val="22"/>
        </w:rPr>
        <w:fldChar w:fldCharType="separate"/>
      </w:r>
      <w:r w:rsidR="009859E0">
        <w:rPr>
          <w:sz w:val="22"/>
          <w:szCs w:val="22"/>
        </w:rPr>
        <w:t>3.1</w:t>
      </w:r>
      <w:r w:rsidR="00E10975">
        <w:rPr>
          <w:szCs w:val="22"/>
        </w:rPr>
        <w:fldChar w:fldCharType="end"/>
      </w:r>
      <w:r w:rsidR="002A127E" w:rsidRPr="002A127E">
        <w:rPr>
          <w:sz w:val="22"/>
          <w:szCs w:val="22"/>
        </w:rPr>
        <w:t xml:space="preserve"> erhöht</w:t>
      </w:r>
      <w:r w:rsidR="00597F7B" w:rsidRPr="002A127E">
        <w:rPr>
          <w:sz w:val="22"/>
          <w:szCs w:val="22"/>
        </w:rPr>
        <w:t xml:space="preserve">, ist beabsichtigt, </w:t>
      </w:r>
      <w:r w:rsidR="002A127E" w:rsidRPr="002A127E">
        <w:rPr>
          <w:sz w:val="22"/>
          <w:szCs w:val="22"/>
        </w:rPr>
        <w:t xml:space="preserve">hierfür den im </w:t>
      </w:r>
      <w:r w:rsidR="002A127E" w:rsidRPr="002A127E">
        <w:rPr>
          <w:sz w:val="22"/>
          <w:szCs w:val="22"/>
        </w:rPr>
        <w:lastRenderedPageBreak/>
        <w:t>Zuwendungsbescheid (</w:t>
      </w:r>
      <w:r w:rsidR="002A127E" w:rsidRPr="002A127E">
        <w:rPr>
          <w:b/>
          <w:sz w:val="22"/>
          <w:szCs w:val="22"/>
        </w:rPr>
        <w:t>Anlage 1</w:t>
      </w:r>
      <w:r w:rsidR="002A127E" w:rsidRPr="002A127E">
        <w:rPr>
          <w:sz w:val="22"/>
          <w:szCs w:val="22"/>
        </w:rPr>
        <w:t xml:space="preserve">) genannten Absicherungsbetrag für zusätzlich auszubauende Adressen </w:t>
      </w:r>
      <w:r w:rsidR="005318F1">
        <w:rPr>
          <w:sz w:val="22"/>
          <w:szCs w:val="22"/>
        </w:rPr>
        <w:t xml:space="preserve">als zusätzlichen Maximalbetrag </w:t>
      </w:r>
      <w:r w:rsidR="002A127E" w:rsidRPr="002A127E">
        <w:rPr>
          <w:sz w:val="22"/>
          <w:szCs w:val="22"/>
        </w:rPr>
        <w:t>zu verwenden</w:t>
      </w:r>
      <w:r w:rsidR="000235A8">
        <w:rPr>
          <w:sz w:val="22"/>
          <w:szCs w:val="22"/>
        </w:rPr>
        <w:t xml:space="preserve"> (vgl. das Verfahren nach §</w:t>
      </w:r>
      <w:r w:rsidR="00E10975">
        <w:rPr>
          <w:sz w:val="22"/>
          <w:szCs w:val="22"/>
        </w:rPr>
        <w:t xml:space="preserve"> </w:t>
      </w:r>
      <w:r w:rsidR="008F7EB8">
        <w:rPr>
          <w:sz w:val="22"/>
          <w:szCs w:val="22"/>
        </w:rPr>
        <w:fldChar w:fldCharType="begin"/>
      </w:r>
      <w:r w:rsidR="008F7EB8">
        <w:rPr>
          <w:sz w:val="22"/>
          <w:szCs w:val="22"/>
        </w:rPr>
        <w:instrText xml:space="preserve"> REF _Ref106647361 \r \h </w:instrText>
      </w:r>
      <w:r w:rsidR="008F7EB8">
        <w:rPr>
          <w:sz w:val="22"/>
          <w:szCs w:val="22"/>
        </w:rPr>
      </w:r>
      <w:r w:rsidR="008F7EB8">
        <w:rPr>
          <w:sz w:val="22"/>
          <w:szCs w:val="22"/>
        </w:rPr>
        <w:fldChar w:fldCharType="separate"/>
      </w:r>
      <w:r w:rsidR="009859E0">
        <w:rPr>
          <w:sz w:val="22"/>
          <w:szCs w:val="22"/>
        </w:rPr>
        <w:t>5.4</w:t>
      </w:r>
      <w:r w:rsidR="008F7EB8">
        <w:rPr>
          <w:sz w:val="22"/>
          <w:szCs w:val="22"/>
        </w:rPr>
        <w:fldChar w:fldCharType="end"/>
      </w:r>
      <w:r w:rsidR="000235A8">
        <w:rPr>
          <w:sz w:val="22"/>
          <w:szCs w:val="22"/>
        </w:rPr>
        <w:t>)</w:t>
      </w:r>
      <w:r w:rsidR="002A127E" w:rsidRPr="002A127E">
        <w:rPr>
          <w:sz w:val="22"/>
          <w:szCs w:val="22"/>
        </w:rPr>
        <w:t>.</w:t>
      </w:r>
      <w:r w:rsidR="0090313A" w:rsidRPr="002A127E">
        <w:rPr>
          <w:sz w:val="22"/>
          <w:szCs w:val="22"/>
        </w:rPr>
        <w:t xml:space="preserve"> Der Absicherungsbetrag beträgt </w:t>
      </w:r>
      <w:r w:rsidR="00D876F8" w:rsidRPr="002A127E">
        <w:rPr>
          <w:sz w:val="22"/>
          <w:szCs w:val="22"/>
        </w:rPr>
        <w:t xml:space="preserve">maximal </w:t>
      </w:r>
      <w:r w:rsidR="001E0EA5">
        <w:rPr>
          <w:sz w:val="22"/>
          <w:szCs w:val="22"/>
        </w:rPr>
        <w:t>5 %</w:t>
      </w:r>
      <w:r w:rsidR="00CA0017" w:rsidRPr="002A127E">
        <w:rPr>
          <w:sz w:val="22"/>
          <w:szCs w:val="22"/>
        </w:rPr>
        <w:t xml:space="preserve"> </w:t>
      </w:r>
      <w:r w:rsidR="0090313A" w:rsidRPr="002A127E">
        <w:rPr>
          <w:sz w:val="22"/>
          <w:szCs w:val="22"/>
        </w:rPr>
        <w:t>der Wirtschaftlichkeitslücke.</w:t>
      </w:r>
      <w:bookmarkEnd w:id="114"/>
      <w:r w:rsidR="0090313A" w:rsidRPr="002A127E">
        <w:rPr>
          <w:sz w:val="22"/>
          <w:szCs w:val="22"/>
        </w:rPr>
        <w:t xml:space="preserve"> </w:t>
      </w:r>
      <w:r w:rsidR="00FD0F2F" w:rsidRPr="002A127E">
        <w:rPr>
          <w:sz w:val="22"/>
          <w:szCs w:val="22"/>
        </w:rPr>
        <w:t xml:space="preserve">Die Gebietskörperschaft </w:t>
      </w:r>
      <w:r w:rsidR="00EC3427">
        <w:rPr>
          <w:sz w:val="22"/>
          <w:szCs w:val="22"/>
        </w:rPr>
        <w:t xml:space="preserve">wird bei den </w:t>
      </w:r>
      <w:r w:rsidR="0061562B">
        <w:rPr>
          <w:sz w:val="22"/>
        </w:rPr>
        <w:t xml:space="preserve">Bewilligungsbehörden </w:t>
      </w:r>
      <w:r w:rsidR="00FD0F2F" w:rsidRPr="002A127E">
        <w:rPr>
          <w:sz w:val="22"/>
          <w:szCs w:val="22"/>
        </w:rPr>
        <w:t>in diesem Fall einen Antrag</w:t>
      </w:r>
      <w:r w:rsidR="005318F1">
        <w:rPr>
          <w:sz w:val="22"/>
          <w:szCs w:val="22"/>
        </w:rPr>
        <w:t xml:space="preserve"> </w:t>
      </w:r>
      <w:r w:rsidR="00FD0F2F" w:rsidRPr="002A127E">
        <w:rPr>
          <w:sz w:val="22"/>
          <w:szCs w:val="22"/>
        </w:rPr>
        <w:t xml:space="preserve">auf </w:t>
      </w:r>
      <w:r w:rsidR="002A127E" w:rsidRPr="002A127E">
        <w:rPr>
          <w:sz w:val="22"/>
          <w:szCs w:val="22"/>
        </w:rPr>
        <w:t>Fests</w:t>
      </w:r>
      <w:r w:rsidR="002A127E">
        <w:rPr>
          <w:sz w:val="22"/>
          <w:szCs w:val="22"/>
        </w:rPr>
        <w:t>t</w:t>
      </w:r>
      <w:r w:rsidR="002A127E" w:rsidRPr="002A127E">
        <w:rPr>
          <w:sz w:val="22"/>
          <w:szCs w:val="22"/>
        </w:rPr>
        <w:t xml:space="preserve">ellung der </w:t>
      </w:r>
      <w:r w:rsidR="002A127E">
        <w:rPr>
          <w:sz w:val="22"/>
          <w:szCs w:val="22"/>
        </w:rPr>
        <w:t>Förderfähigkeit der für die zusätzlich auszubauenden Adressen entstehenden weiteren Kosten</w:t>
      </w:r>
      <w:r w:rsidR="005318F1">
        <w:rPr>
          <w:sz w:val="22"/>
          <w:szCs w:val="22"/>
        </w:rPr>
        <w:t xml:space="preserve"> und</w:t>
      </w:r>
      <w:r w:rsidR="00E9721A">
        <w:rPr>
          <w:sz w:val="22"/>
          <w:szCs w:val="22"/>
        </w:rPr>
        <w:t xml:space="preserve"> </w:t>
      </w:r>
      <w:r w:rsidR="005318F1">
        <w:rPr>
          <w:sz w:val="22"/>
          <w:szCs w:val="22"/>
        </w:rPr>
        <w:t>Erhöhung de</w:t>
      </w:r>
      <w:r w:rsidR="00EC3427">
        <w:rPr>
          <w:sz w:val="22"/>
          <w:szCs w:val="22"/>
        </w:rPr>
        <w:t>s</w:t>
      </w:r>
      <w:r w:rsidR="005318F1">
        <w:rPr>
          <w:sz w:val="22"/>
          <w:szCs w:val="22"/>
        </w:rPr>
        <w:t xml:space="preserve"> Wirtschaftlichkeitslücke</w:t>
      </w:r>
      <w:r w:rsidR="00EC3427">
        <w:rPr>
          <w:sz w:val="22"/>
          <w:szCs w:val="22"/>
        </w:rPr>
        <w:t>nausgleichs</w:t>
      </w:r>
      <w:r w:rsidR="005318F1">
        <w:rPr>
          <w:sz w:val="22"/>
          <w:szCs w:val="22"/>
        </w:rPr>
        <w:t xml:space="preserve"> im Rahmen des Absicherungsbetrages</w:t>
      </w:r>
      <w:r w:rsidR="00EC3427">
        <w:rPr>
          <w:sz w:val="22"/>
          <w:szCs w:val="22"/>
        </w:rPr>
        <w:t xml:space="preserve"> stellen</w:t>
      </w:r>
      <w:r w:rsidR="008D40FF">
        <w:rPr>
          <w:sz w:val="22"/>
          <w:szCs w:val="22"/>
        </w:rPr>
        <w:t xml:space="preserve"> und bei positiver Bescheidung den Betrag gemäß vorstehendem § </w:t>
      </w:r>
      <w:r w:rsidR="00E10975">
        <w:rPr>
          <w:sz w:val="22"/>
          <w:szCs w:val="22"/>
        </w:rPr>
        <w:fldChar w:fldCharType="begin"/>
      </w:r>
      <w:r w:rsidR="00E10975">
        <w:rPr>
          <w:sz w:val="22"/>
          <w:szCs w:val="22"/>
        </w:rPr>
        <w:instrText xml:space="preserve"> REF _Ref472144712 \r \h </w:instrText>
      </w:r>
      <w:r w:rsidR="00E10975">
        <w:rPr>
          <w:sz w:val="22"/>
          <w:szCs w:val="22"/>
        </w:rPr>
      </w:r>
      <w:r w:rsidR="00E10975">
        <w:rPr>
          <w:sz w:val="22"/>
          <w:szCs w:val="22"/>
        </w:rPr>
        <w:fldChar w:fldCharType="separate"/>
      </w:r>
      <w:r w:rsidR="009859E0">
        <w:rPr>
          <w:sz w:val="22"/>
          <w:szCs w:val="22"/>
        </w:rPr>
        <w:t>3.1</w:t>
      </w:r>
      <w:r w:rsidR="00E10975">
        <w:rPr>
          <w:sz w:val="22"/>
          <w:szCs w:val="22"/>
        </w:rPr>
        <w:fldChar w:fldCharType="end"/>
      </w:r>
      <w:r w:rsidR="00E10975">
        <w:rPr>
          <w:sz w:val="22"/>
          <w:szCs w:val="22"/>
        </w:rPr>
        <w:t xml:space="preserve"> </w:t>
      </w:r>
      <w:r w:rsidR="008D40FF">
        <w:rPr>
          <w:sz w:val="22"/>
          <w:szCs w:val="22"/>
        </w:rPr>
        <w:t>an das TKU weiterleiten</w:t>
      </w:r>
      <w:r w:rsidR="00FD0F2F" w:rsidRPr="002A127E">
        <w:rPr>
          <w:sz w:val="22"/>
          <w:szCs w:val="22"/>
        </w:rPr>
        <w:t>.</w:t>
      </w:r>
      <w:bookmarkEnd w:id="115"/>
      <w:r w:rsidR="005318F1">
        <w:rPr>
          <w:sz w:val="22"/>
          <w:szCs w:val="22"/>
        </w:rPr>
        <w:t xml:space="preserve"> </w:t>
      </w:r>
    </w:p>
    <w:p w14:paraId="67E6EA9F" w14:textId="4282D7B4" w:rsidR="0023196D" w:rsidRDefault="0023196D" w:rsidP="00A55BC8">
      <w:pPr>
        <w:pStyle w:val="Absatz1"/>
        <w:tabs>
          <w:tab w:val="num" w:pos="567"/>
          <w:tab w:val="num" w:pos="1415"/>
        </w:tabs>
        <w:ind w:left="567" w:hanging="567"/>
        <w:rPr>
          <w:rFonts w:cs="Arial"/>
          <w:sz w:val="22"/>
          <w:szCs w:val="22"/>
        </w:rPr>
      </w:pPr>
      <w:r w:rsidRPr="565F442B">
        <w:rPr>
          <w:rFonts w:cs="Arial"/>
          <w:sz w:val="22"/>
          <w:szCs w:val="22"/>
        </w:rPr>
        <w:t xml:space="preserve">Die Gebietskörperschaft ist verpflichtet, die Einlegung sinnvoller und zumutbarer Rechtsbehelfe gegen Entscheidungen der </w:t>
      </w:r>
      <w:r w:rsidRPr="565F442B">
        <w:rPr>
          <w:sz w:val="22"/>
          <w:szCs w:val="22"/>
        </w:rPr>
        <w:t>Bewilligungsbehörden</w:t>
      </w:r>
      <w:r w:rsidRPr="565F442B">
        <w:rPr>
          <w:rFonts w:cs="Arial"/>
          <w:sz w:val="22"/>
          <w:szCs w:val="22"/>
        </w:rPr>
        <w:t>, mit denen ergangene Zuwendungsbescheide ganz oder teilweise aufgehoben, Fördermittel ganz oder teilweise zurückgefordert, Mittelanforderungen ganz oder teilweise abgelehnt oder beantragte Änderungen nicht oder nicht wie beantragt bewilligt werden, zu prüfen. Die Gebietskörperschaft wird das TKU unverzüglich darüber in Textform informieren, wenn eine solche Entscheidung gegen sie ergeht. Vor einer Entscheidung über die Einlegung oder Nichteinlegung von Rechtsbehelfen wird die Gebietskörperschaft das TKU in die Entscheidungsfindung einbeziehen und sich mit dem TKU abstimmen</w:t>
      </w:r>
      <w:r w:rsidR="007B6039" w:rsidRPr="565F442B">
        <w:rPr>
          <w:rFonts w:cs="Arial"/>
          <w:sz w:val="22"/>
          <w:szCs w:val="22"/>
        </w:rPr>
        <w:t>.</w:t>
      </w:r>
    </w:p>
    <w:p w14:paraId="20C3D42B" w14:textId="77777777" w:rsidR="007A0BA5" w:rsidRDefault="003B57A2" w:rsidP="00A55BC8">
      <w:pPr>
        <w:pStyle w:val="Absatz1"/>
        <w:tabs>
          <w:tab w:val="num" w:pos="567"/>
          <w:tab w:val="num" w:pos="1415"/>
        </w:tabs>
        <w:ind w:left="567" w:hanging="567"/>
        <w:rPr>
          <w:rFonts w:cs="Arial"/>
          <w:sz w:val="22"/>
          <w:szCs w:val="22"/>
        </w:rPr>
      </w:pPr>
      <w:r w:rsidRPr="000C24F4">
        <w:rPr>
          <w:rFonts w:cs="Arial"/>
          <w:sz w:val="22"/>
          <w:szCs w:val="22"/>
        </w:rPr>
        <w:t>Zu weitergehenden Leistungen</w:t>
      </w:r>
      <w:r w:rsidR="001072AF">
        <w:rPr>
          <w:rFonts w:cs="Arial"/>
          <w:sz w:val="22"/>
          <w:szCs w:val="22"/>
        </w:rPr>
        <w:t xml:space="preserve"> gegenüber dem TKU</w:t>
      </w:r>
      <w:r w:rsidR="00000E47" w:rsidRPr="000C24F4">
        <w:rPr>
          <w:rFonts w:cs="Arial"/>
          <w:sz w:val="22"/>
          <w:szCs w:val="22"/>
        </w:rPr>
        <w:t>, insbesondere Mitwirkungspflichten</w:t>
      </w:r>
      <w:r w:rsidR="0049172B" w:rsidRPr="000C24F4">
        <w:rPr>
          <w:rFonts w:cs="Arial"/>
          <w:sz w:val="22"/>
          <w:szCs w:val="22"/>
        </w:rPr>
        <w:t>, die über die</w:t>
      </w:r>
      <w:r w:rsidR="0049172B" w:rsidRPr="0086684B">
        <w:rPr>
          <w:rFonts w:eastAsiaTheme="minorHAnsi" w:cs="Arial"/>
          <w:sz w:val="22"/>
          <w:szCs w:val="22"/>
          <w:lang w:eastAsia="en-US"/>
        </w:rPr>
        <w:t xml:space="preserve"> </w:t>
      </w:r>
      <w:r w:rsidR="00980446">
        <w:rPr>
          <w:rFonts w:eastAsiaTheme="minorHAnsi" w:cs="Arial"/>
          <w:sz w:val="22"/>
          <w:szCs w:val="22"/>
          <w:lang w:eastAsia="en-US"/>
        </w:rPr>
        <w:t xml:space="preserve">in diesem Vertrag geregelten und über die </w:t>
      </w:r>
      <w:r w:rsidR="0049172B" w:rsidRPr="000C24F4">
        <w:rPr>
          <w:rFonts w:cs="Arial"/>
          <w:sz w:val="22"/>
          <w:szCs w:val="22"/>
        </w:rPr>
        <w:t xml:space="preserve">gesetzlichen Pflichten im Rahmen der Genehmigungserteilung </w:t>
      </w:r>
      <w:r w:rsidR="00536BA6" w:rsidRPr="000C24F4">
        <w:rPr>
          <w:rFonts w:cs="Arial"/>
          <w:sz w:val="22"/>
          <w:szCs w:val="22"/>
        </w:rPr>
        <w:t xml:space="preserve">der </w:t>
      </w:r>
      <w:r w:rsidR="002A78CB">
        <w:rPr>
          <w:rFonts w:cs="Arial"/>
          <w:sz w:val="22"/>
          <w:szCs w:val="22"/>
        </w:rPr>
        <w:t>Gebietskörperschaft</w:t>
      </w:r>
      <w:r w:rsidR="008378DF">
        <w:rPr>
          <w:rFonts w:cs="Arial"/>
          <w:sz w:val="22"/>
          <w:szCs w:val="22"/>
        </w:rPr>
        <w:t xml:space="preserve"> in ihrem unmittelbaren Zuständigkeitsbereich</w:t>
      </w:r>
      <w:r w:rsidR="008378DF" w:rsidRPr="000C24F4">
        <w:rPr>
          <w:rFonts w:cs="Arial"/>
          <w:sz w:val="22"/>
          <w:szCs w:val="22"/>
        </w:rPr>
        <w:t xml:space="preserve"> </w:t>
      </w:r>
      <w:r w:rsidR="0049172B" w:rsidRPr="000C24F4">
        <w:rPr>
          <w:rFonts w:cs="Arial"/>
          <w:sz w:val="22"/>
          <w:szCs w:val="22"/>
        </w:rPr>
        <w:t xml:space="preserve">hinausgehen, </w:t>
      </w:r>
      <w:r w:rsidRPr="000C24F4">
        <w:rPr>
          <w:rFonts w:cs="Arial"/>
          <w:sz w:val="22"/>
          <w:szCs w:val="22"/>
        </w:rPr>
        <w:t xml:space="preserve">ist </w:t>
      </w:r>
      <w:r w:rsidR="004F3101"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nicht verpflichtet.</w:t>
      </w:r>
      <w:r w:rsidR="008378DF">
        <w:rPr>
          <w:rFonts w:cs="Arial"/>
          <w:sz w:val="22"/>
          <w:szCs w:val="22"/>
        </w:rPr>
        <w:t xml:space="preserve"> </w:t>
      </w:r>
    </w:p>
    <w:p w14:paraId="443DF96E" w14:textId="77777777" w:rsidR="007A0BA5" w:rsidRPr="000C24F4" w:rsidRDefault="00FF13C2" w:rsidP="00A55BC8">
      <w:pPr>
        <w:pStyle w:val="berschrift1"/>
        <w:tabs>
          <w:tab w:val="clear" w:pos="993"/>
          <w:tab w:val="num" w:pos="567"/>
          <w:tab w:val="num" w:pos="709"/>
          <w:tab w:val="num" w:pos="1415"/>
        </w:tabs>
        <w:spacing w:after="360"/>
        <w:ind w:left="567" w:hanging="567"/>
        <w:rPr>
          <w:sz w:val="22"/>
          <w:szCs w:val="22"/>
        </w:rPr>
      </w:pPr>
      <w:bookmarkStart w:id="117" w:name="_Toc39690764"/>
      <w:bookmarkStart w:id="118" w:name="_Toc187050076"/>
      <w:r>
        <w:rPr>
          <w:sz w:val="22"/>
          <w:szCs w:val="22"/>
        </w:rPr>
        <w:t xml:space="preserve">Allgemeine </w:t>
      </w:r>
      <w:r w:rsidR="005442CC">
        <w:rPr>
          <w:sz w:val="22"/>
          <w:szCs w:val="22"/>
        </w:rPr>
        <w:t>P</w:t>
      </w:r>
      <w:r w:rsidR="007A0BA5" w:rsidRPr="000C24F4">
        <w:rPr>
          <w:sz w:val="22"/>
          <w:szCs w:val="22"/>
        </w:rPr>
        <w:t>flichten des TKUs</w:t>
      </w:r>
      <w:bookmarkEnd w:id="117"/>
      <w:bookmarkEnd w:id="118"/>
      <w:r w:rsidR="007A0BA5" w:rsidRPr="000C24F4">
        <w:rPr>
          <w:sz w:val="22"/>
          <w:szCs w:val="22"/>
        </w:rPr>
        <w:t xml:space="preserve"> </w:t>
      </w:r>
    </w:p>
    <w:p w14:paraId="1896DC90" w14:textId="3C3B1154" w:rsidR="007A0BA5" w:rsidRPr="007C3B35" w:rsidRDefault="005E7332" w:rsidP="00A55BC8">
      <w:pPr>
        <w:pStyle w:val="Absatz1"/>
        <w:tabs>
          <w:tab w:val="num" w:pos="567"/>
          <w:tab w:val="num" w:pos="1415"/>
        </w:tabs>
        <w:ind w:left="567" w:hanging="567"/>
        <w:rPr>
          <w:rFonts w:cs="Arial"/>
          <w:sz w:val="22"/>
          <w:szCs w:val="22"/>
        </w:rPr>
      </w:pPr>
      <w:bookmarkStart w:id="119" w:name="_Ref501447164"/>
      <w:r w:rsidRPr="000C24F4">
        <w:rPr>
          <w:rFonts w:cs="Arial"/>
          <w:sz w:val="22"/>
          <w:szCs w:val="22"/>
        </w:rPr>
        <w:t xml:space="preserve">Das </w:t>
      </w:r>
      <w:r w:rsidR="007A0BA5" w:rsidRPr="000C24F4">
        <w:rPr>
          <w:rFonts w:cs="Arial"/>
          <w:sz w:val="22"/>
          <w:szCs w:val="22"/>
        </w:rPr>
        <w:t>TKU ist verpflichtet,</w:t>
      </w:r>
      <w:bookmarkEnd w:id="119"/>
      <w:r w:rsidR="007A0BA5" w:rsidRPr="000C24F4">
        <w:rPr>
          <w:rFonts w:cs="Arial"/>
          <w:sz w:val="22"/>
          <w:szCs w:val="22"/>
        </w:rPr>
        <w:t xml:space="preserve"> </w:t>
      </w:r>
      <w:r w:rsidR="00DA0999" w:rsidRPr="007C3B35">
        <w:rPr>
          <w:rFonts w:cs="Arial"/>
          <w:sz w:val="22"/>
          <w:szCs w:val="22"/>
        </w:rPr>
        <w:t xml:space="preserve">die </w:t>
      </w:r>
      <w:r w:rsidR="00891E25" w:rsidRPr="007C3B35">
        <w:rPr>
          <w:rFonts w:cs="Arial"/>
          <w:sz w:val="22"/>
          <w:szCs w:val="22"/>
        </w:rPr>
        <w:t xml:space="preserve">von der </w:t>
      </w:r>
      <w:r w:rsidR="002A78CB" w:rsidRPr="007C3B35">
        <w:rPr>
          <w:rFonts w:cs="Arial"/>
          <w:sz w:val="22"/>
          <w:szCs w:val="22"/>
        </w:rPr>
        <w:t>Gebietskörperschaft</w:t>
      </w:r>
      <w:r w:rsidR="007A0BA5" w:rsidRPr="007C3B35">
        <w:rPr>
          <w:rFonts w:cs="Arial"/>
          <w:sz w:val="22"/>
          <w:szCs w:val="22"/>
        </w:rPr>
        <w:t xml:space="preserve"> gem</w:t>
      </w:r>
      <w:r w:rsidR="00BF0220" w:rsidRPr="007C3B35">
        <w:rPr>
          <w:rFonts w:cs="Arial"/>
          <w:sz w:val="22"/>
          <w:szCs w:val="22"/>
        </w:rPr>
        <w:t>äß</w:t>
      </w:r>
      <w:r w:rsidR="007A0BA5" w:rsidRPr="007C3B35">
        <w:rPr>
          <w:rFonts w:cs="Arial"/>
          <w:sz w:val="22"/>
          <w:szCs w:val="22"/>
        </w:rPr>
        <w:t xml:space="preserve"> </w:t>
      </w:r>
      <w:r w:rsidR="008C1980" w:rsidRPr="007C3B35">
        <w:rPr>
          <w:rFonts w:cs="Arial"/>
          <w:sz w:val="22"/>
          <w:szCs w:val="22"/>
        </w:rPr>
        <w:fldChar w:fldCharType="begin"/>
      </w:r>
      <w:r w:rsidR="008C1980" w:rsidRPr="007C3B35">
        <w:rPr>
          <w:rFonts w:cs="Arial"/>
          <w:sz w:val="22"/>
          <w:szCs w:val="22"/>
        </w:rPr>
        <w:instrText xml:space="preserve"> REF _Ref43982405 \r \h </w:instrText>
      </w:r>
      <w:r w:rsidR="008C1980" w:rsidRPr="007C3B35">
        <w:rPr>
          <w:rFonts w:cs="Arial"/>
          <w:sz w:val="22"/>
          <w:szCs w:val="22"/>
        </w:rPr>
      </w:r>
      <w:r w:rsidR="008C1980" w:rsidRPr="007C3B35">
        <w:rPr>
          <w:rFonts w:cs="Arial"/>
          <w:sz w:val="22"/>
          <w:szCs w:val="22"/>
        </w:rPr>
        <w:fldChar w:fldCharType="separate"/>
      </w:r>
      <w:r w:rsidR="009859E0">
        <w:rPr>
          <w:rFonts w:cs="Arial"/>
          <w:sz w:val="22"/>
          <w:szCs w:val="22"/>
        </w:rPr>
        <w:t>§ 3</w:t>
      </w:r>
      <w:r w:rsidR="008C1980" w:rsidRPr="007C3B35">
        <w:rPr>
          <w:rFonts w:cs="Arial"/>
          <w:sz w:val="22"/>
          <w:szCs w:val="22"/>
        </w:rPr>
        <w:fldChar w:fldCharType="end"/>
      </w:r>
      <w:r w:rsidR="00782BD2" w:rsidRPr="007C3B35">
        <w:rPr>
          <w:rFonts w:cs="Arial"/>
          <w:sz w:val="22"/>
          <w:szCs w:val="22"/>
        </w:rPr>
        <w:t xml:space="preserve"> und </w:t>
      </w:r>
      <w:r w:rsidR="00E10975">
        <w:rPr>
          <w:rFonts w:cs="Arial"/>
          <w:sz w:val="22"/>
          <w:szCs w:val="22"/>
        </w:rPr>
        <w:fldChar w:fldCharType="begin"/>
      </w:r>
      <w:r w:rsidR="00E10975">
        <w:rPr>
          <w:rFonts w:cs="Arial"/>
          <w:sz w:val="22"/>
          <w:szCs w:val="22"/>
        </w:rPr>
        <w:instrText xml:space="preserve"> REF _Ref106647454 \r \h </w:instrText>
      </w:r>
      <w:r w:rsidR="00E10975">
        <w:rPr>
          <w:rFonts w:cs="Arial"/>
          <w:sz w:val="22"/>
          <w:szCs w:val="22"/>
        </w:rPr>
      </w:r>
      <w:r w:rsidR="00E10975">
        <w:rPr>
          <w:rFonts w:cs="Arial"/>
          <w:sz w:val="22"/>
          <w:szCs w:val="22"/>
        </w:rPr>
        <w:fldChar w:fldCharType="separate"/>
      </w:r>
      <w:r w:rsidR="009859E0">
        <w:rPr>
          <w:rFonts w:cs="Arial"/>
          <w:sz w:val="22"/>
          <w:szCs w:val="22"/>
        </w:rPr>
        <w:t>§ 8</w:t>
      </w:r>
      <w:r w:rsidR="00E10975">
        <w:rPr>
          <w:rFonts w:cs="Arial"/>
          <w:sz w:val="22"/>
          <w:szCs w:val="22"/>
        </w:rPr>
        <w:fldChar w:fldCharType="end"/>
      </w:r>
      <w:r w:rsidR="008C1980" w:rsidRPr="007C3B35">
        <w:rPr>
          <w:rFonts w:cs="Arial"/>
          <w:sz w:val="22"/>
          <w:szCs w:val="22"/>
        </w:rPr>
        <w:t xml:space="preserve"> </w:t>
      </w:r>
      <w:r w:rsidR="00891E25" w:rsidRPr="007C3B35">
        <w:rPr>
          <w:rFonts w:cs="Arial"/>
          <w:sz w:val="22"/>
          <w:szCs w:val="22"/>
        </w:rPr>
        <w:t xml:space="preserve">weitergeleitete </w:t>
      </w:r>
      <w:r w:rsidR="00A002C1" w:rsidRPr="007C3B35">
        <w:rPr>
          <w:rFonts w:cs="Arial"/>
          <w:sz w:val="22"/>
          <w:szCs w:val="22"/>
        </w:rPr>
        <w:t>Zuwendung</w:t>
      </w:r>
      <w:r w:rsidR="0014533C" w:rsidRPr="007C3B35">
        <w:rPr>
          <w:rFonts w:cs="Arial"/>
          <w:sz w:val="22"/>
          <w:szCs w:val="22"/>
        </w:rPr>
        <w:t xml:space="preserve"> in wirtschaftlicher und sparsamer Weise</w:t>
      </w:r>
      <w:r w:rsidR="00A002C1" w:rsidRPr="007C3B35">
        <w:rPr>
          <w:rFonts w:cs="Arial"/>
          <w:sz w:val="22"/>
          <w:szCs w:val="22"/>
        </w:rPr>
        <w:t xml:space="preserve"> </w:t>
      </w:r>
      <w:r w:rsidR="007A0BA5" w:rsidRPr="007C3B35">
        <w:rPr>
          <w:rFonts w:cs="Arial"/>
          <w:sz w:val="22"/>
          <w:szCs w:val="22"/>
        </w:rPr>
        <w:t xml:space="preserve">ausschließlich zur </w:t>
      </w:r>
      <w:r w:rsidR="004E6730" w:rsidRPr="007C3B35">
        <w:rPr>
          <w:rFonts w:cs="Arial"/>
          <w:sz w:val="22"/>
          <w:szCs w:val="22"/>
        </w:rPr>
        <w:t xml:space="preserve">Planung, </w:t>
      </w:r>
      <w:r w:rsidR="00891E25" w:rsidRPr="007C3B35">
        <w:rPr>
          <w:rFonts w:cs="Arial"/>
          <w:sz w:val="22"/>
          <w:szCs w:val="22"/>
        </w:rPr>
        <w:t xml:space="preserve">Errichtung </w:t>
      </w:r>
      <w:r w:rsidR="004E6730" w:rsidRPr="007C3B35">
        <w:rPr>
          <w:rFonts w:cs="Arial"/>
          <w:sz w:val="22"/>
          <w:szCs w:val="22"/>
        </w:rPr>
        <w:t xml:space="preserve">sowie für den Betrieb </w:t>
      </w:r>
      <w:r w:rsidR="007A0BA5" w:rsidRPr="007C3B35">
        <w:rPr>
          <w:rFonts w:cs="Arial"/>
          <w:sz w:val="22"/>
          <w:szCs w:val="22"/>
        </w:rPr>
        <w:t xml:space="preserve">des </w:t>
      </w:r>
      <w:r w:rsidR="00B114CD" w:rsidRPr="007C3B35">
        <w:rPr>
          <w:rFonts w:cs="Arial"/>
          <w:sz w:val="22"/>
          <w:szCs w:val="22"/>
        </w:rPr>
        <w:t xml:space="preserve">gigabitfähigen </w:t>
      </w:r>
      <w:r w:rsidR="007A0BA5" w:rsidRPr="007C3B35">
        <w:rPr>
          <w:rFonts w:cs="Arial"/>
          <w:sz w:val="22"/>
          <w:szCs w:val="22"/>
        </w:rPr>
        <w:t xml:space="preserve">Netzes zu </w:t>
      </w:r>
      <w:r w:rsidR="0014533C" w:rsidRPr="007C3B35">
        <w:rPr>
          <w:rFonts w:cs="Arial"/>
          <w:sz w:val="22"/>
          <w:szCs w:val="22"/>
        </w:rPr>
        <w:t>verwenden</w:t>
      </w:r>
      <w:r w:rsidR="007A0BA5" w:rsidRPr="007C3B35">
        <w:rPr>
          <w:rFonts w:cs="Arial"/>
          <w:sz w:val="22"/>
          <w:szCs w:val="22"/>
        </w:rPr>
        <w:t>.</w:t>
      </w:r>
    </w:p>
    <w:p w14:paraId="6E982D7E" w14:textId="647F4FF5" w:rsidR="00FD45AD" w:rsidRPr="00663C53" w:rsidRDefault="007A0BA5" w:rsidP="565F442B">
      <w:pPr>
        <w:pStyle w:val="Absatz1"/>
        <w:tabs>
          <w:tab w:val="num" w:pos="567"/>
          <w:tab w:val="num" w:pos="1415"/>
        </w:tabs>
        <w:ind w:left="567" w:hanging="567"/>
        <w:rPr>
          <w:rFonts w:cs="Arial"/>
          <w:b/>
          <w:bCs/>
          <w:sz w:val="22"/>
          <w:szCs w:val="22"/>
        </w:rPr>
      </w:pPr>
      <w:r w:rsidRPr="565F442B">
        <w:rPr>
          <w:rFonts w:cs="Arial"/>
          <w:sz w:val="22"/>
          <w:szCs w:val="22"/>
        </w:rPr>
        <w:t>D</w:t>
      </w:r>
      <w:r w:rsidR="00B23135" w:rsidRPr="565F442B">
        <w:rPr>
          <w:rFonts w:cs="Arial"/>
          <w:sz w:val="22"/>
          <w:szCs w:val="22"/>
        </w:rPr>
        <w:t>as</w:t>
      </w:r>
      <w:r w:rsidRPr="565F442B">
        <w:rPr>
          <w:rFonts w:cs="Arial"/>
          <w:sz w:val="22"/>
          <w:szCs w:val="22"/>
        </w:rPr>
        <w:t xml:space="preserve"> TKU ist verpflichtet, sämtliche Leistungen in sachkundiger Weise, unter </w:t>
      </w:r>
      <w:bookmarkStart w:id="120" w:name="_Hlk155976928"/>
      <w:r w:rsidRPr="565F442B">
        <w:rPr>
          <w:rFonts w:cs="Arial"/>
          <w:sz w:val="22"/>
          <w:szCs w:val="22"/>
        </w:rPr>
        <w:t>Berücksichtigung des aktuellen Stands der Technik</w:t>
      </w:r>
      <w:bookmarkEnd w:id="120"/>
      <w:r w:rsidRPr="565F442B">
        <w:rPr>
          <w:rFonts w:cs="Arial"/>
          <w:sz w:val="22"/>
          <w:szCs w:val="22"/>
        </w:rPr>
        <w:t>, de</w:t>
      </w:r>
      <w:r w:rsidR="00F9451F">
        <w:rPr>
          <w:rFonts w:cs="Arial"/>
          <w:sz w:val="22"/>
          <w:szCs w:val="22"/>
        </w:rPr>
        <w:t>r</w:t>
      </w:r>
      <w:r w:rsidRPr="565F442B">
        <w:rPr>
          <w:rFonts w:cs="Arial"/>
          <w:sz w:val="22"/>
          <w:szCs w:val="22"/>
        </w:rPr>
        <w:t xml:space="preserve"> einschlägigen Sicherheitsanforderungen und unter Einhaltung sämtlicher zur Anwendung kommender Gesetze, Vorschriften, behördlicher Bestimmungen und technische</w:t>
      </w:r>
      <w:r w:rsidR="00B12315" w:rsidRPr="565F442B">
        <w:rPr>
          <w:rFonts w:cs="Arial"/>
          <w:sz w:val="22"/>
          <w:szCs w:val="22"/>
        </w:rPr>
        <w:t>r</w:t>
      </w:r>
      <w:r w:rsidRPr="565F442B">
        <w:rPr>
          <w:rFonts w:cs="Arial"/>
          <w:sz w:val="22"/>
          <w:szCs w:val="22"/>
        </w:rPr>
        <w:t xml:space="preserve"> Regelwerke zu </w:t>
      </w:r>
      <w:r w:rsidR="001A5D4B" w:rsidRPr="565F442B">
        <w:rPr>
          <w:rFonts w:cs="Arial"/>
          <w:sz w:val="22"/>
          <w:szCs w:val="22"/>
        </w:rPr>
        <w:t>erbringen</w:t>
      </w:r>
      <w:r w:rsidRPr="565F442B">
        <w:rPr>
          <w:rFonts w:cs="Arial"/>
          <w:sz w:val="22"/>
          <w:szCs w:val="22"/>
        </w:rPr>
        <w:t>.</w:t>
      </w:r>
      <w:r w:rsidR="00BF0220" w:rsidRPr="565F442B">
        <w:rPr>
          <w:rFonts w:cs="Arial"/>
          <w:sz w:val="22"/>
          <w:szCs w:val="22"/>
        </w:rPr>
        <w:t xml:space="preserve"> </w:t>
      </w:r>
      <w:r w:rsidR="001A5D4B" w:rsidRPr="565F442B">
        <w:rPr>
          <w:rFonts w:cs="Arial"/>
          <w:sz w:val="22"/>
          <w:szCs w:val="22"/>
        </w:rPr>
        <w:t xml:space="preserve">Das TKU </w:t>
      </w:r>
      <w:r w:rsidR="009D7223" w:rsidRPr="565F442B">
        <w:rPr>
          <w:rFonts w:cs="Arial"/>
          <w:sz w:val="22"/>
          <w:szCs w:val="22"/>
        </w:rPr>
        <w:t xml:space="preserve">ist </w:t>
      </w:r>
      <w:r w:rsidR="001A5D4B" w:rsidRPr="565F442B">
        <w:rPr>
          <w:rFonts w:cs="Arial"/>
          <w:sz w:val="22"/>
          <w:szCs w:val="22"/>
        </w:rPr>
        <w:t>verpflichtet, sämtliche Leistungen zu erbringen, die zu</w:t>
      </w:r>
      <w:r w:rsidR="00AE425F" w:rsidRPr="565F442B">
        <w:rPr>
          <w:rFonts w:cs="Arial"/>
          <w:sz w:val="22"/>
          <w:szCs w:val="22"/>
        </w:rPr>
        <w:t>r Fertigstellung</w:t>
      </w:r>
      <w:r w:rsidR="001A5D4B" w:rsidRPr="565F442B">
        <w:rPr>
          <w:rFonts w:cs="Arial"/>
          <w:sz w:val="22"/>
          <w:szCs w:val="22"/>
        </w:rPr>
        <w:t xml:space="preserve"> </w:t>
      </w:r>
      <w:r w:rsidR="00AE425F" w:rsidRPr="565F442B">
        <w:rPr>
          <w:rFonts w:cs="Arial"/>
          <w:sz w:val="22"/>
          <w:szCs w:val="22"/>
        </w:rPr>
        <w:t xml:space="preserve">eines </w:t>
      </w:r>
      <w:r w:rsidR="001A5D4B" w:rsidRPr="565F442B">
        <w:rPr>
          <w:rFonts w:cs="Arial"/>
          <w:sz w:val="22"/>
          <w:szCs w:val="22"/>
        </w:rPr>
        <w:t xml:space="preserve">vollständigen, funktions- und betriebsfähigen </w:t>
      </w:r>
      <w:r w:rsidR="00B114CD" w:rsidRPr="565F442B">
        <w:rPr>
          <w:rFonts w:cs="Arial"/>
          <w:sz w:val="22"/>
          <w:szCs w:val="22"/>
        </w:rPr>
        <w:t xml:space="preserve">gigabitfähigen </w:t>
      </w:r>
      <w:r w:rsidR="001A5D4B" w:rsidRPr="565F442B">
        <w:rPr>
          <w:rFonts w:cs="Arial"/>
          <w:sz w:val="22"/>
          <w:szCs w:val="22"/>
        </w:rPr>
        <w:t>Netz</w:t>
      </w:r>
      <w:r w:rsidR="00AE425F" w:rsidRPr="565F442B">
        <w:rPr>
          <w:rFonts w:cs="Arial"/>
          <w:sz w:val="22"/>
          <w:szCs w:val="22"/>
        </w:rPr>
        <w:t>es</w:t>
      </w:r>
      <w:r w:rsidR="001A5D4B" w:rsidRPr="565F442B">
        <w:rPr>
          <w:rFonts w:cs="Arial"/>
          <w:sz w:val="22"/>
          <w:szCs w:val="22"/>
        </w:rPr>
        <w:t xml:space="preserve"> nach </w:t>
      </w:r>
      <w:r w:rsidR="00AF7050" w:rsidRPr="565F442B">
        <w:rPr>
          <w:rFonts w:cs="Arial"/>
          <w:sz w:val="22"/>
          <w:szCs w:val="22"/>
        </w:rPr>
        <w:t xml:space="preserve">dem </w:t>
      </w:r>
      <w:r w:rsidR="00451B49" w:rsidRPr="565F442B">
        <w:rPr>
          <w:rFonts w:cs="Arial"/>
          <w:sz w:val="22"/>
          <w:szCs w:val="22"/>
        </w:rPr>
        <w:t xml:space="preserve">aktuellen </w:t>
      </w:r>
      <w:r w:rsidR="00AF7050" w:rsidRPr="565F442B">
        <w:rPr>
          <w:rFonts w:cs="Arial"/>
          <w:sz w:val="22"/>
          <w:szCs w:val="22"/>
        </w:rPr>
        <w:t>Stand</w:t>
      </w:r>
      <w:r w:rsidR="001A5D4B" w:rsidRPr="565F442B">
        <w:rPr>
          <w:rFonts w:cs="Arial"/>
          <w:sz w:val="22"/>
          <w:szCs w:val="22"/>
        </w:rPr>
        <w:t xml:space="preserve"> der Technik erforderlich sind, selbst wenn diese nicht </w:t>
      </w:r>
      <w:r w:rsidR="001A5D4B" w:rsidRPr="565F442B">
        <w:rPr>
          <w:rFonts w:cs="Arial"/>
          <w:sz w:val="22"/>
          <w:szCs w:val="22"/>
        </w:rPr>
        <w:lastRenderedPageBreak/>
        <w:t>ausdrücklich i</w:t>
      </w:r>
      <w:r w:rsidR="00955551" w:rsidRPr="565F442B">
        <w:rPr>
          <w:rFonts w:cs="Arial"/>
          <w:sz w:val="22"/>
          <w:szCs w:val="22"/>
        </w:rPr>
        <w:t>n d</w:t>
      </w:r>
      <w:r w:rsidR="00707FDE" w:rsidRPr="565F442B">
        <w:rPr>
          <w:rFonts w:cs="Arial"/>
          <w:sz w:val="22"/>
          <w:szCs w:val="22"/>
        </w:rPr>
        <w:t>i</w:t>
      </w:r>
      <w:r w:rsidR="00955551" w:rsidRPr="565F442B">
        <w:rPr>
          <w:rFonts w:cs="Arial"/>
          <w:sz w:val="22"/>
          <w:szCs w:val="22"/>
        </w:rPr>
        <w:t xml:space="preserve">esem </w:t>
      </w:r>
      <w:r w:rsidR="006C2B12" w:rsidRPr="565F442B">
        <w:rPr>
          <w:rFonts w:cs="Arial"/>
          <w:sz w:val="22"/>
          <w:szCs w:val="22"/>
        </w:rPr>
        <w:t xml:space="preserve">Vertrag </w:t>
      </w:r>
      <w:r w:rsidR="001A5D4B" w:rsidRPr="565F442B">
        <w:rPr>
          <w:rFonts w:cs="Arial"/>
          <w:sz w:val="22"/>
          <w:szCs w:val="22"/>
        </w:rPr>
        <w:t xml:space="preserve">und den zugehörigen Anlagen beschrieben werden. </w:t>
      </w:r>
      <w:r w:rsidR="00B12315" w:rsidRPr="565F442B">
        <w:rPr>
          <w:rFonts w:cs="Arial"/>
          <w:sz w:val="22"/>
          <w:szCs w:val="22"/>
        </w:rPr>
        <w:t>Insbesondere</w:t>
      </w:r>
      <w:r w:rsidR="00BF0220" w:rsidRPr="565F442B">
        <w:rPr>
          <w:rFonts w:cs="Arial"/>
          <w:sz w:val="22"/>
          <w:szCs w:val="22"/>
        </w:rPr>
        <w:t xml:space="preserve"> sind </w:t>
      </w:r>
      <w:r w:rsidR="00E46BDF" w:rsidRPr="565F442B">
        <w:rPr>
          <w:rFonts w:cs="Arial"/>
          <w:sz w:val="22"/>
          <w:szCs w:val="22"/>
        </w:rPr>
        <w:t xml:space="preserve">bei der </w:t>
      </w:r>
      <w:r w:rsidR="00AE425F" w:rsidRPr="565F442B">
        <w:rPr>
          <w:rFonts w:cs="Arial"/>
          <w:sz w:val="22"/>
          <w:szCs w:val="22"/>
        </w:rPr>
        <w:t xml:space="preserve">Erfüllung der Pflichten des TKU </w:t>
      </w:r>
      <w:r w:rsidR="00BF0220" w:rsidRPr="565F442B">
        <w:rPr>
          <w:rFonts w:cs="Arial"/>
          <w:sz w:val="22"/>
          <w:szCs w:val="22"/>
        </w:rPr>
        <w:t>die</w:t>
      </w:r>
      <w:r w:rsidR="00E46BDF" w:rsidRPr="565F442B">
        <w:rPr>
          <w:rFonts w:cs="Arial"/>
          <w:sz w:val="22"/>
          <w:szCs w:val="22"/>
        </w:rPr>
        <w:t xml:space="preserve"> </w:t>
      </w:r>
      <w:r w:rsidR="00CB2256" w:rsidRPr="565F442B">
        <w:rPr>
          <w:rFonts w:cs="Arial"/>
          <w:sz w:val="22"/>
          <w:szCs w:val="22"/>
        </w:rPr>
        <w:t xml:space="preserve">hierfür </w:t>
      </w:r>
      <w:r w:rsidR="00E46BDF" w:rsidRPr="565F442B">
        <w:rPr>
          <w:rFonts w:cs="Arial"/>
          <w:sz w:val="22"/>
          <w:szCs w:val="22"/>
        </w:rPr>
        <w:t>einschlägigen</w:t>
      </w:r>
      <w:r w:rsidR="00BF0220" w:rsidRPr="565F442B">
        <w:rPr>
          <w:rFonts w:cs="Arial"/>
          <w:sz w:val="22"/>
          <w:szCs w:val="22"/>
        </w:rPr>
        <w:t xml:space="preserve"> Vorgaben der </w:t>
      </w:r>
      <w:r w:rsidR="00514112" w:rsidRPr="565F442B">
        <w:rPr>
          <w:rFonts w:cs="Arial"/>
          <w:sz w:val="22"/>
          <w:szCs w:val="22"/>
        </w:rPr>
        <w:t>Rechtsgrundlagen (</w:t>
      </w:r>
      <w:r w:rsidR="00514112" w:rsidRPr="565F442B">
        <w:rPr>
          <w:rFonts w:cs="Arial"/>
          <w:b/>
          <w:bCs/>
          <w:sz w:val="22"/>
          <w:szCs w:val="22"/>
        </w:rPr>
        <w:t>Anlage 1</w:t>
      </w:r>
      <w:r w:rsidR="00514112" w:rsidRPr="565F442B">
        <w:rPr>
          <w:rFonts w:cs="Arial"/>
          <w:sz w:val="22"/>
          <w:szCs w:val="22"/>
        </w:rPr>
        <w:t>)</w:t>
      </w:r>
      <w:r w:rsidR="00BF0220" w:rsidRPr="565F442B">
        <w:rPr>
          <w:rFonts w:cs="Arial"/>
          <w:sz w:val="22"/>
          <w:szCs w:val="22"/>
        </w:rPr>
        <w:t xml:space="preserve"> </w:t>
      </w:r>
      <w:r w:rsidR="0032153E" w:rsidRPr="565F442B">
        <w:rPr>
          <w:rFonts w:cs="Arial"/>
          <w:sz w:val="22"/>
          <w:szCs w:val="22"/>
        </w:rPr>
        <w:t>sowie etwaiger Änderungsbescheide</w:t>
      </w:r>
      <w:r w:rsidR="00514112" w:rsidRPr="565F442B">
        <w:rPr>
          <w:rFonts w:cs="Arial"/>
          <w:sz w:val="22"/>
          <w:szCs w:val="22"/>
        </w:rPr>
        <w:t xml:space="preserve"> der Bewilligungsbehörden</w:t>
      </w:r>
      <w:r w:rsidR="0032153E" w:rsidRPr="565F442B">
        <w:rPr>
          <w:rFonts w:cs="Arial"/>
          <w:sz w:val="22"/>
          <w:szCs w:val="22"/>
        </w:rPr>
        <w:t xml:space="preserve"> </w:t>
      </w:r>
      <w:r w:rsidR="00BF0220" w:rsidRPr="565F442B">
        <w:rPr>
          <w:rFonts w:cs="Arial"/>
          <w:sz w:val="22"/>
          <w:szCs w:val="22"/>
        </w:rPr>
        <w:t xml:space="preserve">zu </w:t>
      </w:r>
      <w:r w:rsidR="00E46BDF" w:rsidRPr="565F442B">
        <w:rPr>
          <w:rFonts w:cs="Arial"/>
          <w:sz w:val="22"/>
          <w:szCs w:val="22"/>
        </w:rPr>
        <w:t>erfüllen</w:t>
      </w:r>
      <w:r w:rsidR="00BF0220" w:rsidRPr="565F442B">
        <w:rPr>
          <w:rFonts w:cs="Arial"/>
          <w:sz w:val="22"/>
          <w:szCs w:val="22"/>
        </w:rPr>
        <w:t>.</w:t>
      </w:r>
      <w:r w:rsidR="00C958BE" w:rsidRPr="565F442B">
        <w:rPr>
          <w:rFonts w:cs="Arial"/>
          <w:sz w:val="22"/>
          <w:szCs w:val="22"/>
        </w:rPr>
        <w:t xml:space="preserve"> Das TKU ist dafür verantwortlich, dass dessen Unterauftragnehmer die nach diesem </w:t>
      </w:r>
      <w:r w:rsidR="006C2B12" w:rsidRPr="565F442B">
        <w:rPr>
          <w:rFonts w:cs="Arial"/>
          <w:sz w:val="22"/>
          <w:szCs w:val="22"/>
        </w:rPr>
        <w:t xml:space="preserve">Vertrag </w:t>
      </w:r>
      <w:r w:rsidR="00C958BE" w:rsidRPr="565F442B">
        <w:rPr>
          <w:rFonts w:cs="Arial"/>
          <w:sz w:val="22"/>
          <w:szCs w:val="22"/>
        </w:rPr>
        <w:t xml:space="preserve">bestehenden Verpflichtungen des TKU </w:t>
      </w:r>
      <w:r w:rsidR="00262AEC" w:rsidRPr="565F442B">
        <w:rPr>
          <w:rFonts w:cs="Arial"/>
          <w:sz w:val="22"/>
          <w:szCs w:val="22"/>
        </w:rPr>
        <w:t xml:space="preserve">vollumfänglich </w:t>
      </w:r>
      <w:r w:rsidR="00C958BE" w:rsidRPr="565F442B">
        <w:rPr>
          <w:rFonts w:cs="Arial"/>
          <w:sz w:val="22"/>
          <w:szCs w:val="22"/>
        </w:rPr>
        <w:t>einhalten.</w:t>
      </w:r>
    </w:p>
    <w:p w14:paraId="5F1628EB" w14:textId="32067672" w:rsidR="00FD45AD" w:rsidRPr="00663C53" w:rsidRDefault="00FD45AD" w:rsidP="00A55BC8">
      <w:pPr>
        <w:pStyle w:val="Absatz1"/>
        <w:tabs>
          <w:tab w:val="num" w:pos="567"/>
          <w:tab w:val="num" w:pos="1415"/>
        </w:tabs>
        <w:ind w:left="567" w:hanging="567"/>
        <w:rPr>
          <w:rFonts w:cs="Arial"/>
          <w:b/>
          <w:sz w:val="22"/>
          <w:szCs w:val="22"/>
        </w:rPr>
      </w:pPr>
      <w:r w:rsidRPr="00C36B28">
        <w:rPr>
          <w:rFonts w:cs="Arial"/>
          <w:sz w:val="22"/>
          <w:szCs w:val="22"/>
        </w:rPr>
        <w:t xml:space="preserve">Das TKU wird die Vorgaben der in § </w:t>
      </w:r>
      <w:r w:rsidR="00E10975" w:rsidRPr="00C36B28">
        <w:rPr>
          <w:rFonts w:cs="Arial"/>
          <w:sz w:val="22"/>
          <w:szCs w:val="22"/>
        </w:rPr>
        <w:fldChar w:fldCharType="begin"/>
      </w:r>
      <w:r w:rsidR="00E10975" w:rsidRPr="00C36B28">
        <w:rPr>
          <w:rFonts w:cs="Arial"/>
          <w:sz w:val="22"/>
          <w:szCs w:val="22"/>
        </w:rPr>
        <w:instrText xml:space="preserve"> REF _Ref106647251 \r \h </w:instrText>
      </w:r>
      <w:r w:rsidR="00C67F82">
        <w:rPr>
          <w:rFonts w:cs="Arial"/>
          <w:sz w:val="22"/>
          <w:szCs w:val="22"/>
          <w:highlight w:val="cyan"/>
        </w:rPr>
        <w:instrText xml:space="preserve"> \* MERGEFORMAT </w:instrText>
      </w:r>
      <w:r w:rsidR="00E10975" w:rsidRPr="00C36B28">
        <w:rPr>
          <w:rFonts w:cs="Arial"/>
          <w:sz w:val="22"/>
          <w:szCs w:val="22"/>
        </w:rPr>
      </w:r>
      <w:r w:rsidR="00E10975" w:rsidRPr="00C36B28">
        <w:rPr>
          <w:rFonts w:cs="Arial"/>
          <w:sz w:val="22"/>
          <w:szCs w:val="22"/>
        </w:rPr>
        <w:fldChar w:fldCharType="separate"/>
      </w:r>
      <w:r w:rsidR="009859E0" w:rsidRPr="00C36B28">
        <w:rPr>
          <w:rFonts w:cs="Arial"/>
          <w:sz w:val="22"/>
          <w:szCs w:val="22"/>
        </w:rPr>
        <w:t>1.2</w:t>
      </w:r>
      <w:r w:rsidR="00E10975" w:rsidRPr="00C36B28">
        <w:rPr>
          <w:rFonts w:cs="Arial"/>
          <w:sz w:val="22"/>
          <w:szCs w:val="22"/>
        </w:rPr>
        <w:fldChar w:fldCharType="end"/>
      </w:r>
      <w:r w:rsidR="00E10975" w:rsidRPr="00C36B28">
        <w:rPr>
          <w:rFonts w:cs="Arial"/>
          <w:sz w:val="22"/>
          <w:szCs w:val="22"/>
        </w:rPr>
        <w:t xml:space="preserve"> </w:t>
      </w:r>
      <w:r w:rsidRPr="00C36B28">
        <w:rPr>
          <w:rFonts w:cs="Arial"/>
          <w:sz w:val="22"/>
          <w:szCs w:val="22"/>
        </w:rPr>
        <w:t>genannten Rechtsgrundlagen (</w:t>
      </w:r>
      <w:r w:rsidRPr="00C36B28">
        <w:rPr>
          <w:rFonts w:cs="Arial"/>
          <w:b/>
          <w:sz w:val="22"/>
          <w:szCs w:val="22"/>
        </w:rPr>
        <w:t>Anlage 1</w:t>
      </w:r>
      <w:r w:rsidRPr="00C36B28">
        <w:rPr>
          <w:rFonts w:cs="Arial"/>
          <w:sz w:val="22"/>
          <w:szCs w:val="22"/>
        </w:rPr>
        <w:t xml:space="preserve">), Regelungen und Dokumente mit Ausnahme von Nr. 3 </w:t>
      </w:r>
      <w:proofErr w:type="spellStart"/>
      <w:r w:rsidRPr="00C36B28">
        <w:rPr>
          <w:rFonts w:cs="Arial"/>
          <w:sz w:val="22"/>
          <w:szCs w:val="22"/>
        </w:rPr>
        <w:t>ANBest</w:t>
      </w:r>
      <w:proofErr w:type="spellEnd"/>
      <w:r w:rsidRPr="00C36B28">
        <w:rPr>
          <w:rFonts w:cs="Arial"/>
          <w:sz w:val="22"/>
          <w:szCs w:val="22"/>
        </w:rPr>
        <w:t xml:space="preserve">-P </w:t>
      </w:r>
      <w:r w:rsidR="002709C9" w:rsidRPr="00C36B28">
        <w:rPr>
          <w:rFonts w:cs="Arial"/>
          <w:sz w:val="22"/>
          <w:szCs w:val="22"/>
        </w:rPr>
        <w:t>sowie die weiteren von de</w:t>
      </w:r>
      <w:r w:rsidR="00CB2256" w:rsidRPr="00C36B28">
        <w:rPr>
          <w:rFonts w:cs="Arial"/>
          <w:sz w:val="22"/>
          <w:szCs w:val="22"/>
        </w:rPr>
        <w:t>r</w:t>
      </w:r>
      <w:r w:rsidR="002709C9" w:rsidRPr="00C36B28">
        <w:rPr>
          <w:rFonts w:cs="Arial"/>
          <w:sz w:val="22"/>
          <w:szCs w:val="22"/>
        </w:rPr>
        <w:t xml:space="preserve"> Bewilligungsbehörde erlassenen bzw. veröffentlichten Merk</w:t>
      </w:r>
      <w:r w:rsidR="0002208C" w:rsidRPr="00C36B28">
        <w:rPr>
          <w:rFonts w:cs="Arial"/>
          <w:sz w:val="22"/>
          <w:szCs w:val="22"/>
        </w:rPr>
        <w:t>-</w:t>
      </w:r>
      <w:r w:rsidR="002709C9" w:rsidRPr="00C36B28">
        <w:rPr>
          <w:rFonts w:cs="Arial"/>
          <w:sz w:val="22"/>
          <w:szCs w:val="22"/>
        </w:rPr>
        <w:t xml:space="preserve"> und Hinweisblätter, insbesondere diejenigen, die in den Zuwendungsbescheiden genannt sind, </w:t>
      </w:r>
      <w:r w:rsidRPr="00C36B28">
        <w:rPr>
          <w:rFonts w:cs="Arial"/>
          <w:sz w:val="22"/>
          <w:szCs w:val="22"/>
        </w:rPr>
        <w:t xml:space="preserve">in eigener Verantwortung beachten und umsetzen, soweit diese Vorgaben die Planung, den Ausbau und den Betrieb des </w:t>
      </w:r>
      <w:r w:rsidR="00EC6A8C" w:rsidRPr="00C36B28">
        <w:rPr>
          <w:rFonts w:cs="Arial"/>
          <w:sz w:val="22"/>
          <w:szCs w:val="22"/>
        </w:rPr>
        <w:t xml:space="preserve">gigabitfähigen </w:t>
      </w:r>
      <w:r w:rsidRPr="00C36B28">
        <w:rPr>
          <w:rFonts w:cs="Arial"/>
          <w:sz w:val="22"/>
          <w:szCs w:val="22"/>
        </w:rPr>
        <w:t xml:space="preserve">Netzes durch das TKU betreffen und durch das TKU auch erbracht werden können. Dies gilt auch dann, wenn diese in den </w:t>
      </w:r>
      <w:r w:rsidR="002709C9" w:rsidRPr="00C36B28">
        <w:rPr>
          <w:rFonts w:cs="Arial"/>
          <w:sz w:val="22"/>
          <w:szCs w:val="22"/>
        </w:rPr>
        <w:t xml:space="preserve">vorstehenden und </w:t>
      </w:r>
      <w:r w:rsidRPr="00C36B28">
        <w:rPr>
          <w:rFonts w:cs="Arial"/>
          <w:sz w:val="22"/>
          <w:szCs w:val="22"/>
        </w:rPr>
        <w:t>nachfolgenden Regelungen nicht oder nicht vollständig erneut genannt bzw. im Einzelnen aufgegriffen werden</w:t>
      </w:r>
      <w:r w:rsidRPr="00FD45AD">
        <w:rPr>
          <w:rFonts w:cs="Arial"/>
          <w:sz w:val="22"/>
          <w:szCs w:val="22"/>
        </w:rPr>
        <w:t>.</w:t>
      </w:r>
    </w:p>
    <w:p w14:paraId="702C99CF" w14:textId="77777777" w:rsidR="00FD45AD" w:rsidRPr="00FD45AD" w:rsidRDefault="00FD45AD" w:rsidP="00A55BC8">
      <w:pPr>
        <w:pStyle w:val="Absatz1"/>
        <w:tabs>
          <w:tab w:val="num" w:pos="567"/>
          <w:tab w:val="num" w:pos="1415"/>
        </w:tabs>
        <w:ind w:left="567" w:hanging="567"/>
        <w:rPr>
          <w:rFonts w:cs="Arial"/>
          <w:b/>
          <w:sz w:val="22"/>
          <w:szCs w:val="22"/>
        </w:rPr>
      </w:pPr>
      <w:bookmarkStart w:id="121" w:name="_Ref106648554"/>
      <w:r w:rsidRPr="00FD45AD">
        <w:rPr>
          <w:rFonts w:cs="Arial"/>
          <w:sz w:val="22"/>
          <w:szCs w:val="22"/>
        </w:rPr>
        <w:t xml:space="preserve">Das TKU wird die Gebietskörperschaft von allen Ansprüchen Dritter, insbesondere der </w:t>
      </w:r>
      <w:r w:rsidR="0061562B">
        <w:rPr>
          <w:sz w:val="22"/>
        </w:rPr>
        <w:t>Bewilligungsbehörden</w:t>
      </w:r>
      <w:r w:rsidRPr="00FD45AD">
        <w:rPr>
          <w:rFonts w:cs="Arial"/>
          <w:sz w:val="22"/>
          <w:szCs w:val="22"/>
        </w:rPr>
        <w:t xml:space="preserve">, die auf der Verletzung der vorgenannten </w:t>
      </w:r>
      <w:r>
        <w:rPr>
          <w:rFonts w:cs="Arial"/>
          <w:sz w:val="22"/>
          <w:szCs w:val="22"/>
        </w:rPr>
        <w:t>Pflichten</w:t>
      </w:r>
      <w:r w:rsidRPr="00FD45AD">
        <w:rPr>
          <w:rFonts w:cs="Arial"/>
          <w:sz w:val="22"/>
          <w:szCs w:val="22"/>
        </w:rPr>
        <w:t xml:space="preserve"> beruhen, umfassend freistellen</w:t>
      </w:r>
      <w:r w:rsidR="007A1DE4">
        <w:rPr>
          <w:rFonts w:cs="Arial"/>
          <w:sz w:val="22"/>
          <w:szCs w:val="22"/>
        </w:rPr>
        <w:t>,</w:t>
      </w:r>
      <w:r w:rsidRPr="00FD45AD">
        <w:rPr>
          <w:rFonts w:cs="Arial"/>
          <w:sz w:val="22"/>
          <w:szCs w:val="22"/>
        </w:rPr>
        <w:t xml:space="preserve"> soweit das TKU für die Einhaltung der Vorschriften nach diesem Vertrag zuständig ist. </w:t>
      </w:r>
      <w:bookmarkEnd w:id="121"/>
    </w:p>
    <w:p w14:paraId="2EE8BFEE" w14:textId="77777777" w:rsidR="00492AEB" w:rsidRDefault="00697BB9" w:rsidP="00A55BC8">
      <w:pPr>
        <w:pStyle w:val="Absatz1"/>
        <w:tabs>
          <w:tab w:val="num" w:pos="567"/>
          <w:tab w:val="num" w:pos="1415"/>
        </w:tabs>
        <w:ind w:left="567" w:hanging="567"/>
        <w:rPr>
          <w:rFonts w:cs="Arial"/>
          <w:sz w:val="22"/>
          <w:szCs w:val="22"/>
        </w:rPr>
      </w:pPr>
      <w:bookmarkStart w:id="122" w:name="_Ref80688438"/>
      <w:bookmarkStart w:id="123" w:name="_Ref106647597"/>
      <w:r w:rsidRPr="000C24F4">
        <w:rPr>
          <w:rFonts w:cs="Arial"/>
          <w:sz w:val="22"/>
          <w:szCs w:val="22"/>
        </w:rPr>
        <w:t xml:space="preserve">Das TKU wird </w:t>
      </w:r>
      <w:r w:rsidR="0015782E">
        <w:rPr>
          <w:rFonts w:cs="Arial"/>
          <w:sz w:val="22"/>
          <w:szCs w:val="22"/>
        </w:rPr>
        <w:t xml:space="preserve">Anträge auf Erteilung sämtlicher </w:t>
      </w:r>
      <w:r w:rsidRPr="000C24F4">
        <w:rPr>
          <w:rFonts w:cs="Arial"/>
          <w:sz w:val="22"/>
          <w:szCs w:val="22"/>
        </w:rPr>
        <w:t>behördliche</w:t>
      </w:r>
      <w:r w:rsidR="0015782E">
        <w:rPr>
          <w:rFonts w:cs="Arial"/>
          <w:sz w:val="22"/>
          <w:szCs w:val="22"/>
        </w:rPr>
        <w:t>r</w:t>
      </w:r>
      <w:r w:rsidRPr="000C24F4">
        <w:rPr>
          <w:rFonts w:cs="Arial"/>
          <w:sz w:val="22"/>
          <w:szCs w:val="22"/>
        </w:rPr>
        <w:t xml:space="preserve"> Genehmigungen, welche für die Errichtung des </w:t>
      </w:r>
      <w:r w:rsidR="002046C9">
        <w:rPr>
          <w:rFonts w:cs="Arial"/>
          <w:sz w:val="22"/>
          <w:szCs w:val="22"/>
        </w:rPr>
        <w:t xml:space="preserve">gigabitfähigen </w:t>
      </w:r>
      <w:r w:rsidRPr="000C24F4">
        <w:rPr>
          <w:rFonts w:cs="Arial"/>
          <w:sz w:val="22"/>
          <w:szCs w:val="22"/>
        </w:rPr>
        <w:t xml:space="preserve">Netzes erforderlich sind, </w:t>
      </w:r>
      <w:r w:rsidR="00085774">
        <w:rPr>
          <w:rFonts w:cs="Arial"/>
          <w:sz w:val="22"/>
          <w:szCs w:val="22"/>
        </w:rPr>
        <w:t xml:space="preserve">rechtzeitig </w:t>
      </w:r>
      <w:r w:rsidRPr="000C24F4">
        <w:rPr>
          <w:rFonts w:cs="Arial"/>
          <w:sz w:val="22"/>
          <w:szCs w:val="22"/>
        </w:rPr>
        <w:t>vor Beginn der jeweiligen Baumaßnahme</w:t>
      </w:r>
      <w:r w:rsidR="00E9721A">
        <w:rPr>
          <w:rFonts w:cs="Arial"/>
          <w:sz w:val="22"/>
          <w:szCs w:val="22"/>
        </w:rPr>
        <w:t xml:space="preserve"> </w:t>
      </w:r>
      <w:r w:rsidRPr="000C24F4">
        <w:rPr>
          <w:rFonts w:cs="Arial"/>
          <w:sz w:val="22"/>
          <w:szCs w:val="22"/>
        </w:rPr>
        <w:t xml:space="preserve">in der von </w:t>
      </w:r>
      <w:r w:rsidR="00D201AB" w:rsidRPr="000C24F4">
        <w:rPr>
          <w:rFonts w:cs="Arial"/>
          <w:sz w:val="22"/>
          <w:szCs w:val="22"/>
        </w:rPr>
        <w:t xml:space="preserve">der </w:t>
      </w:r>
      <w:r w:rsidR="002A78CB">
        <w:rPr>
          <w:rFonts w:cs="Arial"/>
          <w:sz w:val="22"/>
          <w:szCs w:val="22"/>
        </w:rPr>
        <w:t>Gebietskörperschaft</w:t>
      </w:r>
      <w:r w:rsidR="009B4D18">
        <w:rPr>
          <w:rFonts w:cs="Arial"/>
          <w:sz w:val="22"/>
          <w:szCs w:val="22"/>
        </w:rPr>
        <w:t xml:space="preserve"> oder der</w:t>
      </w:r>
      <w:r w:rsidRPr="000C24F4">
        <w:rPr>
          <w:rFonts w:cs="Arial"/>
          <w:sz w:val="22"/>
          <w:szCs w:val="22"/>
        </w:rPr>
        <w:t xml:space="preserve"> zuständigen Behörde </w:t>
      </w:r>
      <w:r w:rsidR="00282F77">
        <w:rPr>
          <w:rFonts w:cs="Arial"/>
          <w:sz w:val="22"/>
          <w:szCs w:val="22"/>
        </w:rPr>
        <w:t xml:space="preserve">in Übereinstimmung mit den gesetzlichen Bestimmungen </w:t>
      </w:r>
      <w:r w:rsidRPr="000C24F4">
        <w:rPr>
          <w:rFonts w:cs="Arial"/>
          <w:sz w:val="22"/>
          <w:szCs w:val="22"/>
        </w:rPr>
        <w:t>vorgegebenen</w:t>
      </w:r>
      <w:r w:rsidR="009B4D18">
        <w:rPr>
          <w:rFonts w:cs="Arial"/>
          <w:sz w:val="22"/>
          <w:szCs w:val="22"/>
        </w:rPr>
        <w:t xml:space="preserve"> oder in einer mit ihr abgestimmten</w:t>
      </w:r>
      <w:r w:rsidRPr="000C24F4">
        <w:rPr>
          <w:rFonts w:cs="Arial"/>
          <w:sz w:val="22"/>
          <w:szCs w:val="22"/>
        </w:rPr>
        <w:t xml:space="preserve"> Form stellen.</w:t>
      </w:r>
      <w:bookmarkEnd w:id="122"/>
      <w:r w:rsidR="007716A5">
        <w:rPr>
          <w:rFonts w:cs="Arial"/>
          <w:sz w:val="22"/>
          <w:szCs w:val="22"/>
        </w:rPr>
        <w:t xml:space="preserve"> </w:t>
      </w:r>
      <w:r w:rsidR="007716A5" w:rsidRPr="00C36B28">
        <w:rPr>
          <w:rFonts w:cs="Arial"/>
          <w:sz w:val="22"/>
          <w:szCs w:val="22"/>
        </w:rPr>
        <w:t xml:space="preserve">Alle erforderlichen und vertraglich festgelegten Arbeiten sind vom TKU so rechtzeitig zu beginnen und durchzuführen, dass das gigabitfähige Netz bis zum </w:t>
      </w:r>
      <w:proofErr w:type="spellStart"/>
      <w:r w:rsidR="007716A5" w:rsidRPr="00C36B28">
        <w:rPr>
          <w:rFonts w:cs="Arial"/>
          <w:sz w:val="22"/>
          <w:szCs w:val="22"/>
        </w:rPr>
        <w:t>Inbetriebnahmezeitpunkt</w:t>
      </w:r>
      <w:proofErr w:type="spellEnd"/>
      <w:r w:rsidR="007716A5" w:rsidRPr="00C36B28">
        <w:rPr>
          <w:rFonts w:cs="Arial"/>
          <w:sz w:val="22"/>
          <w:szCs w:val="22"/>
        </w:rPr>
        <w:t xml:space="preserve"> </w:t>
      </w:r>
      <w:r w:rsidR="00BF2B7D" w:rsidRPr="00C36B28">
        <w:rPr>
          <w:rFonts w:cs="Arial"/>
          <w:sz w:val="22"/>
          <w:szCs w:val="22"/>
        </w:rPr>
        <w:t xml:space="preserve">(vgl. § </w:t>
      </w:r>
      <w:r w:rsidR="008F7EB8" w:rsidRPr="00C36B28">
        <w:rPr>
          <w:rFonts w:cs="Arial"/>
          <w:sz w:val="22"/>
          <w:szCs w:val="22"/>
        </w:rPr>
        <w:fldChar w:fldCharType="begin"/>
      </w:r>
      <w:r w:rsidR="008F7EB8" w:rsidRPr="00C36B28">
        <w:rPr>
          <w:rFonts w:cs="Arial"/>
          <w:sz w:val="22"/>
          <w:szCs w:val="22"/>
        </w:rPr>
        <w:instrText xml:space="preserve"> REF _Ref113992578 \r \h </w:instrText>
      </w:r>
      <w:r w:rsidR="00C67F82">
        <w:rPr>
          <w:rFonts w:cs="Arial"/>
          <w:sz w:val="22"/>
          <w:szCs w:val="22"/>
          <w:highlight w:val="cyan"/>
        </w:rPr>
        <w:instrText xml:space="preserve"> \* MERGEFORMAT </w:instrText>
      </w:r>
      <w:r w:rsidR="008F7EB8" w:rsidRPr="00C36B28">
        <w:rPr>
          <w:rFonts w:cs="Arial"/>
          <w:sz w:val="22"/>
          <w:szCs w:val="22"/>
        </w:rPr>
      </w:r>
      <w:r w:rsidR="008F7EB8" w:rsidRPr="00C36B28">
        <w:rPr>
          <w:rFonts w:cs="Arial"/>
          <w:sz w:val="22"/>
          <w:szCs w:val="22"/>
        </w:rPr>
        <w:fldChar w:fldCharType="separate"/>
      </w:r>
      <w:r w:rsidR="009859E0" w:rsidRPr="00C36B28">
        <w:rPr>
          <w:rFonts w:cs="Arial"/>
          <w:sz w:val="22"/>
          <w:szCs w:val="22"/>
        </w:rPr>
        <w:t>6.1</w:t>
      </w:r>
      <w:r w:rsidR="008F7EB8" w:rsidRPr="00C36B28">
        <w:rPr>
          <w:rFonts w:cs="Arial"/>
          <w:sz w:val="22"/>
          <w:szCs w:val="22"/>
        </w:rPr>
        <w:fldChar w:fldCharType="end"/>
      </w:r>
      <w:r w:rsidR="00BF2B7D" w:rsidRPr="00C36B28">
        <w:rPr>
          <w:rFonts w:cs="Arial"/>
          <w:sz w:val="22"/>
          <w:szCs w:val="22"/>
        </w:rPr>
        <w:t xml:space="preserve">) </w:t>
      </w:r>
      <w:r w:rsidR="007716A5" w:rsidRPr="00C36B28">
        <w:rPr>
          <w:rFonts w:cs="Arial"/>
          <w:sz w:val="22"/>
          <w:szCs w:val="22"/>
        </w:rPr>
        <w:t>fertiggestellt ist und in Betrieb genommen werden kann</w:t>
      </w:r>
      <w:r w:rsidR="00D75FEE" w:rsidRPr="00C36B28">
        <w:rPr>
          <w:rFonts w:cs="Arial"/>
          <w:sz w:val="22"/>
          <w:szCs w:val="22"/>
        </w:rPr>
        <w:t>.</w:t>
      </w:r>
      <w:bookmarkEnd w:id="123"/>
      <w:r w:rsidR="004B64CF">
        <w:rPr>
          <w:rFonts w:cs="Arial"/>
          <w:sz w:val="22"/>
          <w:szCs w:val="22"/>
        </w:rPr>
        <w:t xml:space="preserve"> </w:t>
      </w:r>
    </w:p>
    <w:p w14:paraId="7A157D40" w14:textId="11F7F3B1" w:rsidR="00663C53" w:rsidRDefault="00663C53" w:rsidP="00A55BC8">
      <w:pPr>
        <w:pStyle w:val="Absatz1"/>
        <w:tabs>
          <w:tab w:val="num" w:pos="567"/>
          <w:tab w:val="num" w:pos="1415"/>
        </w:tabs>
        <w:ind w:left="567" w:hanging="567"/>
        <w:rPr>
          <w:rFonts w:cs="Arial"/>
          <w:sz w:val="22"/>
          <w:szCs w:val="22"/>
        </w:rPr>
      </w:pPr>
    </w:p>
    <w:p w14:paraId="48A8AB18" w14:textId="77777777" w:rsidR="003B57A2" w:rsidRPr="002A3756" w:rsidRDefault="00503818" w:rsidP="00A55BC8">
      <w:pPr>
        <w:pStyle w:val="berschrift1"/>
        <w:tabs>
          <w:tab w:val="clear" w:pos="993"/>
          <w:tab w:val="num" w:pos="567"/>
          <w:tab w:val="num" w:pos="851"/>
          <w:tab w:val="num" w:pos="1415"/>
        </w:tabs>
        <w:spacing w:after="360"/>
        <w:ind w:left="567" w:hanging="567"/>
        <w:rPr>
          <w:sz w:val="22"/>
          <w:szCs w:val="22"/>
        </w:rPr>
      </w:pPr>
      <w:bookmarkStart w:id="124" w:name="_Ref471222293"/>
      <w:bookmarkStart w:id="125" w:name="_Toc39690767"/>
      <w:bookmarkStart w:id="126" w:name="_Toc187050077"/>
      <w:bookmarkStart w:id="127" w:name="_Ref424841215"/>
      <w:r w:rsidRPr="002A3756">
        <w:rPr>
          <w:sz w:val="22"/>
          <w:szCs w:val="22"/>
        </w:rPr>
        <w:t>Netza</w:t>
      </w:r>
      <w:r w:rsidR="003B57A2" w:rsidRPr="002A3756">
        <w:rPr>
          <w:sz w:val="22"/>
          <w:szCs w:val="22"/>
        </w:rPr>
        <w:t xml:space="preserve">usbau </w:t>
      </w:r>
      <w:r w:rsidRPr="002A3756">
        <w:rPr>
          <w:sz w:val="22"/>
          <w:szCs w:val="22"/>
        </w:rPr>
        <w:t xml:space="preserve">hin zum </w:t>
      </w:r>
      <w:r w:rsidR="003B57A2" w:rsidRPr="002A3756">
        <w:rPr>
          <w:sz w:val="22"/>
          <w:szCs w:val="22"/>
        </w:rPr>
        <w:t>flächendeckende</w:t>
      </w:r>
      <w:r w:rsidR="007A0BA5" w:rsidRPr="002A3756">
        <w:rPr>
          <w:sz w:val="22"/>
          <w:szCs w:val="22"/>
        </w:rPr>
        <w:t>n</w:t>
      </w:r>
      <w:r w:rsidR="003B57A2" w:rsidRPr="002A3756">
        <w:rPr>
          <w:sz w:val="22"/>
          <w:szCs w:val="22"/>
        </w:rPr>
        <w:t xml:space="preserve"> </w:t>
      </w:r>
      <w:r w:rsidR="002046C9" w:rsidRPr="002A3756">
        <w:rPr>
          <w:sz w:val="22"/>
          <w:szCs w:val="22"/>
        </w:rPr>
        <w:t xml:space="preserve">gigabitfähigen </w:t>
      </w:r>
      <w:r w:rsidR="003B57A2" w:rsidRPr="002A3756">
        <w:rPr>
          <w:sz w:val="22"/>
          <w:szCs w:val="22"/>
        </w:rPr>
        <w:t>Netz</w:t>
      </w:r>
      <w:bookmarkEnd w:id="124"/>
      <w:bookmarkEnd w:id="125"/>
      <w:bookmarkEnd w:id="126"/>
    </w:p>
    <w:p w14:paraId="09B88C64" w14:textId="54F0AD52" w:rsidR="00FF13C2" w:rsidRPr="00FF13C2" w:rsidRDefault="00FF13C2" w:rsidP="00F15CF1">
      <w:pPr>
        <w:pStyle w:val="Absatz1"/>
        <w:tabs>
          <w:tab w:val="num" w:pos="567"/>
          <w:tab w:val="num" w:pos="1415"/>
        </w:tabs>
        <w:ind w:left="567" w:hanging="567"/>
        <w:rPr>
          <w:rFonts w:cs="Arial"/>
          <w:sz w:val="22"/>
          <w:szCs w:val="22"/>
        </w:rPr>
      </w:pPr>
      <w:bookmarkStart w:id="128" w:name="_Ref104300261"/>
      <w:bookmarkStart w:id="129" w:name="_Ref471224625"/>
      <w:r>
        <w:rPr>
          <w:rFonts w:cs="Arial"/>
          <w:sz w:val="22"/>
          <w:szCs w:val="22"/>
        </w:rPr>
        <w:t xml:space="preserve">Das TKU ist verpflichtet, </w:t>
      </w:r>
      <w:r w:rsidRPr="000C24F4">
        <w:rPr>
          <w:rFonts w:cs="Arial"/>
          <w:sz w:val="22"/>
          <w:szCs w:val="22"/>
        </w:rPr>
        <w:t xml:space="preserve">innerhalb von </w:t>
      </w:r>
      <w:del w:id="130" w:author="Hundt, Melanie" w:date="2025-09-15T12:12:00Z" w16du:dateUtc="2025-09-15T10:12:00Z">
        <w:r w:rsidRPr="006322C7" w:rsidDel="00FA6700">
          <w:rPr>
            <w:rFonts w:cs="Arial"/>
            <w:b/>
            <w:sz w:val="22"/>
            <w:szCs w:val="22"/>
            <w:highlight w:val="yellow"/>
          </w:rPr>
          <w:delText>[XX]</w:delText>
        </w:r>
      </w:del>
      <w:ins w:id="131" w:author="Hundt, Melanie" w:date="2025-09-15T12:12:00Z" w16du:dateUtc="2025-09-15T10:12:00Z">
        <w:r w:rsidR="00FA6700" w:rsidRPr="00FA6700">
          <w:rPr>
            <w:rFonts w:cs="Arial"/>
            <w:b/>
            <w:sz w:val="22"/>
            <w:szCs w:val="22"/>
            <w:highlight w:val="green"/>
            <w:rPrChange w:id="132" w:author="Hundt, Melanie" w:date="2025-09-15T12:12:00Z" w16du:dateUtc="2025-09-15T10:12:00Z">
              <w:rPr>
                <w:rFonts w:cs="Arial"/>
                <w:b/>
                <w:sz w:val="22"/>
                <w:szCs w:val="22"/>
                <w:highlight w:val="yellow"/>
              </w:rPr>
            </w:rPrChange>
          </w:rPr>
          <w:t>8</w:t>
        </w:r>
      </w:ins>
      <w:r w:rsidRPr="006322C7">
        <w:rPr>
          <w:rFonts w:cs="Arial"/>
          <w:b/>
          <w:sz w:val="22"/>
          <w:szCs w:val="22"/>
          <w:highlight w:val="yellow"/>
        </w:rPr>
        <w:t xml:space="preserve"> </w:t>
      </w:r>
      <w:del w:id="133" w:author="Hundt, Melanie" w:date="2025-09-15T12:12:00Z" w16du:dateUtc="2025-09-15T10:12:00Z">
        <w:r w:rsidRPr="006322C7" w:rsidDel="00FA6700">
          <w:rPr>
            <w:rFonts w:cs="Arial"/>
            <w:sz w:val="22"/>
            <w:szCs w:val="22"/>
            <w:highlight w:val="yellow"/>
          </w:rPr>
          <w:delText>[</w:delText>
        </w:r>
        <w:r w:rsidRPr="006322C7" w:rsidDel="00FA6700">
          <w:rPr>
            <w:rFonts w:cs="Arial"/>
            <w:i/>
            <w:sz w:val="22"/>
            <w:szCs w:val="22"/>
            <w:highlight w:val="yellow"/>
          </w:rPr>
          <w:delText>Wochenzahl anzugeben, die im Auswahlverfahren zu verhandeln ist</w:delText>
        </w:r>
        <w:r w:rsidRPr="006322C7" w:rsidDel="00FA6700">
          <w:rPr>
            <w:rFonts w:cs="Arial"/>
            <w:sz w:val="22"/>
            <w:szCs w:val="22"/>
            <w:highlight w:val="yellow"/>
          </w:rPr>
          <w:delText>]</w:delText>
        </w:r>
        <w:r w:rsidRPr="000C24F4" w:rsidDel="00FA6700">
          <w:rPr>
            <w:rFonts w:cs="Arial"/>
            <w:sz w:val="22"/>
            <w:szCs w:val="22"/>
          </w:rPr>
          <w:delText xml:space="preserve"> </w:delText>
        </w:r>
      </w:del>
      <w:r w:rsidRPr="000C24F4">
        <w:rPr>
          <w:rFonts w:cs="Arial"/>
          <w:sz w:val="22"/>
          <w:szCs w:val="22"/>
        </w:rPr>
        <w:t xml:space="preserve">Wochen </w:t>
      </w:r>
      <w:r>
        <w:rPr>
          <w:rFonts w:cs="Arial"/>
          <w:sz w:val="22"/>
          <w:szCs w:val="22"/>
        </w:rPr>
        <w:t xml:space="preserve">nach </w:t>
      </w:r>
      <w:r w:rsidR="001E363A">
        <w:rPr>
          <w:rFonts w:cs="Arial"/>
          <w:sz w:val="22"/>
          <w:szCs w:val="22"/>
        </w:rPr>
        <w:t>Inkrafttreten dieses Vertrages</w:t>
      </w:r>
      <w:r w:rsidR="007B6FC7">
        <w:rPr>
          <w:rFonts w:cs="Arial"/>
          <w:sz w:val="22"/>
          <w:szCs w:val="22"/>
        </w:rPr>
        <w:t xml:space="preserve"> gemäß </w:t>
      </w:r>
      <w:commentRangeStart w:id="134"/>
      <w:r w:rsidR="007B6FC7">
        <w:rPr>
          <w:rFonts w:cs="Arial"/>
          <w:sz w:val="22"/>
          <w:szCs w:val="22"/>
        </w:rPr>
        <w:t xml:space="preserve">§ </w:t>
      </w:r>
      <w:r w:rsidR="007B6FC7">
        <w:rPr>
          <w:rFonts w:cs="Arial"/>
          <w:sz w:val="22"/>
          <w:szCs w:val="22"/>
        </w:rPr>
        <w:fldChar w:fldCharType="begin"/>
      </w:r>
      <w:r w:rsidR="007B6FC7">
        <w:rPr>
          <w:rFonts w:cs="Arial"/>
          <w:sz w:val="22"/>
          <w:szCs w:val="22"/>
        </w:rPr>
        <w:instrText xml:space="preserve"> REF _Ref123310485 \r \h </w:instrText>
      </w:r>
      <w:r w:rsidR="007B6FC7">
        <w:rPr>
          <w:rFonts w:cs="Arial"/>
          <w:sz w:val="22"/>
          <w:szCs w:val="22"/>
        </w:rPr>
      </w:r>
      <w:r w:rsidR="007B6FC7">
        <w:rPr>
          <w:rFonts w:cs="Arial"/>
          <w:sz w:val="22"/>
          <w:szCs w:val="22"/>
        </w:rPr>
        <w:fldChar w:fldCharType="separate"/>
      </w:r>
      <w:r w:rsidR="007B6FC7">
        <w:rPr>
          <w:rFonts w:cs="Arial"/>
          <w:sz w:val="22"/>
          <w:szCs w:val="22"/>
        </w:rPr>
        <w:t>18.1</w:t>
      </w:r>
      <w:r w:rsidR="007B6FC7">
        <w:rPr>
          <w:rFonts w:cs="Arial"/>
          <w:sz w:val="22"/>
          <w:szCs w:val="22"/>
        </w:rPr>
        <w:fldChar w:fldCharType="end"/>
      </w:r>
      <w:commentRangeEnd w:id="134"/>
      <w:r w:rsidR="005A5B2A">
        <w:rPr>
          <w:rStyle w:val="Kommentarzeichen"/>
          <w:rFonts w:eastAsia="Times New Roman"/>
        </w:rPr>
        <w:commentReference w:id="134"/>
      </w:r>
      <w:r w:rsidR="007B6FC7">
        <w:rPr>
          <w:rFonts w:cs="Arial"/>
          <w:sz w:val="22"/>
          <w:szCs w:val="22"/>
        </w:rPr>
        <w:t xml:space="preserve"> </w:t>
      </w:r>
      <w:r>
        <w:rPr>
          <w:rFonts w:cs="Arial"/>
          <w:sz w:val="22"/>
          <w:szCs w:val="22"/>
        </w:rPr>
        <w:t>mit der Umsetzung des Netzausbaus entsprechend dem Bauzeitplan (</w:t>
      </w:r>
      <w:r>
        <w:rPr>
          <w:rFonts w:cs="Arial"/>
          <w:b/>
          <w:sz w:val="22"/>
          <w:szCs w:val="22"/>
        </w:rPr>
        <w:t xml:space="preserve">Anlage </w:t>
      </w:r>
      <w:r w:rsidR="0015143A">
        <w:rPr>
          <w:rFonts w:cs="Arial"/>
          <w:b/>
          <w:sz w:val="22"/>
          <w:szCs w:val="22"/>
        </w:rPr>
        <w:t>3</w:t>
      </w:r>
      <w:r>
        <w:rPr>
          <w:rFonts w:cs="Arial"/>
          <w:sz w:val="22"/>
          <w:szCs w:val="22"/>
        </w:rPr>
        <w:t>)</w:t>
      </w:r>
      <w:r>
        <w:rPr>
          <w:rFonts w:cs="Arial"/>
          <w:b/>
          <w:sz w:val="22"/>
          <w:szCs w:val="22"/>
        </w:rPr>
        <w:t xml:space="preserve"> </w:t>
      </w:r>
      <w:r w:rsidRPr="0014105D">
        <w:rPr>
          <w:rFonts w:cs="Arial"/>
          <w:sz w:val="22"/>
          <w:szCs w:val="22"/>
        </w:rPr>
        <w:t>zu</w:t>
      </w:r>
      <w:r w:rsidRPr="000C24F4">
        <w:rPr>
          <w:rFonts w:cs="Arial"/>
          <w:sz w:val="22"/>
          <w:szCs w:val="22"/>
        </w:rPr>
        <w:t xml:space="preserve"> beginnen</w:t>
      </w:r>
      <w:r>
        <w:rPr>
          <w:rFonts w:cs="Arial"/>
          <w:sz w:val="22"/>
          <w:szCs w:val="22"/>
        </w:rPr>
        <w:t xml:space="preserve"> und der Gebietskörperschaft den tatsächlichen Baubeginn </w:t>
      </w:r>
      <w:r>
        <w:rPr>
          <w:rFonts w:cs="Arial"/>
          <w:sz w:val="22"/>
          <w:szCs w:val="22"/>
        </w:rPr>
        <w:lastRenderedPageBreak/>
        <w:t xml:space="preserve">spätestens </w:t>
      </w:r>
      <w:del w:id="135" w:author="Hundt, Melanie" w:date="2025-09-15T12:13:00Z" w16du:dateUtc="2025-09-15T10:13:00Z">
        <w:r w:rsidRPr="006322C7" w:rsidDel="00FA6700">
          <w:rPr>
            <w:rFonts w:cs="Arial"/>
            <w:b/>
            <w:sz w:val="22"/>
            <w:szCs w:val="22"/>
            <w:highlight w:val="yellow"/>
          </w:rPr>
          <w:delText>[XX]</w:delText>
        </w:r>
      </w:del>
      <w:ins w:id="136" w:author="Hundt, Melanie" w:date="2025-09-15T12:13:00Z" w16du:dateUtc="2025-09-15T10:13:00Z">
        <w:r w:rsidR="00FA6700" w:rsidRPr="00FA6700">
          <w:rPr>
            <w:rFonts w:cs="Arial"/>
            <w:b/>
            <w:sz w:val="22"/>
            <w:szCs w:val="22"/>
            <w:highlight w:val="green"/>
            <w:rPrChange w:id="137" w:author="Hundt, Melanie" w:date="2025-09-15T12:13:00Z" w16du:dateUtc="2025-09-15T10:13:00Z">
              <w:rPr>
                <w:rFonts w:cs="Arial"/>
                <w:b/>
                <w:sz w:val="22"/>
                <w:szCs w:val="22"/>
                <w:highlight w:val="yellow"/>
              </w:rPr>
            </w:rPrChange>
          </w:rPr>
          <w:t>3</w:t>
        </w:r>
      </w:ins>
      <w:r w:rsidRPr="006322C7">
        <w:rPr>
          <w:rFonts w:cs="Arial"/>
          <w:b/>
          <w:sz w:val="22"/>
          <w:szCs w:val="22"/>
          <w:highlight w:val="yellow"/>
        </w:rPr>
        <w:t xml:space="preserve"> </w:t>
      </w:r>
      <w:del w:id="138" w:author="Hundt, Melanie" w:date="2025-09-15T12:13:00Z" w16du:dateUtc="2025-09-15T10:13:00Z">
        <w:r w:rsidDel="00FA6700">
          <w:rPr>
            <w:rFonts w:cs="Arial"/>
            <w:sz w:val="22"/>
            <w:szCs w:val="22"/>
            <w:highlight w:val="yellow"/>
          </w:rPr>
          <w:delText>[</w:delText>
        </w:r>
        <w:r w:rsidRPr="003347CF" w:rsidDel="00FA6700">
          <w:rPr>
            <w:rFonts w:cs="Arial"/>
            <w:i/>
            <w:sz w:val="22"/>
            <w:szCs w:val="22"/>
            <w:highlight w:val="yellow"/>
          </w:rPr>
          <w:delText>Wochenzahl anzugeben</w:delText>
        </w:r>
        <w:r w:rsidDel="00FA6700">
          <w:rPr>
            <w:rFonts w:cs="Arial"/>
            <w:i/>
            <w:sz w:val="22"/>
            <w:szCs w:val="22"/>
            <w:highlight w:val="yellow"/>
          </w:rPr>
          <w:delText>;</w:delText>
        </w:r>
        <w:r w:rsidRPr="003347CF" w:rsidDel="00FA6700">
          <w:rPr>
            <w:rFonts w:cs="Arial"/>
            <w:i/>
            <w:sz w:val="22"/>
            <w:szCs w:val="22"/>
            <w:highlight w:val="yellow"/>
          </w:rPr>
          <w:delText xml:space="preserve"> </w:delText>
        </w:r>
        <w:r w:rsidDel="00FA6700">
          <w:rPr>
            <w:rFonts w:cs="Arial"/>
            <w:i/>
            <w:sz w:val="22"/>
            <w:szCs w:val="22"/>
            <w:highlight w:val="yellow"/>
          </w:rPr>
          <w:delText>e</w:delText>
        </w:r>
        <w:r w:rsidRPr="003347CF" w:rsidDel="00FA6700">
          <w:rPr>
            <w:rFonts w:cs="Arial"/>
            <w:i/>
            <w:sz w:val="22"/>
            <w:szCs w:val="22"/>
            <w:highlight w:val="yellow"/>
          </w:rPr>
          <w:delText>s sollte</w:delText>
        </w:r>
        <w:r w:rsidDel="00FA6700">
          <w:rPr>
            <w:rFonts w:cs="Arial"/>
            <w:i/>
            <w:sz w:val="22"/>
            <w:szCs w:val="22"/>
            <w:highlight w:val="yellow"/>
          </w:rPr>
          <w:delText>n die einschlägigen Anzeigepflichten der Gebietskörperschaft gegenüber der Bewilligungsbehörde</w:delText>
        </w:r>
        <w:r w:rsidRPr="003347CF" w:rsidDel="00FA6700">
          <w:rPr>
            <w:rFonts w:cs="Arial"/>
            <w:i/>
            <w:sz w:val="22"/>
            <w:szCs w:val="22"/>
            <w:highlight w:val="yellow"/>
          </w:rPr>
          <w:delText xml:space="preserve"> berücksichtigt </w:delText>
        </w:r>
        <w:r w:rsidRPr="0083548E" w:rsidDel="00FA6700">
          <w:rPr>
            <w:rFonts w:cs="Arial"/>
            <w:i/>
            <w:sz w:val="22"/>
            <w:szCs w:val="22"/>
            <w:highlight w:val="yellow"/>
          </w:rPr>
          <w:delText>werden</w:delText>
        </w:r>
        <w:r w:rsidRPr="00D12615" w:rsidDel="00FA6700">
          <w:rPr>
            <w:rFonts w:cs="Arial"/>
            <w:i/>
            <w:sz w:val="22"/>
            <w:szCs w:val="22"/>
            <w:highlight w:val="yellow"/>
          </w:rPr>
          <w:delText xml:space="preserve"> (Anzeige Baubeginn spätestens zwei Wochen vor dem Termin des ersten Spatenstichs; ggf. schriftliche Mitteilungspflicht eines beabsichtigten Spatenstichs mit 12 Wochen Vorlauf)</w:delText>
        </w:r>
        <w:r w:rsidRPr="00E467FC" w:rsidDel="00FA6700">
          <w:rPr>
            <w:rFonts w:cs="Arial"/>
            <w:b/>
            <w:sz w:val="22"/>
            <w:szCs w:val="22"/>
            <w:highlight w:val="yellow"/>
          </w:rPr>
          <w:delText>]</w:delText>
        </w:r>
        <w:r w:rsidDel="00FA6700">
          <w:rPr>
            <w:rFonts w:cs="Arial"/>
            <w:i/>
            <w:sz w:val="22"/>
            <w:szCs w:val="22"/>
          </w:rPr>
          <w:delText xml:space="preserve"> </w:delText>
        </w:r>
      </w:del>
      <w:r>
        <w:rPr>
          <w:rFonts w:cs="Arial"/>
          <w:sz w:val="22"/>
          <w:szCs w:val="22"/>
        </w:rPr>
        <w:t>Wochen vor dem Termin des ersten Spatenstichs anzuzeigen.</w:t>
      </w:r>
      <w:bookmarkEnd w:id="128"/>
    </w:p>
    <w:p w14:paraId="07EE958C" w14:textId="77777777" w:rsidR="000F0047" w:rsidRDefault="004834D3" w:rsidP="00A55BC8">
      <w:pPr>
        <w:pStyle w:val="Absatz1"/>
        <w:tabs>
          <w:tab w:val="num" w:pos="567"/>
          <w:tab w:val="num" w:pos="1415"/>
        </w:tabs>
        <w:ind w:left="567" w:hanging="567"/>
        <w:rPr>
          <w:rFonts w:cs="Arial"/>
          <w:sz w:val="22"/>
          <w:szCs w:val="22"/>
        </w:rPr>
      </w:pPr>
      <w:r w:rsidRPr="565F442B">
        <w:rPr>
          <w:rFonts w:cs="Arial"/>
          <w:sz w:val="22"/>
          <w:szCs w:val="22"/>
        </w:rPr>
        <w:t xml:space="preserve">Das </w:t>
      </w:r>
      <w:r w:rsidR="00643638" w:rsidRPr="565F442B">
        <w:rPr>
          <w:rFonts w:cs="Arial"/>
          <w:sz w:val="22"/>
          <w:szCs w:val="22"/>
        </w:rPr>
        <w:t>TKU</w:t>
      </w:r>
      <w:r w:rsidR="00712C32" w:rsidRPr="565F442B">
        <w:rPr>
          <w:rFonts w:cs="Arial"/>
          <w:sz w:val="22"/>
          <w:szCs w:val="22"/>
        </w:rPr>
        <w:t xml:space="preserve"> ist verpflichtet</w:t>
      </w:r>
      <w:r w:rsidR="00702A18" w:rsidRPr="565F442B">
        <w:rPr>
          <w:rFonts w:cs="Arial"/>
          <w:sz w:val="22"/>
          <w:szCs w:val="22"/>
        </w:rPr>
        <w:t>,</w:t>
      </w:r>
      <w:r w:rsidR="00A46198" w:rsidRPr="565F442B">
        <w:rPr>
          <w:rFonts w:cs="Arial"/>
          <w:sz w:val="22"/>
          <w:szCs w:val="22"/>
        </w:rPr>
        <w:t xml:space="preserve"> </w:t>
      </w:r>
      <w:r w:rsidR="00F621CB" w:rsidRPr="565F442B">
        <w:rPr>
          <w:rFonts w:cs="Arial"/>
          <w:sz w:val="22"/>
          <w:szCs w:val="22"/>
        </w:rPr>
        <w:t xml:space="preserve">das gigabitfähige Netz </w:t>
      </w:r>
      <w:r w:rsidR="00712C32" w:rsidRPr="565F442B">
        <w:rPr>
          <w:rFonts w:cs="Arial"/>
          <w:sz w:val="22"/>
          <w:szCs w:val="22"/>
        </w:rPr>
        <w:t xml:space="preserve">in dem in </w:t>
      </w:r>
      <w:r w:rsidR="000C24F4" w:rsidRPr="565F442B">
        <w:rPr>
          <w:rFonts w:cs="Arial"/>
          <w:sz w:val="22"/>
          <w:szCs w:val="22"/>
        </w:rPr>
        <w:t xml:space="preserve">der </w:t>
      </w:r>
      <w:r w:rsidR="00712C32" w:rsidRPr="565F442B">
        <w:rPr>
          <w:rFonts w:cs="Arial"/>
          <w:sz w:val="22"/>
          <w:szCs w:val="22"/>
        </w:rPr>
        <w:t xml:space="preserve">Leistungsbeschreibung </w:t>
      </w:r>
      <w:r w:rsidR="000C24F4" w:rsidRPr="565F442B">
        <w:rPr>
          <w:rFonts w:cs="Arial"/>
          <w:sz w:val="22"/>
          <w:szCs w:val="22"/>
        </w:rPr>
        <w:t>(</w:t>
      </w:r>
      <w:r w:rsidR="000C24F4" w:rsidRPr="565F442B">
        <w:rPr>
          <w:rFonts w:cs="Arial"/>
          <w:b/>
          <w:bCs/>
          <w:sz w:val="22"/>
          <w:szCs w:val="22"/>
        </w:rPr>
        <w:t xml:space="preserve">Anlage </w:t>
      </w:r>
      <w:r w:rsidR="00231FFF" w:rsidRPr="565F442B">
        <w:rPr>
          <w:rFonts w:cs="Arial"/>
          <w:b/>
          <w:bCs/>
          <w:sz w:val="22"/>
          <w:szCs w:val="22"/>
        </w:rPr>
        <w:t>2</w:t>
      </w:r>
      <w:r w:rsidR="000C24F4" w:rsidRPr="565F442B">
        <w:rPr>
          <w:rFonts w:cs="Arial"/>
          <w:sz w:val="22"/>
          <w:szCs w:val="22"/>
        </w:rPr>
        <w:t>)</w:t>
      </w:r>
      <w:r w:rsidR="000C24F4" w:rsidRPr="565F442B">
        <w:rPr>
          <w:rFonts w:cs="Arial"/>
          <w:b/>
          <w:bCs/>
          <w:sz w:val="22"/>
          <w:szCs w:val="22"/>
        </w:rPr>
        <w:t xml:space="preserve"> </w:t>
      </w:r>
      <w:r w:rsidR="005111CF" w:rsidRPr="565F442B">
        <w:rPr>
          <w:rFonts w:cs="Arial"/>
          <w:sz w:val="22"/>
          <w:szCs w:val="22"/>
        </w:rPr>
        <w:t xml:space="preserve">durch die </w:t>
      </w:r>
      <w:r w:rsidR="002A3756" w:rsidRPr="565F442B">
        <w:rPr>
          <w:rFonts w:cs="Arial"/>
          <w:sz w:val="22"/>
          <w:szCs w:val="22"/>
        </w:rPr>
        <w:t>Adresspunkte</w:t>
      </w:r>
      <w:r w:rsidR="00C9787A" w:rsidRPr="565F442B">
        <w:rPr>
          <w:rFonts w:cs="Arial"/>
          <w:sz w:val="22"/>
          <w:szCs w:val="22"/>
        </w:rPr>
        <w:t xml:space="preserve"> (</w:t>
      </w:r>
      <w:r w:rsidR="00C9787A" w:rsidRPr="565F442B">
        <w:rPr>
          <w:rFonts w:cs="Arial"/>
          <w:b/>
          <w:bCs/>
          <w:sz w:val="22"/>
          <w:szCs w:val="22"/>
        </w:rPr>
        <w:t xml:space="preserve">Anlage </w:t>
      </w:r>
      <w:r w:rsidR="00231FFF" w:rsidRPr="565F442B">
        <w:rPr>
          <w:rFonts w:cs="Arial"/>
          <w:b/>
          <w:bCs/>
          <w:sz w:val="22"/>
          <w:szCs w:val="22"/>
        </w:rPr>
        <w:t>4</w:t>
      </w:r>
      <w:r w:rsidR="00C9787A" w:rsidRPr="565F442B">
        <w:rPr>
          <w:rFonts w:cs="Arial"/>
          <w:sz w:val="22"/>
          <w:szCs w:val="22"/>
        </w:rPr>
        <w:t>)</w:t>
      </w:r>
      <w:r w:rsidR="002A3756" w:rsidRPr="565F442B">
        <w:rPr>
          <w:rFonts w:cs="Arial"/>
          <w:sz w:val="22"/>
          <w:szCs w:val="22"/>
        </w:rPr>
        <w:t xml:space="preserve"> </w:t>
      </w:r>
      <w:r w:rsidR="005111CF" w:rsidRPr="565F442B">
        <w:rPr>
          <w:rFonts w:cs="Arial"/>
          <w:sz w:val="22"/>
          <w:szCs w:val="22"/>
        </w:rPr>
        <w:t xml:space="preserve">definierten </w:t>
      </w:r>
      <w:r w:rsidR="00702A18" w:rsidRPr="565F442B">
        <w:rPr>
          <w:rFonts w:cs="Arial"/>
          <w:sz w:val="22"/>
          <w:szCs w:val="22"/>
        </w:rPr>
        <w:t>und</w:t>
      </w:r>
      <w:r w:rsidR="000C24F4" w:rsidRPr="565F442B">
        <w:rPr>
          <w:rFonts w:cs="Arial"/>
          <w:sz w:val="22"/>
          <w:szCs w:val="22"/>
        </w:rPr>
        <w:t xml:space="preserve"> dem</w:t>
      </w:r>
      <w:r w:rsidR="00702A18" w:rsidRPr="565F442B">
        <w:rPr>
          <w:rFonts w:cs="Arial"/>
          <w:sz w:val="22"/>
          <w:szCs w:val="22"/>
        </w:rPr>
        <w:t xml:space="preserve"> </w:t>
      </w:r>
      <w:r w:rsidR="000C24F4" w:rsidRPr="565F442B">
        <w:rPr>
          <w:rFonts w:cs="Arial"/>
          <w:sz w:val="22"/>
          <w:szCs w:val="22"/>
        </w:rPr>
        <w:t>Angebot (</w:t>
      </w:r>
      <w:r w:rsidR="00702A18" w:rsidRPr="565F442B">
        <w:rPr>
          <w:rFonts w:cs="Arial"/>
          <w:b/>
          <w:bCs/>
          <w:sz w:val="22"/>
          <w:szCs w:val="22"/>
        </w:rPr>
        <w:t xml:space="preserve">Anlage </w:t>
      </w:r>
      <w:r w:rsidR="00231FFF" w:rsidRPr="565F442B">
        <w:rPr>
          <w:rFonts w:cs="Arial"/>
          <w:b/>
          <w:bCs/>
          <w:sz w:val="22"/>
          <w:szCs w:val="22"/>
        </w:rPr>
        <w:t>5</w:t>
      </w:r>
      <w:r w:rsidR="000C24F4" w:rsidRPr="565F442B">
        <w:rPr>
          <w:rFonts w:cs="Arial"/>
          <w:sz w:val="22"/>
          <w:szCs w:val="22"/>
        </w:rPr>
        <w:t>)</w:t>
      </w:r>
      <w:r w:rsidR="00702A18" w:rsidRPr="565F442B">
        <w:rPr>
          <w:rFonts w:cs="Arial"/>
          <w:b/>
          <w:bCs/>
          <w:sz w:val="22"/>
          <w:szCs w:val="22"/>
        </w:rPr>
        <w:t xml:space="preserve"> </w:t>
      </w:r>
      <w:r w:rsidR="00712C32" w:rsidRPr="565F442B">
        <w:rPr>
          <w:rFonts w:cs="Arial"/>
          <w:sz w:val="22"/>
          <w:szCs w:val="22"/>
        </w:rPr>
        <w:t xml:space="preserve">dargestellten Ausbaugebiet </w:t>
      </w:r>
      <w:r w:rsidR="00386090" w:rsidRPr="565F442B">
        <w:rPr>
          <w:rFonts w:cs="Arial"/>
          <w:sz w:val="22"/>
          <w:szCs w:val="22"/>
        </w:rPr>
        <w:t xml:space="preserve">unter Beachtung der Vorgaben des anwendbaren Förderrechts </w:t>
      </w:r>
      <w:r w:rsidR="00506B4A" w:rsidRPr="565F442B">
        <w:rPr>
          <w:rFonts w:cs="Arial"/>
          <w:sz w:val="22"/>
          <w:szCs w:val="22"/>
        </w:rPr>
        <w:t xml:space="preserve">flächendeckend </w:t>
      </w:r>
      <w:r w:rsidR="00712C32" w:rsidRPr="565F442B">
        <w:rPr>
          <w:rFonts w:cs="Arial"/>
          <w:sz w:val="22"/>
          <w:szCs w:val="22"/>
        </w:rPr>
        <w:t>auszubauen.</w:t>
      </w:r>
      <w:r w:rsidR="000F0047" w:rsidRPr="565F442B">
        <w:rPr>
          <w:rFonts w:cs="Arial"/>
          <w:sz w:val="22"/>
          <w:szCs w:val="22"/>
        </w:rPr>
        <w:t xml:space="preserve"> </w:t>
      </w:r>
    </w:p>
    <w:p w14:paraId="66EBDEB2" w14:textId="403F18CC" w:rsidR="00253274" w:rsidRPr="002642B7" w:rsidRDefault="00B07011" w:rsidP="00F15CF1">
      <w:pPr>
        <w:pStyle w:val="Absatz1"/>
        <w:tabs>
          <w:tab w:val="left" w:pos="567"/>
        </w:tabs>
        <w:ind w:left="567" w:hanging="567"/>
        <w:rPr>
          <w:sz w:val="22"/>
          <w:szCs w:val="22"/>
        </w:rPr>
      </w:pPr>
      <w:bookmarkStart w:id="139" w:name="_Ref472139763"/>
      <w:bookmarkStart w:id="140" w:name="_Ref80690368"/>
      <w:del w:id="141" w:author="Hundt, Melanie" w:date="2025-09-15T12:13:00Z" w16du:dateUtc="2025-09-15T10:13:00Z">
        <w:r w:rsidDel="00FA6700">
          <w:rPr>
            <w:sz w:val="22"/>
            <w:szCs w:val="22"/>
          </w:rPr>
          <w:delText>*</w:delText>
        </w:r>
      </w:del>
      <w:r w:rsidR="00F15CF1">
        <w:rPr>
          <w:sz w:val="22"/>
          <w:szCs w:val="22"/>
        </w:rPr>
        <w:t xml:space="preserve"> </w:t>
      </w:r>
      <w:r w:rsidR="00712C32" w:rsidRPr="00C36B28">
        <w:rPr>
          <w:sz w:val="22"/>
          <w:szCs w:val="22"/>
        </w:rPr>
        <w:t xml:space="preserve">Flächendeckend im Sinne dieses </w:t>
      </w:r>
      <w:r w:rsidR="006C2B12" w:rsidRPr="00C36B28">
        <w:rPr>
          <w:sz w:val="22"/>
          <w:szCs w:val="22"/>
        </w:rPr>
        <w:t xml:space="preserve">Vertrages </w:t>
      </w:r>
      <w:r w:rsidR="00712C32" w:rsidRPr="00C36B28">
        <w:rPr>
          <w:sz w:val="22"/>
          <w:szCs w:val="22"/>
        </w:rPr>
        <w:t xml:space="preserve">bedeutet, dass für </w:t>
      </w:r>
      <w:r w:rsidR="00E41174" w:rsidRPr="00C36B28">
        <w:rPr>
          <w:sz w:val="22"/>
          <w:szCs w:val="22"/>
        </w:rPr>
        <w:t>100</w:t>
      </w:r>
      <w:r w:rsidR="00171EA8" w:rsidRPr="00C36B28">
        <w:rPr>
          <w:sz w:val="22"/>
          <w:szCs w:val="22"/>
        </w:rPr>
        <w:t> </w:t>
      </w:r>
      <w:r w:rsidR="00712C32" w:rsidRPr="00C36B28">
        <w:rPr>
          <w:sz w:val="22"/>
          <w:szCs w:val="22"/>
        </w:rPr>
        <w:t xml:space="preserve">% der </w:t>
      </w:r>
      <w:r w:rsidR="002007EA">
        <w:rPr>
          <w:sz w:val="22"/>
          <w:szCs w:val="22"/>
        </w:rPr>
        <w:t>förderfähigen Adressen bzw. Endnutzer im</w:t>
      </w:r>
      <w:r w:rsidR="0062464B" w:rsidRPr="00C36B28">
        <w:rPr>
          <w:sz w:val="22"/>
          <w:szCs w:val="22"/>
        </w:rPr>
        <w:t xml:space="preserve"> </w:t>
      </w:r>
      <w:r w:rsidR="00712C32" w:rsidRPr="00C36B28">
        <w:rPr>
          <w:sz w:val="22"/>
          <w:szCs w:val="22"/>
        </w:rPr>
        <w:t xml:space="preserve">Ausbaugebiet </w:t>
      </w:r>
      <w:r w:rsidR="00840BED" w:rsidRPr="00C36B28">
        <w:rPr>
          <w:sz w:val="22"/>
          <w:szCs w:val="22"/>
        </w:rPr>
        <w:t>(</w:t>
      </w:r>
      <w:r w:rsidR="00840BED" w:rsidRPr="00C36B28">
        <w:rPr>
          <w:b/>
          <w:sz w:val="22"/>
          <w:szCs w:val="22"/>
        </w:rPr>
        <w:t>Anlage</w:t>
      </w:r>
      <w:r w:rsidR="00530140">
        <w:rPr>
          <w:b/>
          <w:sz w:val="22"/>
          <w:szCs w:val="22"/>
        </w:rPr>
        <w:t>n</w:t>
      </w:r>
      <w:r w:rsidR="00840BED" w:rsidRPr="00C36B28">
        <w:rPr>
          <w:b/>
          <w:sz w:val="22"/>
          <w:szCs w:val="22"/>
        </w:rPr>
        <w:t xml:space="preserve"> </w:t>
      </w:r>
      <w:r w:rsidR="00231FFF" w:rsidRPr="00C36B28">
        <w:rPr>
          <w:b/>
          <w:sz w:val="22"/>
          <w:szCs w:val="22"/>
        </w:rPr>
        <w:t>4</w:t>
      </w:r>
      <w:r w:rsidR="00840BED" w:rsidRPr="00C36B28">
        <w:rPr>
          <w:sz w:val="22"/>
          <w:szCs w:val="22"/>
        </w:rPr>
        <w:t xml:space="preserve">) </w:t>
      </w:r>
      <w:r w:rsidR="00DF22C4" w:rsidRPr="00C36B28">
        <w:rPr>
          <w:sz w:val="22"/>
          <w:szCs w:val="22"/>
        </w:rPr>
        <w:t xml:space="preserve">als Zielbandbreite </w:t>
      </w:r>
      <w:r w:rsidR="00712C32" w:rsidRPr="00C36B28">
        <w:rPr>
          <w:sz w:val="22"/>
          <w:szCs w:val="22"/>
        </w:rPr>
        <w:t>eine Datenübertragungsrate von</w:t>
      </w:r>
      <w:r w:rsidR="00642B74">
        <w:rPr>
          <w:sz w:val="22"/>
          <w:szCs w:val="22"/>
        </w:rPr>
        <w:t xml:space="preserve"> mindestens</w:t>
      </w:r>
      <w:r w:rsidR="00712C32" w:rsidRPr="00C36B28">
        <w:rPr>
          <w:sz w:val="22"/>
          <w:szCs w:val="22"/>
        </w:rPr>
        <w:t xml:space="preserve"> </w:t>
      </w:r>
      <w:r w:rsidR="00892329">
        <w:rPr>
          <w:rFonts w:cs="Arial"/>
          <w:sz w:val="22"/>
          <w:szCs w:val="22"/>
        </w:rPr>
        <w:t xml:space="preserve">1 </w:t>
      </w:r>
      <w:r w:rsidR="00886A32" w:rsidRPr="00C36B28">
        <w:rPr>
          <w:rFonts w:cs="Arial"/>
          <w:sz w:val="22"/>
          <w:szCs w:val="22"/>
        </w:rPr>
        <w:t>G</w:t>
      </w:r>
      <w:r w:rsidR="00EA093A" w:rsidRPr="00C36B28">
        <w:rPr>
          <w:rFonts w:cs="Arial"/>
          <w:sz w:val="22"/>
          <w:szCs w:val="22"/>
        </w:rPr>
        <w:t>b</w:t>
      </w:r>
      <w:r w:rsidR="00886A32" w:rsidRPr="00C36B28">
        <w:rPr>
          <w:rFonts w:cs="Arial"/>
          <w:sz w:val="22"/>
          <w:szCs w:val="22"/>
        </w:rPr>
        <w:t xml:space="preserve">it/s </w:t>
      </w:r>
      <w:r w:rsidR="000238A7" w:rsidRPr="00C36B28">
        <w:rPr>
          <w:rFonts w:cs="Arial"/>
          <w:sz w:val="22"/>
          <w:szCs w:val="22"/>
        </w:rPr>
        <w:t>symmetrisch</w:t>
      </w:r>
      <w:r w:rsidR="00712C32" w:rsidRPr="00C36B28">
        <w:rPr>
          <w:rFonts w:cs="Arial"/>
          <w:sz w:val="22"/>
          <w:szCs w:val="22"/>
        </w:rPr>
        <w:t xml:space="preserve"> </w:t>
      </w:r>
      <w:r w:rsidR="00F62EBF" w:rsidRPr="00C36B28">
        <w:rPr>
          <w:rFonts w:cs="Arial"/>
          <w:sz w:val="22"/>
          <w:szCs w:val="22"/>
        </w:rPr>
        <w:t>(</w:t>
      </w:r>
      <w:r w:rsidR="00712C32" w:rsidRPr="00C36B28">
        <w:rPr>
          <w:rFonts w:cs="Arial"/>
          <w:sz w:val="22"/>
          <w:szCs w:val="22"/>
        </w:rPr>
        <w:t>Down</w:t>
      </w:r>
      <w:r w:rsidR="003C6663" w:rsidRPr="00C36B28">
        <w:rPr>
          <w:sz w:val="22"/>
          <w:szCs w:val="22"/>
        </w:rPr>
        <w:t xml:space="preserve">load und </w:t>
      </w:r>
      <w:r w:rsidR="00F62EBF" w:rsidRPr="00C36B28">
        <w:rPr>
          <w:rFonts w:cs="Arial"/>
          <w:sz w:val="22"/>
          <w:szCs w:val="22"/>
        </w:rPr>
        <w:t>Up</w:t>
      </w:r>
      <w:r w:rsidR="003C6663" w:rsidRPr="00C36B28">
        <w:rPr>
          <w:sz w:val="22"/>
          <w:szCs w:val="22"/>
        </w:rPr>
        <w:t>load</w:t>
      </w:r>
      <w:r w:rsidR="00F62EBF" w:rsidRPr="00C36B28">
        <w:rPr>
          <w:rFonts w:cs="Arial"/>
          <w:sz w:val="22"/>
          <w:szCs w:val="22"/>
        </w:rPr>
        <w:t>)</w:t>
      </w:r>
      <w:r w:rsidR="004126E4" w:rsidRPr="00C36B28">
        <w:rPr>
          <w:sz w:val="22"/>
          <w:szCs w:val="22"/>
        </w:rPr>
        <w:t xml:space="preserve"> </w:t>
      </w:r>
      <w:r w:rsidR="002007EA">
        <w:rPr>
          <w:sz w:val="22"/>
          <w:szCs w:val="22"/>
        </w:rPr>
        <w:t xml:space="preserve">zu Spitzenlastzeitbedingungen </w:t>
      </w:r>
      <w:r w:rsidR="00712C32" w:rsidRPr="00C36B28">
        <w:rPr>
          <w:sz w:val="22"/>
          <w:szCs w:val="22"/>
        </w:rPr>
        <w:t xml:space="preserve">zur Verfügung </w:t>
      </w:r>
      <w:r w:rsidR="00C9787A" w:rsidRPr="00C36B28">
        <w:rPr>
          <w:sz w:val="22"/>
          <w:szCs w:val="22"/>
        </w:rPr>
        <w:t>gestellt wird</w:t>
      </w:r>
      <w:r w:rsidR="00712C32" w:rsidRPr="00C36B28">
        <w:rPr>
          <w:sz w:val="22"/>
          <w:szCs w:val="22"/>
        </w:rPr>
        <w:t>.</w:t>
      </w:r>
      <w:bookmarkEnd w:id="139"/>
      <w:r w:rsidR="00171EA8" w:rsidRPr="00C36B28">
        <w:rPr>
          <w:sz w:val="22"/>
          <w:szCs w:val="22"/>
        </w:rPr>
        <w:t xml:space="preserve"> </w:t>
      </w:r>
      <w:r w:rsidR="003C6663" w:rsidRPr="00C36B28">
        <w:rPr>
          <w:rFonts w:cs="Arial"/>
          <w:sz w:val="22"/>
          <w:szCs w:val="22"/>
        </w:rPr>
        <w:t xml:space="preserve">Die Zielbandbreite ist erreicht, wenn sie </w:t>
      </w:r>
      <w:r w:rsidR="00DF22C4" w:rsidRPr="00C36B28">
        <w:rPr>
          <w:rFonts w:cs="Arial"/>
          <w:sz w:val="22"/>
          <w:szCs w:val="22"/>
        </w:rPr>
        <w:t xml:space="preserve">bei den errichteten Hausanschlüssen </w:t>
      </w:r>
      <w:r w:rsidR="003C6663" w:rsidRPr="00C36B28">
        <w:rPr>
          <w:rFonts w:cs="Arial"/>
          <w:sz w:val="22"/>
          <w:szCs w:val="22"/>
        </w:rPr>
        <w:t>am Abschlusspunkt der Linientechnik im Gebäude bereitgestellt wird</w:t>
      </w:r>
      <w:r w:rsidR="003C6663" w:rsidRPr="003C6663">
        <w:rPr>
          <w:rFonts w:cs="Arial"/>
          <w:sz w:val="22"/>
          <w:szCs w:val="22"/>
        </w:rPr>
        <w:t>.</w:t>
      </w:r>
      <w:bookmarkEnd w:id="140"/>
      <w:r w:rsidR="00675110" w:rsidRPr="00675110">
        <w:rPr>
          <w:rFonts w:cs="Arial"/>
          <w:sz w:val="22"/>
          <w:szCs w:val="22"/>
        </w:rPr>
        <w:t xml:space="preserve"> </w:t>
      </w:r>
    </w:p>
    <w:p w14:paraId="01CB2D68" w14:textId="4DAB7566" w:rsidR="0062464B" w:rsidRPr="00755DAF" w:rsidRDefault="0062464B" w:rsidP="00F15CF1">
      <w:pPr>
        <w:pStyle w:val="Absatz1"/>
        <w:tabs>
          <w:tab w:val="left" w:pos="567"/>
        </w:tabs>
        <w:ind w:left="567" w:hanging="567"/>
        <w:rPr>
          <w:rFonts w:cs="Arial"/>
          <w:sz w:val="22"/>
          <w:szCs w:val="22"/>
        </w:rPr>
      </w:pPr>
      <w:bookmarkStart w:id="142" w:name="_Ref39673565"/>
      <w:bookmarkStart w:id="143" w:name="_Ref43985220"/>
      <w:bookmarkStart w:id="144" w:name="_Ref106647361"/>
      <w:r w:rsidRPr="00D52047">
        <w:rPr>
          <w:rFonts w:cs="Arial"/>
          <w:sz w:val="22"/>
          <w:szCs w:val="22"/>
        </w:rPr>
        <w:t xml:space="preserve">Für den Fall, </w:t>
      </w:r>
      <w:r>
        <w:rPr>
          <w:rFonts w:cs="Arial"/>
          <w:sz w:val="22"/>
          <w:szCs w:val="22"/>
        </w:rPr>
        <w:t xml:space="preserve">dass </w:t>
      </w:r>
      <w:r w:rsidR="00192200">
        <w:rPr>
          <w:rFonts w:cs="Arial"/>
          <w:sz w:val="22"/>
          <w:szCs w:val="22"/>
        </w:rPr>
        <w:t xml:space="preserve">zusätzliche </w:t>
      </w:r>
      <w:r w:rsidR="00042368">
        <w:rPr>
          <w:rFonts w:cs="Arial"/>
          <w:sz w:val="22"/>
          <w:szCs w:val="22"/>
        </w:rPr>
        <w:t>unterversorgte</w:t>
      </w:r>
      <w:r w:rsidRPr="0062464B">
        <w:rPr>
          <w:rFonts w:cs="Arial"/>
          <w:sz w:val="22"/>
          <w:szCs w:val="22"/>
        </w:rPr>
        <w:t xml:space="preserve"> Adressen</w:t>
      </w:r>
      <w:r w:rsidR="007D17B1">
        <w:rPr>
          <w:rFonts w:cs="Arial"/>
          <w:sz w:val="22"/>
          <w:szCs w:val="22"/>
        </w:rPr>
        <w:t xml:space="preserve"> im durch die </w:t>
      </w:r>
      <w:r w:rsidR="00BB6A38">
        <w:rPr>
          <w:rFonts w:cs="Arial"/>
          <w:sz w:val="22"/>
          <w:szCs w:val="22"/>
        </w:rPr>
        <w:t xml:space="preserve">Adresspunkte </w:t>
      </w:r>
      <w:r w:rsidR="007D17B1">
        <w:rPr>
          <w:rFonts w:cs="Arial"/>
          <w:sz w:val="22"/>
          <w:szCs w:val="22"/>
        </w:rPr>
        <w:t>definierten Ausbaugebiet</w:t>
      </w:r>
      <w:r w:rsidR="00192200" w:rsidRPr="00192200">
        <w:rPr>
          <w:rFonts w:cs="Arial"/>
          <w:sz w:val="22"/>
          <w:szCs w:val="22"/>
        </w:rPr>
        <w:t xml:space="preserve"> </w:t>
      </w:r>
      <w:r w:rsidR="00192200">
        <w:rPr>
          <w:rFonts w:cs="Arial"/>
          <w:sz w:val="22"/>
          <w:szCs w:val="22"/>
        </w:rPr>
        <w:t>hinzukommen</w:t>
      </w:r>
      <w:r w:rsidR="00987FDF">
        <w:rPr>
          <w:rFonts w:cs="Arial"/>
          <w:sz w:val="22"/>
          <w:szCs w:val="22"/>
        </w:rPr>
        <w:t xml:space="preserve">, die zum Zeitpunkt des </w:t>
      </w:r>
      <w:r w:rsidR="005318F1">
        <w:rPr>
          <w:rFonts w:cs="Arial"/>
          <w:sz w:val="22"/>
          <w:szCs w:val="22"/>
        </w:rPr>
        <w:t>Zuschlags</w:t>
      </w:r>
      <w:r w:rsidRPr="0062464B">
        <w:rPr>
          <w:rFonts w:cs="Arial"/>
          <w:sz w:val="22"/>
          <w:szCs w:val="22"/>
        </w:rPr>
        <w:t xml:space="preserve"> </w:t>
      </w:r>
      <w:r>
        <w:rPr>
          <w:rFonts w:cs="Arial"/>
          <w:sz w:val="22"/>
          <w:szCs w:val="22"/>
        </w:rPr>
        <w:t xml:space="preserve">nicht </w:t>
      </w:r>
      <w:r w:rsidRPr="0062464B">
        <w:rPr>
          <w:rFonts w:cs="Arial"/>
          <w:sz w:val="22"/>
          <w:szCs w:val="22"/>
        </w:rPr>
        <w:t>Bestandteil der georeferenzierte</w:t>
      </w:r>
      <w:r w:rsidR="005111CF">
        <w:rPr>
          <w:rFonts w:cs="Arial"/>
          <w:sz w:val="22"/>
          <w:szCs w:val="22"/>
        </w:rPr>
        <w:t>n</w:t>
      </w:r>
      <w:r w:rsidRPr="0062464B">
        <w:rPr>
          <w:rFonts w:cs="Arial"/>
          <w:sz w:val="22"/>
          <w:szCs w:val="22"/>
        </w:rPr>
        <w:t xml:space="preserve"> </w:t>
      </w:r>
      <w:r w:rsidR="005318F1">
        <w:rPr>
          <w:rFonts w:cs="Arial"/>
          <w:sz w:val="22"/>
          <w:szCs w:val="22"/>
        </w:rPr>
        <w:t>Adress</w:t>
      </w:r>
      <w:r w:rsidR="00C9787A">
        <w:rPr>
          <w:rFonts w:cs="Arial"/>
          <w:sz w:val="22"/>
          <w:szCs w:val="22"/>
        </w:rPr>
        <w:t>punkte</w:t>
      </w:r>
      <w:r w:rsidR="005318F1">
        <w:rPr>
          <w:rFonts w:cs="Arial"/>
          <w:sz w:val="22"/>
          <w:szCs w:val="22"/>
        </w:rPr>
        <w:t xml:space="preserve"> </w:t>
      </w:r>
      <w:r w:rsidRPr="0062464B">
        <w:rPr>
          <w:rFonts w:cs="Arial"/>
          <w:sz w:val="22"/>
          <w:szCs w:val="22"/>
        </w:rPr>
        <w:t>(</w:t>
      </w:r>
      <w:r w:rsidRPr="007F58F5">
        <w:rPr>
          <w:rFonts w:cs="Arial"/>
          <w:b/>
          <w:sz w:val="22"/>
          <w:szCs w:val="22"/>
        </w:rPr>
        <w:t xml:space="preserve">Anlage </w:t>
      </w:r>
      <w:r w:rsidR="00231FFF">
        <w:rPr>
          <w:rFonts w:cs="Arial"/>
          <w:b/>
          <w:sz w:val="22"/>
          <w:szCs w:val="22"/>
        </w:rPr>
        <w:t>4</w:t>
      </w:r>
      <w:r w:rsidRPr="0062464B">
        <w:rPr>
          <w:rFonts w:cs="Arial"/>
          <w:sz w:val="22"/>
          <w:szCs w:val="22"/>
        </w:rPr>
        <w:t>) waren</w:t>
      </w:r>
      <w:r w:rsidR="00C9787A">
        <w:rPr>
          <w:rFonts w:cs="Arial"/>
          <w:sz w:val="22"/>
          <w:szCs w:val="22"/>
        </w:rPr>
        <w:t xml:space="preserve"> und in engem räumlichen Zusammenhang mit dem entstehenden Netz liegen</w:t>
      </w:r>
      <w:r>
        <w:rPr>
          <w:rFonts w:cs="Arial"/>
          <w:sz w:val="22"/>
          <w:szCs w:val="22"/>
        </w:rPr>
        <w:t xml:space="preserve">, ist das TKU zum Ausbau </w:t>
      </w:r>
      <w:r w:rsidR="009C13E2">
        <w:rPr>
          <w:rFonts w:cs="Arial"/>
          <w:sz w:val="22"/>
          <w:szCs w:val="22"/>
        </w:rPr>
        <w:t>d</w:t>
      </w:r>
      <w:r w:rsidR="00192200">
        <w:rPr>
          <w:rFonts w:cs="Arial"/>
          <w:sz w:val="22"/>
          <w:szCs w:val="22"/>
        </w:rPr>
        <w:t>ies</w:t>
      </w:r>
      <w:r w:rsidR="009C13E2">
        <w:rPr>
          <w:rFonts w:cs="Arial"/>
          <w:sz w:val="22"/>
          <w:szCs w:val="22"/>
        </w:rPr>
        <w:t xml:space="preserve">er zusätzlichen Adressen </w:t>
      </w:r>
      <w:r w:rsidR="007716A5">
        <w:rPr>
          <w:rFonts w:cs="Arial"/>
          <w:sz w:val="22"/>
          <w:szCs w:val="22"/>
        </w:rPr>
        <w:t xml:space="preserve">unter Berücksichtigung vergaberechtlicher Grundsätze </w:t>
      </w:r>
      <w:r>
        <w:rPr>
          <w:rFonts w:cs="Arial"/>
          <w:sz w:val="22"/>
          <w:szCs w:val="22"/>
        </w:rPr>
        <w:t xml:space="preserve">verpflichtet, </w:t>
      </w:r>
      <w:commentRangeStart w:id="145"/>
      <w:r w:rsidR="00492BE7">
        <w:rPr>
          <w:rFonts w:cs="Arial"/>
          <w:sz w:val="22"/>
          <w:szCs w:val="22"/>
        </w:rPr>
        <w:t xml:space="preserve">soweit </w:t>
      </w:r>
      <w:r w:rsidR="00EB025B">
        <w:rPr>
          <w:rFonts w:cs="Arial"/>
          <w:sz w:val="22"/>
          <w:szCs w:val="22"/>
        </w:rPr>
        <w:t xml:space="preserve">die bereitgestellten Mittel </w:t>
      </w:r>
      <w:r w:rsidR="00F86A9D">
        <w:rPr>
          <w:rFonts w:cs="Arial"/>
          <w:sz w:val="22"/>
          <w:szCs w:val="22"/>
        </w:rPr>
        <w:t>gemäß</w:t>
      </w:r>
      <w:r w:rsidR="00EB025B">
        <w:rPr>
          <w:rFonts w:cs="Arial"/>
          <w:sz w:val="22"/>
          <w:szCs w:val="22"/>
        </w:rPr>
        <w:t xml:space="preserve"> §</w:t>
      </w:r>
      <w:r w:rsidR="00F86A9D">
        <w:rPr>
          <w:rFonts w:cs="Arial"/>
          <w:sz w:val="22"/>
          <w:szCs w:val="22"/>
        </w:rPr>
        <w:t> </w:t>
      </w:r>
      <w:r w:rsidR="00EB025B">
        <w:rPr>
          <w:rFonts w:cs="Arial"/>
          <w:sz w:val="22"/>
          <w:szCs w:val="22"/>
        </w:rPr>
        <w:fldChar w:fldCharType="begin"/>
      </w:r>
      <w:r w:rsidR="00EB025B">
        <w:rPr>
          <w:rFonts w:cs="Arial"/>
          <w:sz w:val="22"/>
          <w:szCs w:val="22"/>
        </w:rPr>
        <w:instrText xml:space="preserve"> REF _Ref472144712 \r \h </w:instrText>
      </w:r>
      <w:r w:rsidR="00EB025B">
        <w:rPr>
          <w:rFonts w:cs="Arial"/>
          <w:sz w:val="22"/>
          <w:szCs w:val="22"/>
        </w:rPr>
      </w:r>
      <w:r w:rsidR="00EB025B">
        <w:rPr>
          <w:rFonts w:cs="Arial"/>
          <w:sz w:val="22"/>
          <w:szCs w:val="22"/>
        </w:rPr>
        <w:fldChar w:fldCharType="separate"/>
      </w:r>
      <w:r w:rsidR="009859E0">
        <w:rPr>
          <w:rFonts w:cs="Arial"/>
          <w:sz w:val="22"/>
          <w:szCs w:val="22"/>
        </w:rPr>
        <w:t>3.1</w:t>
      </w:r>
      <w:r w:rsidR="00EB025B">
        <w:rPr>
          <w:rFonts w:cs="Arial"/>
          <w:sz w:val="22"/>
          <w:szCs w:val="22"/>
        </w:rPr>
        <w:fldChar w:fldCharType="end"/>
      </w:r>
      <w:r w:rsidR="00EB025B">
        <w:rPr>
          <w:rFonts w:cs="Arial"/>
          <w:sz w:val="22"/>
          <w:szCs w:val="22"/>
        </w:rPr>
        <w:t xml:space="preserve"> hierzu ausreichen oder </w:t>
      </w:r>
      <w:r w:rsidRPr="00D52047">
        <w:rPr>
          <w:rFonts w:cs="Arial"/>
          <w:sz w:val="22"/>
          <w:szCs w:val="22"/>
        </w:rPr>
        <w:t>die gegenüber dem Angebot (</w:t>
      </w:r>
      <w:r w:rsidRPr="00755DAF">
        <w:rPr>
          <w:rFonts w:cs="Arial"/>
          <w:b/>
          <w:sz w:val="22"/>
          <w:szCs w:val="22"/>
        </w:rPr>
        <w:t xml:space="preserve">Anlage </w:t>
      </w:r>
      <w:r w:rsidR="0059280A">
        <w:rPr>
          <w:rFonts w:cs="Arial"/>
          <w:b/>
          <w:sz w:val="22"/>
          <w:szCs w:val="22"/>
        </w:rPr>
        <w:t>5</w:t>
      </w:r>
      <w:r w:rsidRPr="00D52047">
        <w:rPr>
          <w:rFonts w:cs="Arial"/>
          <w:sz w:val="22"/>
          <w:szCs w:val="22"/>
        </w:rPr>
        <w:t xml:space="preserve">) </w:t>
      </w:r>
      <w:r w:rsidR="009C13E2">
        <w:rPr>
          <w:rFonts w:cs="Arial"/>
          <w:sz w:val="22"/>
          <w:szCs w:val="22"/>
        </w:rPr>
        <w:t xml:space="preserve">hierdurch </w:t>
      </w:r>
      <w:r w:rsidRPr="00D52047">
        <w:rPr>
          <w:rFonts w:cs="Arial"/>
          <w:sz w:val="22"/>
          <w:szCs w:val="22"/>
        </w:rPr>
        <w:t>gestiegene Wirtschaftlichkeitslücke von dem im Zuwendungsbescheid (</w:t>
      </w:r>
      <w:r w:rsidRPr="00755DAF">
        <w:rPr>
          <w:rFonts w:cs="Arial"/>
          <w:b/>
          <w:sz w:val="22"/>
          <w:szCs w:val="22"/>
        </w:rPr>
        <w:t>Anlage 1</w:t>
      </w:r>
      <w:r w:rsidRPr="00755DAF">
        <w:rPr>
          <w:rFonts w:cs="Arial"/>
          <w:sz w:val="22"/>
          <w:szCs w:val="22"/>
        </w:rPr>
        <w:t xml:space="preserve">) genannten Absicherungsbetrag </w:t>
      </w:r>
      <w:r w:rsidR="005A4E37">
        <w:rPr>
          <w:rFonts w:cs="Arial"/>
          <w:sz w:val="22"/>
          <w:szCs w:val="22"/>
        </w:rPr>
        <w:t xml:space="preserve">(vgl. </w:t>
      </w:r>
      <w:r w:rsidR="00F86A9D">
        <w:rPr>
          <w:rFonts w:cs="Arial"/>
          <w:sz w:val="22"/>
          <w:szCs w:val="22"/>
        </w:rPr>
        <w:t>§ </w:t>
      </w:r>
      <w:r w:rsidR="00EB025B">
        <w:rPr>
          <w:rFonts w:cs="Arial"/>
          <w:sz w:val="22"/>
          <w:szCs w:val="22"/>
        </w:rPr>
        <w:fldChar w:fldCharType="begin"/>
      </w:r>
      <w:r w:rsidR="00EB025B">
        <w:rPr>
          <w:rFonts w:cs="Arial"/>
          <w:sz w:val="22"/>
          <w:szCs w:val="22"/>
        </w:rPr>
        <w:instrText xml:space="preserve"> REF _Ref106647514 \r \h </w:instrText>
      </w:r>
      <w:r w:rsidR="00EB025B">
        <w:rPr>
          <w:rFonts w:cs="Arial"/>
          <w:sz w:val="22"/>
          <w:szCs w:val="22"/>
        </w:rPr>
      </w:r>
      <w:r w:rsidR="00EB025B">
        <w:rPr>
          <w:rFonts w:cs="Arial"/>
          <w:sz w:val="22"/>
          <w:szCs w:val="22"/>
        </w:rPr>
        <w:fldChar w:fldCharType="separate"/>
      </w:r>
      <w:r w:rsidR="009859E0">
        <w:rPr>
          <w:rFonts w:cs="Arial"/>
          <w:sz w:val="22"/>
          <w:szCs w:val="22"/>
        </w:rPr>
        <w:t>3.2</w:t>
      </w:r>
      <w:r w:rsidR="00EB025B">
        <w:rPr>
          <w:rFonts w:cs="Arial"/>
          <w:sz w:val="22"/>
          <w:szCs w:val="22"/>
        </w:rPr>
        <w:fldChar w:fldCharType="end"/>
      </w:r>
      <w:r w:rsidR="005A4E37">
        <w:rPr>
          <w:rFonts w:cs="Arial"/>
          <w:sz w:val="22"/>
          <w:szCs w:val="22"/>
        </w:rPr>
        <w:t xml:space="preserve">) </w:t>
      </w:r>
      <w:r w:rsidRPr="00755DAF">
        <w:rPr>
          <w:rFonts w:cs="Arial"/>
          <w:sz w:val="22"/>
          <w:szCs w:val="22"/>
        </w:rPr>
        <w:t>gedeckt ist.</w:t>
      </w:r>
      <w:r w:rsidR="00F86A9D">
        <w:rPr>
          <w:rFonts w:cs="Arial"/>
          <w:sz w:val="22"/>
          <w:szCs w:val="22"/>
        </w:rPr>
        <w:t xml:space="preserve"> Vor einem Ausbau zeigt das TKU die </w:t>
      </w:r>
      <w:r w:rsidR="00FB2121">
        <w:rPr>
          <w:rFonts w:cs="Arial"/>
          <w:sz w:val="22"/>
          <w:szCs w:val="22"/>
        </w:rPr>
        <w:t>von ih</w:t>
      </w:r>
      <w:r w:rsidR="00FE1D62">
        <w:rPr>
          <w:rFonts w:cs="Arial"/>
          <w:sz w:val="22"/>
          <w:szCs w:val="22"/>
        </w:rPr>
        <w:t>m</w:t>
      </w:r>
      <w:r w:rsidR="00FB2121">
        <w:rPr>
          <w:rFonts w:cs="Arial"/>
          <w:sz w:val="22"/>
          <w:szCs w:val="22"/>
        </w:rPr>
        <w:t xml:space="preserve"> festgestellten weiteren </w:t>
      </w:r>
      <w:r w:rsidR="00F86A9D">
        <w:rPr>
          <w:rFonts w:cs="Arial"/>
          <w:sz w:val="22"/>
          <w:szCs w:val="22"/>
        </w:rPr>
        <w:t>unterversorgten Adressen der Gebietskörperschaft an.</w:t>
      </w:r>
      <w:r w:rsidR="00BF2B7D">
        <w:rPr>
          <w:rFonts w:cs="Arial"/>
          <w:sz w:val="22"/>
          <w:szCs w:val="22"/>
        </w:rPr>
        <w:t xml:space="preserve"> Das TKU ist </w:t>
      </w:r>
      <w:r w:rsidR="00EB025B">
        <w:rPr>
          <w:rFonts w:cs="Arial"/>
          <w:sz w:val="22"/>
          <w:szCs w:val="22"/>
        </w:rPr>
        <w:t xml:space="preserve">in jedem Fall </w:t>
      </w:r>
      <w:r w:rsidR="00BF2B7D">
        <w:rPr>
          <w:rFonts w:cs="Arial"/>
          <w:sz w:val="22"/>
          <w:szCs w:val="22"/>
        </w:rPr>
        <w:t>verpflichtet, für den Ausbau der von de</w:t>
      </w:r>
      <w:r w:rsidR="00935F5D">
        <w:rPr>
          <w:rFonts w:cs="Arial"/>
          <w:sz w:val="22"/>
          <w:szCs w:val="22"/>
        </w:rPr>
        <w:t>n</w:t>
      </w:r>
      <w:r w:rsidR="00BF2B7D">
        <w:rPr>
          <w:rFonts w:cs="Arial"/>
          <w:sz w:val="22"/>
          <w:szCs w:val="22"/>
        </w:rPr>
        <w:t xml:space="preserve"> vorstehenden S</w:t>
      </w:r>
      <w:r w:rsidR="00935F5D">
        <w:rPr>
          <w:rFonts w:cs="Arial"/>
          <w:sz w:val="22"/>
          <w:szCs w:val="22"/>
        </w:rPr>
        <w:t>ätzen</w:t>
      </w:r>
      <w:r w:rsidR="00BF2B7D">
        <w:rPr>
          <w:rFonts w:cs="Arial"/>
          <w:sz w:val="22"/>
          <w:szCs w:val="22"/>
        </w:rPr>
        <w:t xml:space="preserve"> erfassten Adressen </w:t>
      </w:r>
      <w:r w:rsidR="00935F5D">
        <w:rPr>
          <w:rFonts w:cs="Arial"/>
          <w:sz w:val="22"/>
          <w:szCs w:val="22"/>
        </w:rPr>
        <w:t xml:space="preserve">innerhalb einer von der Gebietskörperschaft vorgegebenen, angemessenen Frist </w:t>
      </w:r>
      <w:r w:rsidR="00BF2B7D">
        <w:rPr>
          <w:rFonts w:cs="Arial"/>
          <w:sz w:val="22"/>
          <w:szCs w:val="22"/>
        </w:rPr>
        <w:t>ein Angebot, insbesondere eine aktualisierte Wirtschaftlichkeitslückenberechnung</w:t>
      </w:r>
      <w:r w:rsidR="00935F5D">
        <w:rPr>
          <w:rFonts w:cs="Arial"/>
          <w:sz w:val="22"/>
          <w:szCs w:val="22"/>
        </w:rPr>
        <w:t>,</w:t>
      </w:r>
      <w:r w:rsidR="00BF2B7D">
        <w:rPr>
          <w:rFonts w:cs="Arial"/>
          <w:sz w:val="22"/>
          <w:szCs w:val="22"/>
        </w:rPr>
        <w:t xml:space="preserve"> vorzulegen.</w:t>
      </w:r>
      <w:r>
        <w:rPr>
          <w:rFonts w:cs="Arial"/>
          <w:sz w:val="22"/>
          <w:szCs w:val="22"/>
        </w:rPr>
        <w:t xml:space="preserve"> Für den Fall, dass der </w:t>
      </w:r>
      <w:r w:rsidRPr="00D52047">
        <w:rPr>
          <w:rFonts w:cs="Arial"/>
          <w:sz w:val="22"/>
          <w:szCs w:val="22"/>
        </w:rPr>
        <w:t>im Zuwendungsbescheid (</w:t>
      </w:r>
      <w:r w:rsidRPr="003A1660">
        <w:rPr>
          <w:rFonts w:cs="Arial"/>
          <w:b/>
          <w:sz w:val="22"/>
          <w:szCs w:val="22"/>
        </w:rPr>
        <w:t>Anlage 1</w:t>
      </w:r>
      <w:r w:rsidRPr="003A1660">
        <w:rPr>
          <w:rFonts w:cs="Arial"/>
          <w:sz w:val="22"/>
          <w:szCs w:val="22"/>
        </w:rPr>
        <w:t>) gen</w:t>
      </w:r>
      <w:r w:rsidR="00042368">
        <w:rPr>
          <w:rFonts w:cs="Arial"/>
          <w:sz w:val="22"/>
          <w:szCs w:val="22"/>
        </w:rPr>
        <w:t>annte</w:t>
      </w:r>
      <w:r w:rsidRPr="003A1660">
        <w:rPr>
          <w:rFonts w:cs="Arial"/>
          <w:sz w:val="22"/>
          <w:szCs w:val="22"/>
        </w:rPr>
        <w:t xml:space="preserve"> Absicherungsbetrag</w:t>
      </w:r>
      <w:r>
        <w:rPr>
          <w:rFonts w:cs="Arial"/>
          <w:sz w:val="22"/>
          <w:szCs w:val="22"/>
        </w:rPr>
        <w:t xml:space="preserve"> überschritten wird, werden die Vertragsparteien in Verhandlungen über einen Nachtrag zu diesem </w:t>
      </w:r>
      <w:r w:rsidR="00987FDF">
        <w:rPr>
          <w:rFonts w:cs="Arial"/>
          <w:sz w:val="22"/>
          <w:szCs w:val="22"/>
        </w:rPr>
        <w:t>V</w:t>
      </w:r>
      <w:r w:rsidR="006C2B12">
        <w:rPr>
          <w:rFonts w:cs="Arial"/>
          <w:sz w:val="22"/>
          <w:szCs w:val="22"/>
        </w:rPr>
        <w:t xml:space="preserve">ertrag </w:t>
      </w:r>
      <w:r>
        <w:rPr>
          <w:rFonts w:cs="Arial"/>
          <w:sz w:val="22"/>
          <w:szCs w:val="22"/>
        </w:rPr>
        <w:t>eintreten.</w:t>
      </w:r>
      <w:bookmarkEnd w:id="142"/>
      <w:r w:rsidR="008266DF">
        <w:rPr>
          <w:rFonts w:cs="Arial"/>
          <w:sz w:val="22"/>
          <w:szCs w:val="22"/>
        </w:rPr>
        <w:t xml:space="preserve"> </w:t>
      </w:r>
      <w:bookmarkEnd w:id="143"/>
      <w:bookmarkEnd w:id="144"/>
      <w:commentRangeEnd w:id="145"/>
      <w:r w:rsidR="005A5B2A">
        <w:rPr>
          <w:rStyle w:val="Kommentarzeichen"/>
          <w:rFonts w:eastAsia="Times New Roman"/>
        </w:rPr>
        <w:commentReference w:id="145"/>
      </w:r>
    </w:p>
    <w:p w14:paraId="6A99A0FB" w14:textId="4FA714BD" w:rsidR="00A968C2" w:rsidRPr="000C24F4" w:rsidRDefault="00782BD2" w:rsidP="00A55BC8">
      <w:pPr>
        <w:pStyle w:val="Absatz1"/>
        <w:tabs>
          <w:tab w:val="num" w:pos="567"/>
          <w:tab w:val="num" w:pos="1415"/>
        </w:tabs>
        <w:ind w:left="567" w:hanging="567"/>
        <w:rPr>
          <w:rFonts w:cs="Arial"/>
          <w:sz w:val="22"/>
          <w:szCs w:val="22"/>
        </w:rPr>
      </w:pPr>
      <w:bookmarkStart w:id="146" w:name="_Ref106647668"/>
      <w:bookmarkStart w:id="147" w:name="_Ref80688381"/>
      <w:r w:rsidRPr="000C24F4">
        <w:rPr>
          <w:rFonts w:cs="Arial"/>
          <w:sz w:val="22"/>
          <w:szCs w:val="22"/>
        </w:rPr>
        <w:t xml:space="preserve">Das </w:t>
      </w:r>
      <w:r w:rsidR="00643638" w:rsidRPr="000C24F4">
        <w:rPr>
          <w:rFonts w:cs="Arial"/>
          <w:sz w:val="22"/>
          <w:szCs w:val="22"/>
        </w:rPr>
        <w:t>TKU</w:t>
      </w:r>
      <w:r w:rsidR="00A968C2" w:rsidRPr="000C24F4">
        <w:rPr>
          <w:rFonts w:cs="Arial"/>
          <w:sz w:val="22"/>
          <w:szCs w:val="22"/>
        </w:rPr>
        <w:t xml:space="preserve"> verpflichtet sich, das </w:t>
      </w:r>
      <w:r w:rsidR="002046C9">
        <w:rPr>
          <w:rFonts w:cs="Arial"/>
          <w:sz w:val="22"/>
          <w:szCs w:val="22"/>
        </w:rPr>
        <w:t xml:space="preserve">gigabitfähige </w:t>
      </w:r>
      <w:r w:rsidR="00A968C2" w:rsidRPr="000C24F4">
        <w:rPr>
          <w:rFonts w:cs="Arial"/>
          <w:sz w:val="22"/>
          <w:szCs w:val="22"/>
        </w:rPr>
        <w:t>Netz in der Art zu planen und auszubauen, dass es</w:t>
      </w:r>
      <w:r w:rsidR="005A7EC6">
        <w:rPr>
          <w:rFonts w:cs="Arial"/>
          <w:sz w:val="22"/>
          <w:szCs w:val="22"/>
        </w:rPr>
        <w:t>, soweit technisch möglich,</w:t>
      </w:r>
      <w:r w:rsidR="00A968C2" w:rsidRPr="000C24F4">
        <w:rPr>
          <w:rFonts w:cs="Arial"/>
          <w:sz w:val="22"/>
          <w:szCs w:val="22"/>
        </w:rPr>
        <w:t xml:space="preserve"> zukunfts- und </w:t>
      </w:r>
      <w:proofErr w:type="spellStart"/>
      <w:r w:rsidR="00A968C2" w:rsidRPr="000C24F4">
        <w:rPr>
          <w:rFonts w:cs="Arial"/>
          <w:sz w:val="22"/>
          <w:szCs w:val="22"/>
        </w:rPr>
        <w:t>upgradefähig</w:t>
      </w:r>
      <w:proofErr w:type="spellEnd"/>
      <w:r w:rsidR="00A968C2" w:rsidRPr="000C24F4">
        <w:rPr>
          <w:rFonts w:cs="Arial"/>
          <w:sz w:val="22"/>
          <w:szCs w:val="22"/>
        </w:rPr>
        <w:t xml:space="preserve"> </w:t>
      </w:r>
      <w:r w:rsidRPr="000C24F4">
        <w:rPr>
          <w:rFonts w:cs="Arial"/>
          <w:sz w:val="22"/>
          <w:szCs w:val="22"/>
        </w:rPr>
        <w:t>ist</w:t>
      </w:r>
      <w:r w:rsidR="00E41174">
        <w:rPr>
          <w:rFonts w:cs="Arial"/>
          <w:sz w:val="22"/>
          <w:szCs w:val="22"/>
        </w:rPr>
        <w:t xml:space="preserve">, die Anforderungen </w:t>
      </w:r>
      <w:r w:rsidR="00E41174">
        <w:rPr>
          <w:rFonts w:cs="Arial"/>
          <w:sz w:val="22"/>
          <w:szCs w:val="22"/>
        </w:rPr>
        <w:lastRenderedPageBreak/>
        <w:t xml:space="preserve">an die </w:t>
      </w:r>
      <w:r w:rsidR="00F37EC3">
        <w:rPr>
          <w:rFonts w:cs="Arial"/>
          <w:sz w:val="22"/>
          <w:szCs w:val="22"/>
        </w:rPr>
        <w:t>mobile Gigabitgesellschaft</w:t>
      </w:r>
      <w:r w:rsidR="00830892">
        <w:rPr>
          <w:rFonts w:cs="Arial"/>
          <w:sz w:val="22"/>
          <w:szCs w:val="22"/>
        </w:rPr>
        <w:t>, soweit heute absehbar,</w:t>
      </w:r>
      <w:r w:rsidR="00E41174">
        <w:rPr>
          <w:rFonts w:cs="Arial"/>
          <w:sz w:val="22"/>
          <w:szCs w:val="22"/>
        </w:rPr>
        <w:t xml:space="preserve"> berücksichtigt werden</w:t>
      </w:r>
      <w:r w:rsidRPr="000C24F4">
        <w:rPr>
          <w:rFonts w:cs="Arial"/>
          <w:sz w:val="22"/>
          <w:szCs w:val="22"/>
        </w:rPr>
        <w:t xml:space="preserve"> </w:t>
      </w:r>
      <w:r w:rsidR="00A968C2" w:rsidRPr="000C24F4">
        <w:rPr>
          <w:rFonts w:cs="Arial"/>
          <w:sz w:val="22"/>
          <w:szCs w:val="22"/>
        </w:rPr>
        <w:t xml:space="preserve">und weitere </w:t>
      </w:r>
      <w:r w:rsidR="00824DFA" w:rsidRPr="000C24F4">
        <w:rPr>
          <w:rFonts w:cs="Arial"/>
          <w:sz w:val="22"/>
          <w:szCs w:val="22"/>
        </w:rPr>
        <w:t>G</w:t>
      </w:r>
      <w:r w:rsidR="00A968C2" w:rsidRPr="000C24F4">
        <w:rPr>
          <w:rFonts w:cs="Arial"/>
          <w:sz w:val="22"/>
          <w:szCs w:val="22"/>
        </w:rPr>
        <w:t xml:space="preserve">ebiete </w:t>
      </w:r>
      <w:r w:rsidR="00824DFA" w:rsidRPr="000C24F4">
        <w:rPr>
          <w:rFonts w:cs="Arial"/>
          <w:sz w:val="22"/>
          <w:szCs w:val="22"/>
        </w:rPr>
        <w:t>und Teilnehmer</w:t>
      </w:r>
      <w:r w:rsidR="00060C38">
        <w:rPr>
          <w:rFonts w:cs="Arial"/>
          <w:sz w:val="22"/>
          <w:szCs w:val="22"/>
        </w:rPr>
        <w:t xml:space="preserve"> </w:t>
      </w:r>
      <w:r w:rsidR="00A968C2" w:rsidRPr="000C24F4">
        <w:rPr>
          <w:rFonts w:cs="Arial"/>
          <w:sz w:val="22"/>
          <w:szCs w:val="22"/>
        </w:rPr>
        <w:t xml:space="preserve">in möglichst kosteneffizienter Weise eingebunden werden können. </w:t>
      </w:r>
      <w:r w:rsidR="00F37EC3">
        <w:rPr>
          <w:rFonts w:cs="Arial"/>
          <w:sz w:val="22"/>
          <w:szCs w:val="22"/>
        </w:rPr>
        <w:t xml:space="preserve">Das errichtete Gigabitnetz soll künftige Bedarfe von stationären und mobilen Anwendungen berücksichtigen, um den späteren Aufbau hierfür erforderlicher Anlagen ohne größeren Aufwand realisieren zu können (vgl. Nr. 1.1 </w:t>
      </w:r>
      <w:r w:rsidR="00613F59">
        <w:rPr>
          <w:rFonts w:cs="Arial"/>
          <w:sz w:val="22"/>
          <w:szCs w:val="22"/>
        </w:rPr>
        <w:t xml:space="preserve">der </w:t>
      </w:r>
      <w:r w:rsidR="00F37EC3">
        <w:rPr>
          <w:rFonts w:cs="Arial"/>
          <w:sz w:val="22"/>
          <w:szCs w:val="22"/>
        </w:rPr>
        <w:t>Gigabit-R</w:t>
      </w:r>
      <w:r w:rsidR="00613F59">
        <w:rPr>
          <w:rFonts w:cs="Arial"/>
          <w:sz w:val="22"/>
          <w:szCs w:val="22"/>
        </w:rPr>
        <w:t>ichtlinie</w:t>
      </w:r>
      <w:r w:rsidR="00F37EC3">
        <w:rPr>
          <w:rFonts w:cs="Arial"/>
          <w:sz w:val="22"/>
          <w:szCs w:val="22"/>
        </w:rPr>
        <w:t xml:space="preserve"> 2.0). Ferner muss das entsprechende Gigabitnetz für Point-</w:t>
      </w:r>
      <w:proofErr w:type="spellStart"/>
      <w:r w:rsidR="00F37EC3">
        <w:rPr>
          <w:rFonts w:cs="Arial"/>
          <w:sz w:val="22"/>
          <w:szCs w:val="22"/>
        </w:rPr>
        <w:t>to</w:t>
      </w:r>
      <w:proofErr w:type="spellEnd"/>
      <w:r w:rsidR="00F37EC3">
        <w:rPr>
          <w:rFonts w:cs="Arial"/>
          <w:sz w:val="22"/>
          <w:szCs w:val="22"/>
        </w:rPr>
        <w:t xml:space="preserve">-Point-Lösungen ausgelegt sein (vgl. Nr. 5.3 </w:t>
      </w:r>
      <w:r w:rsidR="00613F59">
        <w:rPr>
          <w:rFonts w:cs="Arial"/>
          <w:sz w:val="22"/>
          <w:szCs w:val="22"/>
        </w:rPr>
        <w:t xml:space="preserve">der </w:t>
      </w:r>
      <w:r w:rsidR="00F37EC3">
        <w:rPr>
          <w:rFonts w:cs="Arial"/>
          <w:sz w:val="22"/>
          <w:szCs w:val="22"/>
        </w:rPr>
        <w:t>Gigabit-R</w:t>
      </w:r>
      <w:r w:rsidR="00613F59">
        <w:rPr>
          <w:rFonts w:cs="Arial"/>
          <w:sz w:val="22"/>
          <w:szCs w:val="22"/>
        </w:rPr>
        <w:t>ichtlinie</w:t>
      </w:r>
      <w:r w:rsidR="00F37EC3">
        <w:rPr>
          <w:rFonts w:cs="Arial"/>
          <w:sz w:val="22"/>
          <w:szCs w:val="22"/>
        </w:rPr>
        <w:t xml:space="preserve"> 2.0). </w:t>
      </w:r>
      <w:r w:rsidR="00A968C2" w:rsidRPr="000C24F4">
        <w:rPr>
          <w:rFonts w:cs="Arial"/>
          <w:sz w:val="22"/>
          <w:szCs w:val="22"/>
        </w:rPr>
        <w:t>Dies bedeutet insbesondere</w:t>
      </w:r>
      <w:r w:rsidR="004126E4" w:rsidRPr="000C24F4">
        <w:rPr>
          <w:rFonts w:cs="Arial"/>
          <w:sz w:val="22"/>
          <w:szCs w:val="22"/>
        </w:rPr>
        <w:t xml:space="preserve"> auch</w:t>
      </w:r>
      <w:r w:rsidR="00A968C2" w:rsidRPr="000C24F4">
        <w:rPr>
          <w:rFonts w:cs="Arial"/>
          <w:sz w:val="22"/>
          <w:szCs w:val="22"/>
        </w:rPr>
        <w:t>, dass weitere Teilnehmer</w:t>
      </w:r>
      <w:r w:rsidR="00830892">
        <w:rPr>
          <w:rFonts w:cs="Arial"/>
          <w:sz w:val="22"/>
          <w:szCs w:val="22"/>
        </w:rPr>
        <w:t xml:space="preserve">, die </w:t>
      </w:r>
      <w:r w:rsidR="00824FF1">
        <w:rPr>
          <w:rFonts w:cs="Arial"/>
          <w:sz w:val="22"/>
          <w:szCs w:val="22"/>
        </w:rPr>
        <w:t>erst nach Abschluss</w:t>
      </w:r>
      <w:r w:rsidR="00830892">
        <w:rPr>
          <w:rFonts w:cs="Arial"/>
          <w:sz w:val="22"/>
          <w:szCs w:val="22"/>
        </w:rPr>
        <w:t xml:space="preserve"> des </w:t>
      </w:r>
      <w:r w:rsidR="00AA7AE5">
        <w:rPr>
          <w:rFonts w:cs="Arial"/>
          <w:sz w:val="22"/>
          <w:szCs w:val="22"/>
        </w:rPr>
        <w:t>A</w:t>
      </w:r>
      <w:r w:rsidR="00830892">
        <w:rPr>
          <w:rFonts w:cs="Arial"/>
          <w:sz w:val="22"/>
          <w:szCs w:val="22"/>
        </w:rPr>
        <w:t xml:space="preserve">usbaus </w:t>
      </w:r>
      <w:r w:rsidR="00AA7AE5">
        <w:rPr>
          <w:rFonts w:cs="Arial"/>
          <w:sz w:val="22"/>
          <w:szCs w:val="22"/>
        </w:rPr>
        <w:t xml:space="preserve">des </w:t>
      </w:r>
      <w:r w:rsidR="002046C9">
        <w:rPr>
          <w:rFonts w:cs="Arial"/>
          <w:sz w:val="22"/>
          <w:szCs w:val="22"/>
        </w:rPr>
        <w:t xml:space="preserve">gigabitfähigen </w:t>
      </w:r>
      <w:r w:rsidR="00AA7AE5">
        <w:rPr>
          <w:rFonts w:cs="Arial"/>
          <w:sz w:val="22"/>
          <w:szCs w:val="22"/>
        </w:rPr>
        <w:t xml:space="preserve">Netzes </w:t>
      </w:r>
      <w:r w:rsidR="00830892">
        <w:rPr>
          <w:rFonts w:cs="Arial"/>
          <w:sz w:val="22"/>
          <w:szCs w:val="22"/>
        </w:rPr>
        <w:t xml:space="preserve">nach diesem Vertrag einen Hausanschluss </w:t>
      </w:r>
      <w:r w:rsidR="006865FF">
        <w:rPr>
          <w:rFonts w:cs="Arial"/>
          <w:sz w:val="22"/>
          <w:szCs w:val="22"/>
        </w:rPr>
        <w:t>begehren</w:t>
      </w:r>
      <w:r w:rsidR="00830892">
        <w:rPr>
          <w:rFonts w:cs="Arial"/>
          <w:sz w:val="22"/>
          <w:szCs w:val="22"/>
        </w:rPr>
        <w:t>,</w:t>
      </w:r>
      <w:r w:rsidR="00A968C2" w:rsidRPr="000C24F4">
        <w:rPr>
          <w:rFonts w:cs="Arial"/>
          <w:sz w:val="22"/>
          <w:szCs w:val="22"/>
        </w:rPr>
        <w:t xml:space="preserve"> </w:t>
      </w:r>
      <w:r w:rsidR="008C02C6">
        <w:rPr>
          <w:rFonts w:cs="Arial"/>
          <w:sz w:val="22"/>
          <w:szCs w:val="22"/>
        </w:rPr>
        <w:t xml:space="preserve">nachträglich </w:t>
      </w:r>
      <w:r w:rsidR="00A968C2" w:rsidRPr="000C24F4">
        <w:rPr>
          <w:rFonts w:cs="Arial"/>
          <w:sz w:val="22"/>
          <w:szCs w:val="22"/>
        </w:rPr>
        <w:t xml:space="preserve">ohne Eintritt von Leistungsverlusten </w:t>
      </w:r>
      <w:r w:rsidR="00C958BE" w:rsidRPr="002A79D3">
        <w:rPr>
          <w:rFonts w:cs="Arial"/>
          <w:sz w:val="22"/>
          <w:szCs w:val="22"/>
        </w:rPr>
        <w:t>zu</w:t>
      </w:r>
      <w:r w:rsidR="008D40FF" w:rsidRPr="002A79D3">
        <w:rPr>
          <w:rFonts w:cs="Arial"/>
          <w:sz w:val="22"/>
          <w:szCs w:val="22"/>
        </w:rPr>
        <w:t xml:space="preserve"> erschwinglichen und</w:t>
      </w:r>
      <w:r w:rsidR="00C958BE" w:rsidRPr="002A79D3">
        <w:rPr>
          <w:rFonts w:cs="Arial"/>
          <w:sz w:val="22"/>
          <w:szCs w:val="22"/>
        </w:rPr>
        <w:t xml:space="preserve"> marktüblichen Preisen </w:t>
      </w:r>
      <w:r w:rsidR="00306504" w:rsidRPr="002A79D3">
        <w:rPr>
          <w:rFonts w:cs="Arial"/>
          <w:sz w:val="22"/>
          <w:szCs w:val="22"/>
        </w:rPr>
        <w:t>an</w:t>
      </w:r>
      <w:r w:rsidR="00EC7905" w:rsidRPr="002A79D3">
        <w:rPr>
          <w:rFonts w:cs="Arial"/>
          <w:sz w:val="22"/>
          <w:szCs w:val="22"/>
        </w:rPr>
        <w:t xml:space="preserve">zuschließen sind </w:t>
      </w:r>
      <w:r w:rsidR="00306504" w:rsidRPr="002A79D3">
        <w:rPr>
          <w:rFonts w:cs="Arial"/>
          <w:sz w:val="22"/>
          <w:szCs w:val="22"/>
        </w:rPr>
        <w:t>(§</w:t>
      </w:r>
      <w:r w:rsidR="00A87E86">
        <w:rPr>
          <w:rFonts w:cs="Arial"/>
          <w:sz w:val="22"/>
          <w:szCs w:val="22"/>
        </w:rPr>
        <w:t xml:space="preserve"> </w:t>
      </w:r>
      <w:r w:rsidR="00AF4567">
        <w:rPr>
          <w:rFonts w:cs="Arial"/>
          <w:sz w:val="22"/>
          <w:szCs w:val="22"/>
        </w:rPr>
        <w:t>7</w:t>
      </w:r>
      <w:r w:rsidR="00306504" w:rsidRPr="002A79D3">
        <w:rPr>
          <w:rFonts w:cs="Arial"/>
          <w:sz w:val="22"/>
          <w:szCs w:val="22"/>
        </w:rPr>
        <w:t xml:space="preserve">). </w:t>
      </w:r>
      <w:r w:rsidR="00306504" w:rsidRPr="00C36B28">
        <w:rPr>
          <w:rFonts w:cs="Arial"/>
          <w:sz w:val="22"/>
          <w:szCs w:val="22"/>
        </w:rPr>
        <w:t>Sofern</w:t>
      </w:r>
      <w:r w:rsidR="00EC7905" w:rsidRPr="00C36B28">
        <w:rPr>
          <w:rFonts w:cs="Arial"/>
          <w:sz w:val="22"/>
          <w:szCs w:val="22"/>
        </w:rPr>
        <w:t xml:space="preserve"> solche Preise</w:t>
      </w:r>
      <w:r w:rsidR="00C958BE" w:rsidRPr="00C36B28">
        <w:rPr>
          <w:rFonts w:cs="Arial"/>
          <w:sz w:val="22"/>
          <w:szCs w:val="22"/>
        </w:rPr>
        <w:t xml:space="preserve"> im Angebot (</w:t>
      </w:r>
      <w:r w:rsidR="00C958BE" w:rsidRPr="00C36B28">
        <w:rPr>
          <w:rFonts w:cs="Arial"/>
          <w:b/>
          <w:sz w:val="22"/>
          <w:szCs w:val="22"/>
        </w:rPr>
        <w:t xml:space="preserve">Anlage </w:t>
      </w:r>
      <w:r w:rsidR="00231FFF" w:rsidRPr="00C36B28">
        <w:rPr>
          <w:rFonts w:cs="Arial"/>
          <w:b/>
          <w:sz w:val="22"/>
          <w:szCs w:val="22"/>
        </w:rPr>
        <w:t>5</w:t>
      </w:r>
      <w:r w:rsidR="00C958BE" w:rsidRPr="00C36B28">
        <w:rPr>
          <w:rFonts w:cs="Arial"/>
          <w:sz w:val="22"/>
          <w:szCs w:val="22"/>
        </w:rPr>
        <w:t>)</w:t>
      </w:r>
      <w:r w:rsidR="002A79D3" w:rsidRPr="00C36B28">
        <w:rPr>
          <w:rFonts w:cs="Arial"/>
          <w:sz w:val="22"/>
          <w:szCs w:val="22"/>
        </w:rPr>
        <w:t xml:space="preserve"> </w:t>
      </w:r>
      <w:r w:rsidR="00306504" w:rsidRPr="00C36B28">
        <w:rPr>
          <w:rFonts w:cs="Arial"/>
          <w:sz w:val="22"/>
          <w:szCs w:val="22"/>
        </w:rPr>
        <w:t xml:space="preserve">angegeben </w:t>
      </w:r>
      <w:r w:rsidR="005A4E37" w:rsidRPr="00C36B28">
        <w:rPr>
          <w:rFonts w:cs="Arial"/>
          <w:sz w:val="22"/>
          <w:szCs w:val="22"/>
        </w:rPr>
        <w:t>wurden</w:t>
      </w:r>
      <w:r w:rsidR="00306504" w:rsidRPr="00C36B28">
        <w:rPr>
          <w:rFonts w:cs="Arial"/>
          <w:sz w:val="22"/>
          <w:szCs w:val="22"/>
        </w:rPr>
        <w:t xml:space="preserve">, </w:t>
      </w:r>
      <w:r w:rsidR="00EC7905" w:rsidRPr="00C36B28">
        <w:rPr>
          <w:rFonts w:cs="Arial"/>
          <w:sz w:val="22"/>
          <w:szCs w:val="22"/>
        </w:rPr>
        <w:t>sind</w:t>
      </w:r>
      <w:r w:rsidR="00306504" w:rsidRPr="00C36B28">
        <w:rPr>
          <w:rFonts w:cs="Arial"/>
          <w:sz w:val="22"/>
          <w:szCs w:val="22"/>
        </w:rPr>
        <w:t xml:space="preserve"> diese maßgeblich</w:t>
      </w:r>
      <w:r w:rsidR="00306504" w:rsidRPr="002A79D3">
        <w:rPr>
          <w:rFonts w:cs="Arial"/>
          <w:sz w:val="22"/>
          <w:szCs w:val="22"/>
        </w:rPr>
        <w:t>.</w:t>
      </w:r>
      <w:bookmarkEnd w:id="146"/>
      <w:r w:rsidR="00306504">
        <w:rPr>
          <w:rFonts w:cs="Arial"/>
          <w:sz w:val="22"/>
          <w:szCs w:val="22"/>
        </w:rPr>
        <w:t xml:space="preserve"> </w:t>
      </w:r>
      <w:bookmarkEnd w:id="147"/>
    </w:p>
    <w:p w14:paraId="22C1B1DA" w14:textId="77777777" w:rsidR="006B0BF9" w:rsidRPr="000C24F4" w:rsidRDefault="006B0BF9" w:rsidP="00A55BC8">
      <w:pPr>
        <w:pStyle w:val="Absatz1"/>
        <w:tabs>
          <w:tab w:val="num" w:pos="567"/>
          <w:tab w:val="num" w:pos="1415"/>
        </w:tabs>
        <w:ind w:left="567" w:hanging="567"/>
        <w:rPr>
          <w:rFonts w:cs="Arial"/>
          <w:sz w:val="22"/>
          <w:szCs w:val="22"/>
        </w:rPr>
      </w:pPr>
      <w:r w:rsidRPr="000C24F4">
        <w:rPr>
          <w:rFonts w:cs="Arial"/>
          <w:sz w:val="22"/>
          <w:szCs w:val="22"/>
        </w:rPr>
        <w:t xml:space="preserve">Das TKU verpflichtet sich, das </w:t>
      </w:r>
      <w:r w:rsidR="002046C9">
        <w:rPr>
          <w:rFonts w:cs="Arial"/>
          <w:sz w:val="22"/>
          <w:szCs w:val="22"/>
        </w:rPr>
        <w:t xml:space="preserve">gigabitfähige </w:t>
      </w:r>
      <w:r w:rsidRPr="000C24F4">
        <w:rPr>
          <w:rFonts w:cs="Arial"/>
          <w:sz w:val="22"/>
          <w:szCs w:val="22"/>
        </w:rPr>
        <w:t xml:space="preserve">Netz </w:t>
      </w:r>
      <w:r w:rsidR="004A5F0B">
        <w:rPr>
          <w:rFonts w:cs="Arial"/>
          <w:sz w:val="22"/>
          <w:szCs w:val="22"/>
        </w:rPr>
        <w:t xml:space="preserve">unter Berücksichtigung </w:t>
      </w:r>
      <w:r w:rsidR="00253EA9">
        <w:rPr>
          <w:rFonts w:cs="Arial"/>
          <w:sz w:val="22"/>
          <w:szCs w:val="22"/>
        </w:rPr>
        <w:t>der Ausbauplanung und</w:t>
      </w:r>
      <w:r w:rsidR="00D525FE">
        <w:rPr>
          <w:rFonts w:cs="Arial"/>
          <w:sz w:val="22"/>
          <w:szCs w:val="22"/>
        </w:rPr>
        <w:t xml:space="preserve"> unter Anwendung</w:t>
      </w:r>
      <w:r w:rsidR="00253EA9">
        <w:rPr>
          <w:rFonts w:cs="Arial"/>
          <w:sz w:val="22"/>
          <w:szCs w:val="22"/>
        </w:rPr>
        <w:t xml:space="preserve"> </w:t>
      </w:r>
      <w:r w:rsidR="004A5F0B">
        <w:rPr>
          <w:rFonts w:cs="Arial"/>
          <w:sz w:val="22"/>
          <w:szCs w:val="22"/>
        </w:rPr>
        <w:t xml:space="preserve">des </w:t>
      </w:r>
      <w:r w:rsidR="00295FC7">
        <w:rPr>
          <w:rFonts w:cs="Arial"/>
          <w:sz w:val="22"/>
          <w:szCs w:val="22"/>
        </w:rPr>
        <w:t xml:space="preserve">Einheitlichen </w:t>
      </w:r>
      <w:r w:rsidR="004A5F0B">
        <w:rPr>
          <w:rFonts w:cs="Arial"/>
          <w:sz w:val="22"/>
          <w:szCs w:val="22"/>
        </w:rPr>
        <w:t>Materialkonzepts</w:t>
      </w:r>
      <w:r w:rsidR="00295FC7">
        <w:rPr>
          <w:rFonts w:cs="Arial"/>
          <w:sz w:val="22"/>
          <w:szCs w:val="22"/>
        </w:rPr>
        <w:t xml:space="preserve"> und der Vorgaben für die Dimensionierung passiver Infrastrukturen (</w:t>
      </w:r>
      <w:r w:rsidR="00676D65" w:rsidRPr="00676D65">
        <w:rPr>
          <w:rFonts w:cs="Arial"/>
          <w:b/>
          <w:sz w:val="22"/>
          <w:szCs w:val="22"/>
        </w:rPr>
        <w:t>Anlage 1</w:t>
      </w:r>
      <w:r w:rsidR="00295FC7">
        <w:rPr>
          <w:rFonts w:cs="Arial"/>
          <w:sz w:val="22"/>
          <w:szCs w:val="22"/>
        </w:rPr>
        <w:t>)</w:t>
      </w:r>
      <w:r w:rsidRPr="000C24F4">
        <w:rPr>
          <w:rFonts w:cs="Arial"/>
          <w:sz w:val="22"/>
          <w:szCs w:val="22"/>
        </w:rPr>
        <w:t xml:space="preserve"> zu planen und </w:t>
      </w:r>
      <w:commentRangeStart w:id="148"/>
      <w:r w:rsidRPr="000C24F4">
        <w:rPr>
          <w:rFonts w:cs="Arial"/>
          <w:sz w:val="22"/>
          <w:szCs w:val="22"/>
        </w:rPr>
        <w:t>auszubauen</w:t>
      </w:r>
      <w:commentRangeEnd w:id="148"/>
      <w:r w:rsidR="005A5B2A">
        <w:rPr>
          <w:rStyle w:val="Kommentarzeichen"/>
          <w:rFonts w:eastAsia="Times New Roman"/>
        </w:rPr>
        <w:commentReference w:id="148"/>
      </w:r>
      <w:r w:rsidR="00386090" w:rsidRPr="000C24F4">
        <w:rPr>
          <w:rFonts w:cs="Arial"/>
          <w:sz w:val="22"/>
          <w:szCs w:val="22"/>
        </w:rPr>
        <w:t xml:space="preserve">. </w:t>
      </w:r>
    </w:p>
    <w:p w14:paraId="7BD0BB8D" w14:textId="1F8E20BF" w:rsidR="00DE50AF" w:rsidRDefault="00DE50AF" w:rsidP="00A55BC8">
      <w:pPr>
        <w:pStyle w:val="Absatz1"/>
        <w:tabs>
          <w:tab w:val="num" w:pos="567"/>
          <w:tab w:val="num" w:pos="1415"/>
        </w:tabs>
        <w:ind w:left="567" w:hanging="567"/>
        <w:rPr>
          <w:rFonts w:cs="Arial"/>
          <w:sz w:val="22"/>
          <w:szCs w:val="22"/>
        </w:rPr>
      </w:pPr>
      <w:r w:rsidRPr="000C24F4">
        <w:rPr>
          <w:rFonts w:cs="Arial"/>
          <w:sz w:val="22"/>
          <w:szCs w:val="22"/>
        </w:rPr>
        <w:t>Bestandteil des Netzausbaus ist die komplette Leitung, Koordination und Kontro</w:t>
      </w:r>
      <w:r w:rsidR="00072C93" w:rsidRPr="000C24F4">
        <w:rPr>
          <w:rFonts w:cs="Arial"/>
          <w:sz w:val="22"/>
          <w:szCs w:val="22"/>
        </w:rPr>
        <w:t xml:space="preserve">lle aller erforderlichen Bau-, </w:t>
      </w:r>
      <w:r w:rsidRPr="000C24F4">
        <w:rPr>
          <w:rFonts w:cs="Arial"/>
          <w:sz w:val="22"/>
          <w:szCs w:val="22"/>
        </w:rPr>
        <w:t xml:space="preserve">Planungs- und Vermessungsleistungen, die </w:t>
      </w:r>
      <w:r w:rsidR="00253EA9">
        <w:rPr>
          <w:rFonts w:cs="Arial"/>
          <w:sz w:val="22"/>
          <w:szCs w:val="22"/>
        </w:rPr>
        <w:t xml:space="preserve">rechtzeitige </w:t>
      </w:r>
      <w:r w:rsidRPr="000C24F4">
        <w:rPr>
          <w:rFonts w:cs="Arial"/>
          <w:sz w:val="22"/>
          <w:szCs w:val="22"/>
        </w:rPr>
        <w:t xml:space="preserve">Einholung aller für </w:t>
      </w:r>
      <w:r w:rsidR="002B53E6">
        <w:rPr>
          <w:rFonts w:cs="Arial"/>
          <w:sz w:val="22"/>
          <w:szCs w:val="22"/>
        </w:rPr>
        <w:t xml:space="preserve">den Bau </w:t>
      </w:r>
      <w:r w:rsidR="002B53E6" w:rsidRPr="00C36B28">
        <w:rPr>
          <w:rFonts w:cs="Arial"/>
          <w:sz w:val="22"/>
          <w:szCs w:val="22"/>
        </w:rPr>
        <w:t xml:space="preserve">und </w:t>
      </w:r>
      <w:r w:rsidRPr="00C36B28">
        <w:rPr>
          <w:rFonts w:cs="Arial"/>
          <w:sz w:val="22"/>
          <w:szCs w:val="22"/>
        </w:rPr>
        <w:t xml:space="preserve">die Inbetriebnahme des </w:t>
      </w:r>
      <w:r w:rsidR="002046C9" w:rsidRPr="00C36B28">
        <w:rPr>
          <w:rFonts w:cs="Arial"/>
          <w:sz w:val="22"/>
          <w:szCs w:val="22"/>
        </w:rPr>
        <w:t xml:space="preserve">gigabitfähigen </w:t>
      </w:r>
      <w:r w:rsidRPr="00C36B28">
        <w:rPr>
          <w:rFonts w:cs="Arial"/>
          <w:sz w:val="22"/>
          <w:szCs w:val="22"/>
        </w:rPr>
        <w:t>Netzes erforderlichen Genehmigungen</w:t>
      </w:r>
      <w:r w:rsidRPr="000C24F4">
        <w:rPr>
          <w:rFonts w:cs="Arial"/>
          <w:sz w:val="22"/>
          <w:szCs w:val="22"/>
        </w:rPr>
        <w:t xml:space="preserve"> </w:t>
      </w:r>
      <w:r w:rsidR="00253EA9">
        <w:rPr>
          <w:rFonts w:cs="Arial"/>
          <w:sz w:val="22"/>
          <w:szCs w:val="22"/>
        </w:rPr>
        <w:t>(u. a. nach §</w:t>
      </w:r>
      <w:r w:rsidR="00A87E86">
        <w:rPr>
          <w:rFonts w:cs="Arial"/>
          <w:sz w:val="22"/>
          <w:szCs w:val="22"/>
        </w:rPr>
        <w:t xml:space="preserve"> </w:t>
      </w:r>
      <w:r w:rsidR="00A87E86">
        <w:rPr>
          <w:rFonts w:cs="Arial"/>
          <w:sz w:val="22"/>
          <w:szCs w:val="22"/>
        </w:rPr>
        <w:fldChar w:fldCharType="begin"/>
      </w:r>
      <w:r w:rsidR="00A87E86">
        <w:rPr>
          <w:rFonts w:cs="Arial"/>
          <w:sz w:val="22"/>
          <w:szCs w:val="22"/>
        </w:rPr>
        <w:instrText xml:space="preserve"> REF _Ref106647597 \r \h </w:instrText>
      </w:r>
      <w:r w:rsidR="00A87E86">
        <w:rPr>
          <w:rFonts w:cs="Arial"/>
          <w:sz w:val="22"/>
          <w:szCs w:val="22"/>
        </w:rPr>
      </w:r>
      <w:r w:rsidR="00A87E86">
        <w:rPr>
          <w:rFonts w:cs="Arial"/>
          <w:sz w:val="22"/>
          <w:szCs w:val="22"/>
        </w:rPr>
        <w:fldChar w:fldCharType="separate"/>
      </w:r>
      <w:r w:rsidR="009859E0">
        <w:rPr>
          <w:rFonts w:cs="Arial"/>
          <w:sz w:val="22"/>
          <w:szCs w:val="22"/>
        </w:rPr>
        <w:t>4.5</w:t>
      </w:r>
      <w:r w:rsidR="00A87E86">
        <w:rPr>
          <w:rFonts w:cs="Arial"/>
          <w:sz w:val="22"/>
          <w:szCs w:val="22"/>
        </w:rPr>
        <w:fldChar w:fldCharType="end"/>
      </w:r>
      <w:r w:rsidR="00253EA9">
        <w:rPr>
          <w:rFonts w:cs="Arial"/>
          <w:sz w:val="22"/>
          <w:szCs w:val="22"/>
        </w:rPr>
        <w:t xml:space="preserve">) </w:t>
      </w:r>
      <w:r w:rsidRPr="000C24F4">
        <w:rPr>
          <w:rFonts w:cs="Arial"/>
          <w:sz w:val="22"/>
          <w:szCs w:val="22"/>
        </w:rPr>
        <w:t xml:space="preserve">sowie die </w:t>
      </w:r>
      <w:r w:rsidR="00253EA9" w:rsidRPr="00C36B28">
        <w:rPr>
          <w:rFonts w:cs="Arial"/>
          <w:sz w:val="22"/>
          <w:szCs w:val="22"/>
        </w:rPr>
        <w:t xml:space="preserve">vollständige </w:t>
      </w:r>
      <w:r w:rsidR="002B53E6" w:rsidRPr="00C36B28">
        <w:rPr>
          <w:rFonts w:cs="Arial"/>
          <w:sz w:val="22"/>
          <w:szCs w:val="22"/>
        </w:rPr>
        <w:t xml:space="preserve">Umsetzung </w:t>
      </w:r>
      <w:r w:rsidRPr="00C36B28">
        <w:rPr>
          <w:rFonts w:cs="Arial"/>
          <w:sz w:val="22"/>
          <w:szCs w:val="22"/>
        </w:rPr>
        <w:t>aller Anzeige-</w:t>
      </w:r>
      <w:r w:rsidR="00E61E6A" w:rsidRPr="00C36B28">
        <w:rPr>
          <w:rFonts w:cs="Arial"/>
          <w:sz w:val="22"/>
          <w:szCs w:val="22"/>
        </w:rPr>
        <w:t xml:space="preserve">, </w:t>
      </w:r>
      <w:r w:rsidR="00295FC7" w:rsidRPr="00C36B28">
        <w:rPr>
          <w:rFonts w:cs="Arial"/>
          <w:sz w:val="22"/>
          <w:szCs w:val="22"/>
        </w:rPr>
        <w:t xml:space="preserve">Dokumentations-, </w:t>
      </w:r>
      <w:r w:rsidRPr="00C36B28">
        <w:rPr>
          <w:rFonts w:cs="Arial"/>
          <w:sz w:val="22"/>
          <w:szCs w:val="22"/>
        </w:rPr>
        <w:t>Nachweis</w:t>
      </w:r>
      <w:r w:rsidR="00E61E6A" w:rsidRPr="00C36B28">
        <w:rPr>
          <w:rFonts w:cs="Arial"/>
          <w:sz w:val="22"/>
          <w:szCs w:val="22"/>
        </w:rPr>
        <w:t>- und Publizitäts</w:t>
      </w:r>
      <w:r w:rsidRPr="00C36B28">
        <w:rPr>
          <w:rFonts w:cs="Arial"/>
          <w:sz w:val="22"/>
          <w:szCs w:val="22"/>
        </w:rPr>
        <w:t>pflichten</w:t>
      </w:r>
      <w:r w:rsidR="002B53E6" w:rsidRPr="00C36B28">
        <w:rPr>
          <w:rFonts w:cs="Arial"/>
          <w:sz w:val="22"/>
          <w:szCs w:val="22"/>
        </w:rPr>
        <w:t xml:space="preserve"> in Bezug auf</w:t>
      </w:r>
      <w:r w:rsidR="002B53E6">
        <w:rPr>
          <w:rFonts w:cs="Arial"/>
          <w:sz w:val="22"/>
          <w:szCs w:val="22"/>
        </w:rPr>
        <w:t xml:space="preserve"> den Bau und </w:t>
      </w:r>
      <w:r w:rsidR="002B53E6" w:rsidRPr="00C36B28">
        <w:rPr>
          <w:rFonts w:cs="Arial"/>
          <w:sz w:val="22"/>
          <w:szCs w:val="22"/>
        </w:rPr>
        <w:t xml:space="preserve">die Inbetriebnahme des </w:t>
      </w:r>
      <w:r w:rsidR="002046C9" w:rsidRPr="00C36B28">
        <w:rPr>
          <w:rFonts w:cs="Arial"/>
          <w:sz w:val="22"/>
          <w:szCs w:val="22"/>
        </w:rPr>
        <w:t xml:space="preserve">gigabitfähigen </w:t>
      </w:r>
      <w:r w:rsidR="002B53E6" w:rsidRPr="00C36B28">
        <w:rPr>
          <w:rFonts w:cs="Arial"/>
          <w:sz w:val="22"/>
          <w:szCs w:val="22"/>
        </w:rPr>
        <w:t>Netzes</w:t>
      </w:r>
      <w:r w:rsidRPr="00C36B28">
        <w:rPr>
          <w:rFonts w:cs="Arial"/>
          <w:sz w:val="22"/>
          <w:szCs w:val="22"/>
        </w:rPr>
        <w:t xml:space="preserve"> einschließlich der Übernahme hierdurch anfallender Gebühren und Kosten</w:t>
      </w:r>
      <w:r w:rsidRPr="000C24F4">
        <w:rPr>
          <w:rFonts w:cs="Arial"/>
          <w:sz w:val="22"/>
          <w:szCs w:val="22"/>
        </w:rPr>
        <w:t xml:space="preserve"> durch </w:t>
      </w:r>
      <w:r w:rsidR="00CA7F11" w:rsidRPr="000C24F4">
        <w:rPr>
          <w:rFonts w:cs="Arial"/>
          <w:sz w:val="22"/>
          <w:szCs w:val="22"/>
        </w:rPr>
        <w:t>das TKU</w:t>
      </w:r>
      <w:r w:rsidRPr="000C24F4">
        <w:rPr>
          <w:rFonts w:cs="Arial"/>
          <w:sz w:val="22"/>
          <w:szCs w:val="22"/>
        </w:rPr>
        <w:t>.</w:t>
      </w:r>
    </w:p>
    <w:p w14:paraId="2A8B0D77" w14:textId="289EF359" w:rsidR="006670B4" w:rsidRDefault="006670B4" w:rsidP="006670B4">
      <w:pPr>
        <w:pStyle w:val="Absatz1"/>
        <w:rPr>
          <w:rFonts w:cs="Arial"/>
          <w:sz w:val="22"/>
          <w:szCs w:val="22"/>
          <w:highlight w:val="lightGray"/>
        </w:rPr>
      </w:pPr>
      <w:r w:rsidRPr="004B05A6">
        <w:rPr>
          <w:rFonts w:cs="Arial"/>
          <w:sz w:val="22"/>
          <w:szCs w:val="22"/>
          <w:highlight w:val="lightGray"/>
        </w:rPr>
        <w:t xml:space="preserve">Das TKU ist verpflichtet, </w:t>
      </w:r>
      <w:r w:rsidR="005B1C6C">
        <w:rPr>
          <w:rFonts w:cs="Arial"/>
          <w:sz w:val="22"/>
          <w:szCs w:val="22"/>
          <w:highlight w:val="lightGray"/>
        </w:rPr>
        <w:t>die Gebietskörperschaft</w:t>
      </w:r>
      <w:r w:rsidRPr="004B05A6">
        <w:rPr>
          <w:rFonts w:cs="Arial"/>
          <w:sz w:val="22"/>
          <w:szCs w:val="22"/>
          <w:highlight w:val="lightGray"/>
        </w:rPr>
        <w:t xml:space="preserve"> bei der Planung </w:t>
      </w:r>
      <w:r w:rsidR="00F2051E">
        <w:rPr>
          <w:rFonts w:cs="Arial"/>
          <w:sz w:val="22"/>
          <w:szCs w:val="22"/>
          <w:highlight w:val="lightGray"/>
        </w:rPr>
        <w:t xml:space="preserve">und </w:t>
      </w:r>
      <w:r w:rsidR="00F2051E" w:rsidRPr="004B05A6">
        <w:rPr>
          <w:rFonts w:cs="Arial"/>
          <w:sz w:val="22"/>
          <w:szCs w:val="22"/>
          <w:highlight w:val="lightGray"/>
        </w:rPr>
        <w:t xml:space="preserve">während der Bauphase </w:t>
      </w:r>
      <w:r w:rsidR="005B1C6C">
        <w:rPr>
          <w:rFonts w:cs="Arial"/>
          <w:sz w:val="22"/>
          <w:szCs w:val="22"/>
          <w:highlight w:val="lightGray"/>
        </w:rPr>
        <w:t xml:space="preserve">einzubinden, insbesondere im Hinblick auf die Einhaltung der Projektumsetzungszeiträume </w:t>
      </w:r>
      <w:r w:rsidR="00814C59">
        <w:rPr>
          <w:rFonts w:cs="Arial"/>
          <w:sz w:val="22"/>
          <w:szCs w:val="22"/>
          <w:highlight w:val="lightGray"/>
        </w:rPr>
        <w:t>und</w:t>
      </w:r>
      <w:r w:rsidR="005B1C6C">
        <w:rPr>
          <w:rFonts w:cs="Arial"/>
          <w:sz w:val="22"/>
          <w:szCs w:val="22"/>
          <w:highlight w:val="lightGray"/>
        </w:rPr>
        <w:t xml:space="preserve"> der vereinbarten Meilensteine</w:t>
      </w:r>
      <w:r w:rsidR="00814C59">
        <w:rPr>
          <w:rFonts w:cs="Arial"/>
          <w:sz w:val="22"/>
          <w:szCs w:val="22"/>
          <w:highlight w:val="lightGray"/>
        </w:rPr>
        <w:t xml:space="preserve"> (Bauzeitplan</w:t>
      </w:r>
      <w:r w:rsidR="00ED2842">
        <w:rPr>
          <w:rFonts w:cs="Arial"/>
          <w:sz w:val="22"/>
          <w:szCs w:val="22"/>
          <w:highlight w:val="lightGray"/>
        </w:rPr>
        <w:t xml:space="preserve">, </w:t>
      </w:r>
      <w:r w:rsidR="00814C59" w:rsidRPr="00ED2842">
        <w:rPr>
          <w:rFonts w:cs="Arial"/>
          <w:b/>
          <w:sz w:val="22"/>
          <w:szCs w:val="22"/>
          <w:highlight w:val="lightGray"/>
        </w:rPr>
        <w:t>Anlage</w:t>
      </w:r>
      <w:r w:rsidR="00D25361">
        <w:rPr>
          <w:rFonts w:cs="Arial"/>
          <w:b/>
          <w:sz w:val="22"/>
          <w:szCs w:val="22"/>
          <w:highlight w:val="lightGray"/>
        </w:rPr>
        <w:t> </w:t>
      </w:r>
      <w:r w:rsidR="00814C59" w:rsidRPr="00ED2842">
        <w:rPr>
          <w:rFonts w:cs="Arial"/>
          <w:b/>
          <w:sz w:val="22"/>
          <w:szCs w:val="22"/>
          <w:highlight w:val="lightGray"/>
        </w:rPr>
        <w:t>3</w:t>
      </w:r>
      <w:r w:rsidR="00814C59">
        <w:rPr>
          <w:rFonts w:cs="Arial"/>
          <w:sz w:val="22"/>
          <w:szCs w:val="22"/>
          <w:highlight w:val="lightGray"/>
        </w:rPr>
        <w:t>)</w:t>
      </w:r>
      <w:r w:rsidRPr="004B05A6">
        <w:rPr>
          <w:rFonts w:cs="Arial"/>
          <w:sz w:val="22"/>
          <w:szCs w:val="22"/>
          <w:highlight w:val="lightGray"/>
        </w:rPr>
        <w:t xml:space="preserve">. Das TKU wird der Gebietskörperschaft ermöglichen, den Baufortschritt auf ihre eigenen Kosten durch eigene Mitarbeiter oder von ihr beauftragte </w:t>
      </w:r>
      <w:r w:rsidR="005B1C6C">
        <w:rPr>
          <w:rFonts w:cs="Arial"/>
          <w:sz w:val="22"/>
          <w:szCs w:val="22"/>
          <w:highlight w:val="lightGray"/>
        </w:rPr>
        <w:t>Dritte</w:t>
      </w:r>
      <w:r w:rsidRPr="004B05A6">
        <w:rPr>
          <w:rFonts w:cs="Arial"/>
          <w:sz w:val="22"/>
          <w:szCs w:val="22"/>
          <w:highlight w:val="lightGray"/>
        </w:rPr>
        <w:t xml:space="preserve"> zu verfolgen und </w:t>
      </w:r>
      <w:r w:rsidR="00814C59">
        <w:rPr>
          <w:rFonts w:cs="Arial"/>
          <w:sz w:val="22"/>
          <w:szCs w:val="22"/>
          <w:highlight w:val="lightGray"/>
        </w:rPr>
        <w:t xml:space="preserve">erforderlichenfalls </w:t>
      </w:r>
      <w:r w:rsidRPr="004B05A6">
        <w:rPr>
          <w:rFonts w:cs="Arial"/>
          <w:sz w:val="22"/>
          <w:szCs w:val="22"/>
          <w:highlight w:val="lightGray"/>
        </w:rPr>
        <w:t xml:space="preserve">an Baubesprechungen teilzunehmen. </w:t>
      </w:r>
      <w:bookmarkStart w:id="149" w:name="_Hlk187059347"/>
      <w:r w:rsidR="00AC1AD8" w:rsidRPr="00405461">
        <w:rPr>
          <w:rFonts w:cs="Arial"/>
          <w:sz w:val="22"/>
          <w:szCs w:val="22"/>
        </w:rPr>
        <w:t xml:space="preserve">Die Gebietskörperschaft wird das TKU im Hinblick auf die Einhaltung des Bauzeitplans, insbesondere hinsichtlich der Erlangung der erforderlichen Erlaubnisse und Wegerechte, </w:t>
      </w:r>
      <w:bookmarkStart w:id="150" w:name="_Hlk187057563"/>
      <w:r w:rsidR="00AC1AD8" w:rsidRPr="00405461">
        <w:rPr>
          <w:rFonts w:cs="Arial"/>
          <w:sz w:val="22"/>
          <w:szCs w:val="22"/>
        </w:rPr>
        <w:t xml:space="preserve">im Rahmen ihrer Zuständigkeit </w:t>
      </w:r>
      <w:bookmarkEnd w:id="150"/>
      <w:r w:rsidR="00AC1AD8" w:rsidRPr="00405461">
        <w:rPr>
          <w:rFonts w:cs="Arial"/>
          <w:sz w:val="22"/>
          <w:szCs w:val="22"/>
        </w:rPr>
        <w:t>unterstützen</w:t>
      </w:r>
      <w:r w:rsidR="00AC1AD8">
        <w:rPr>
          <w:rFonts w:cs="Arial"/>
          <w:sz w:val="22"/>
          <w:szCs w:val="22"/>
        </w:rPr>
        <w:t xml:space="preserve">. </w:t>
      </w:r>
      <w:bookmarkEnd w:id="149"/>
    </w:p>
    <w:p w14:paraId="665E0A67" w14:textId="4F6EA516" w:rsidR="004B05A6" w:rsidRPr="004B05A6" w:rsidRDefault="004B05A6" w:rsidP="004B05A6">
      <w:pPr>
        <w:pStyle w:val="Absatz1"/>
        <w:rPr>
          <w:rFonts w:cs="Arial"/>
          <w:sz w:val="22"/>
          <w:szCs w:val="22"/>
        </w:rPr>
      </w:pPr>
      <w:r w:rsidRPr="004B05A6">
        <w:rPr>
          <w:rFonts w:cs="Arial"/>
          <w:sz w:val="22"/>
          <w:szCs w:val="22"/>
        </w:rPr>
        <w:t>Bei der Planung und Errichtung des Gigabitnetzes</w:t>
      </w:r>
      <w:r w:rsidR="00867BB7" w:rsidRPr="00CB2AF5">
        <w:rPr>
          <w:rFonts w:cs="Arial"/>
          <w:sz w:val="22"/>
          <w:szCs w:val="22"/>
        </w:rPr>
        <w:t xml:space="preserve"> werden sich die </w:t>
      </w:r>
      <w:r w:rsidR="00B65B77">
        <w:rPr>
          <w:rFonts w:cs="Arial"/>
          <w:sz w:val="22"/>
          <w:szCs w:val="22"/>
        </w:rPr>
        <w:t>Vertragsp</w:t>
      </w:r>
      <w:r w:rsidR="00867BB7" w:rsidRPr="00CB2AF5">
        <w:rPr>
          <w:rFonts w:cs="Arial"/>
          <w:sz w:val="22"/>
          <w:szCs w:val="22"/>
        </w:rPr>
        <w:t xml:space="preserve">arteien </w:t>
      </w:r>
      <w:r w:rsidR="00867BB7" w:rsidRPr="00867BB7">
        <w:rPr>
          <w:rFonts w:cs="Arial"/>
          <w:sz w:val="22"/>
          <w:szCs w:val="22"/>
        </w:rPr>
        <w:t xml:space="preserve">zum Zwecke der Reduzierung der mit den Bauarbeiten einhergehenden Belastungen </w:t>
      </w:r>
      <w:r w:rsidR="00867BB7" w:rsidRPr="00867BB7">
        <w:rPr>
          <w:rFonts w:cs="Arial"/>
          <w:sz w:val="22"/>
          <w:szCs w:val="22"/>
        </w:rPr>
        <w:lastRenderedPageBreak/>
        <w:t xml:space="preserve">sowie zur Hebung von Synergien </w:t>
      </w:r>
      <w:r w:rsidR="00867BB7">
        <w:rPr>
          <w:rFonts w:cs="Arial"/>
          <w:sz w:val="22"/>
          <w:szCs w:val="22"/>
        </w:rPr>
        <w:t>bei den</w:t>
      </w:r>
      <w:r w:rsidR="00867BB7" w:rsidRPr="00867BB7">
        <w:rPr>
          <w:rFonts w:cs="Arial"/>
          <w:sz w:val="22"/>
          <w:szCs w:val="22"/>
        </w:rPr>
        <w:t xml:space="preserve"> geplanten Tiefbauarbeiten abstimmen und koordinieren. Die Vertragsparteien werden sich gegenseitig rechtzeitig über geplante Baumaßnahmen</w:t>
      </w:r>
      <w:r w:rsidR="00867BB7">
        <w:rPr>
          <w:rFonts w:cs="Arial"/>
          <w:sz w:val="22"/>
          <w:szCs w:val="22"/>
        </w:rPr>
        <w:t>, auch zu denen anderer Versorgungsbereiche,</w:t>
      </w:r>
      <w:r w:rsidR="00867BB7" w:rsidRPr="00867BB7">
        <w:rPr>
          <w:rFonts w:cs="Arial"/>
          <w:sz w:val="22"/>
          <w:szCs w:val="22"/>
        </w:rPr>
        <w:t xml:space="preserve"> unterrichten.</w:t>
      </w:r>
      <w:r w:rsidRPr="004B05A6">
        <w:rPr>
          <w:rFonts w:cs="Arial"/>
          <w:sz w:val="22"/>
          <w:szCs w:val="22"/>
        </w:rPr>
        <w:t xml:space="preserve"> </w:t>
      </w:r>
      <w:r w:rsidR="00867BB7">
        <w:rPr>
          <w:rFonts w:cs="Arial"/>
          <w:sz w:val="22"/>
          <w:szCs w:val="22"/>
        </w:rPr>
        <w:t>V</w:t>
      </w:r>
      <w:r w:rsidRPr="004B05A6">
        <w:rPr>
          <w:rFonts w:cs="Arial"/>
          <w:sz w:val="22"/>
          <w:szCs w:val="22"/>
        </w:rPr>
        <w:t>orhandene</w:t>
      </w:r>
      <w:r w:rsidR="00867BB7">
        <w:rPr>
          <w:rFonts w:cs="Arial"/>
          <w:sz w:val="22"/>
          <w:szCs w:val="22"/>
        </w:rPr>
        <w:t xml:space="preserve"> </w:t>
      </w:r>
      <w:r w:rsidRPr="004B05A6">
        <w:rPr>
          <w:rFonts w:cs="Arial"/>
          <w:sz w:val="22"/>
          <w:szCs w:val="22"/>
        </w:rPr>
        <w:t>(passive) Infrastrukturen</w:t>
      </w:r>
      <w:r w:rsidR="00867BB7">
        <w:rPr>
          <w:rFonts w:cs="Arial"/>
          <w:sz w:val="22"/>
          <w:szCs w:val="22"/>
        </w:rPr>
        <w:t xml:space="preserve">, insbesondere solche, die im </w:t>
      </w:r>
      <w:r w:rsidR="00CB2AF5">
        <w:rPr>
          <w:rFonts w:cs="Arial"/>
          <w:sz w:val="22"/>
          <w:szCs w:val="22"/>
        </w:rPr>
        <w:t>kommunalen oder im Landes</w:t>
      </w:r>
      <w:r w:rsidR="007058EB">
        <w:rPr>
          <w:rFonts w:cs="Arial"/>
          <w:sz w:val="22"/>
          <w:szCs w:val="22"/>
        </w:rPr>
        <w:t>e</w:t>
      </w:r>
      <w:r w:rsidR="00CB2AF5">
        <w:rPr>
          <w:rFonts w:cs="Arial"/>
          <w:sz w:val="22"/>
          <w:szCs w:val="22"/>
        </w:rPr>
        <w:t>igentum stehen,</w:t>
      </w:r>
      <w:r w:rsidRPr="004B05A6">
        <w:rPr>
          <w:rFonts w:cs="Arial"/>
          <w:sz w:val="22"/>
          <w:szCs w:val="22"/>
        </w:rPr>
        <w:t xml:space="preserve"> </w:t>
      </w:r>
      <w:r w:rsidR="00867BB7">
        <w:rPr>
          <w:rFonts w:cs="Arial"/>
          <w:sz w:val="22"/>
          <w:szCs w:val="22"/>
        </w:rPr>
        <w:t>sind</w:t>
      </w:r>
      <w:r w:rsidRPr="004B05A6">
        <w:rPr>
          <w:rFonts w:cs="Arial"/>
          <w:sz w:val="22"/>
          <w:szCs w:val="22"/>
        </w:rPr>
        <w:t xml:space="preserve"> im </w:t>
      </w:r>
      <w:r w:rsidR="00867BB7">
        <w:rPr>
          <w:rFonts w:cs="Arial"/>
          <w:sz w:val="22"/>
          <w:szCs w:val="22"/>
        </w:rPr>
        <w:t>Einklang mit den</w:t>
      </w:r>
      <w:r w:rsidRPr="004B05A6">
        <w:rPr>
          <w:rFonts w:cs="Arial"/>
          <w:sz w:val="22"/>
          <w:szCs w:val="22"/>
        </w:rPr>
        <w:t xml:space="preserve"> Vertragsgrundlagen </w:t>
      </w:r>
      <w:r w:rsidR="00867BB7">
        <w:rPr>
          <w:rFonts w:cs="Arial"/>
          <w:sz w:val="22"/>
          <w:szCs w:val="22"/>
        </w:rPr>
        <w:t>gemäß §</w:t>
      </w:r>
      <w:r w:rsidRPr="004B05A6">
        <w:rPr>
          <w:rFonts w:cs="Arial"/>
          <w:sz w:val="22"/>
          <w:szCs w:val="22"/>
        </w:rPr>
        <w:t xml:space="preserve"> 1.2 </w:t>
      </w:r>
      <w:r w:rsidR="00CB2AF5">
        <w:rPr>
          <w:rFonts w:cs="Arial"/>
          <w:sz w:val="22"/>
          <w:szCs w:val="22"/>
        </w:rPr>
        <w:t xml:space="preserve">und in Abstimmung mit den Bewilligungsbehörden zur Nutzung von Synergien durch das TKU im Rahmen der Planung </w:t>
      </w:r>
      <w:r w:rsidR="00356AB5">
        <w:rPr>
          <w:rFonts w:cs="Arial"/>
          <w:sz w:val="22"/>
          <w:szCs w:val="22"/>
        </w:rPr>
        <w:t>möglichst zu nutzen</w:t>
      </w:r>
      <w:r w:rsidRPr="004B05A6">
        <w:rPr>
          <w:rFonts w:cs="Arial"/>
          <w:sz w:val="22"/>
          <w:szCs w:val="22"/>
        </w:rPr>
        <w:t xml:space="preserve">. Dies gilt insbesondere für Infrastrukturen, die bereits im Rahmen anderer Fördermaßnahmen errichtet wurden. Das TKU hat der Gebietskörperschaft die Prüfung der möglichen Mitnutzung vorhandener Infrastruktur nachzuweisen. Vorhandene Infrastruktur, die zur Erschließung des Fördergebietes genutzt wird, unterliegt den Förderbedingungen.  </w:t>
      </w:r>
    </w:p>
    <w:p w14:paraId="3B714B48" w14:textId="4A7FD40F" w:rsidR="004B05A6" w:rsidRPr="00CB2AF5" w:rsidRDefault="00CB2AF5" w:rsidP="006670B4">
      <w:pPr>
        <w:pStyle w:val="Absatz1"/>
        <w:rPr>
          <w:rFonts w:cs="Arial"/>
          <w:sz w:val="22"/>
          <w:szCs w:val="22"/>
          <w:highlight w:val="lightGray"/>
        </w:rPr>
      </w:pPr>
      <w:del w:id="151" w:author="Hundt, Melanie" w:date="2025-09-15T12:14:00Z" w16du:dateUtc="2025-09-15T10:14:00Z">
        <w:r w:rsidRPr="00CB2AF5" w:rsidDel="0025775F">
          <w:rPr>
            <w:rFonts w:cs="Arial"/>
            <w:sz w:val="22"/>
            <w:szCs w:val="22"/>
            <w:highlight w:val="lightGray"/>
          </w:rPr>
          <w:delText>Soweit das TKU die Genehmigung einer Leitungsverlegung nach § 127 TKG</w:delText>
        </w:r>
        <w:r w:rsidR="007058EB" w:rsidRPr="007058EB" w:rsidDel="0025775F">
          <w:rPr>
            <w:rFonts w:cs="Arial"/>
            <w:sz w:val="22"/>
            <w:szCs w:val="22"/>
            <w:highlight w:val="lightGray"/>
          </w:rPr>
          <w:delText xml:space="preserve"> </w:delText>
        </w:r>
        <w:r w:rsidR="00FB5AF1" w:rsidDel="0025775F">
          <w:rPr>
            <w:rFonts w:cs="Arial"/>
            <w:sz w:val="22"/>
            <w:szCs w:val="22"/>
            <w:highlight w:val="lightGray"/>
          </w:rPr>
          <w:delText xml:space="preserve">selbst </w:delText>
        </w:r>
        <w:r w:rsidR="007058EB" w:rsidRPr="00CB2AF5" w:rsidDel="0025775F">
          <w:rPr>
            <w:rFonts w:cs="Arial"/>
            <w:sz w:val="22"/>
            <w:szCs w:val="22"/>
            <w:highlight w:val="lightGray"/>
          </w:rPr>
          <w:delText>beantragt</w:delText>
        </w:r>
        <w:r w:rsidRPr="00CB2AF5" w:rsidDel="0025775F">
          <w:rPr>
            <w:rFonts w:cs="Arial"/>
            <w:sz w:val="22"/>
            <w:szCs w:val="22"/>
            <w:highlight w:val="lightGray"/>
          </w:rPr>
          <w:delText xml:space="preserve">, welche im Zuge des Onlinezugangsgesetzes </w:delText>
        </w:r>
        <w:r w:rsidDel="0025775F">
          <w:rPr>
            <w:rFonts w:cs="Arial"/>
            <w:sz w:val="22"/>
            <w:szCs w:val="22"/>
            <w:highlight w:val="lightGray"/>
          </w:rPr>
          <w:delText xml:space="preserve">des Landes </w:delText>
        </w:r>
        <w:r w:rsidRPr="00CB2AF5" w:rsidDel="0025775F">
          <w:rPr>
            <w:rFonts w:cs="Arial"/>
            <w:sz w:val="22"/>
            <w:szCs w:val="22"/>
            <w:highlight w:val="yellow"/>
          </w:rPr>
          <w:delText xml:space="preserve">XXX </w:delText>
        </w:r>
        <w:r w:rsidRPr="00CB2AF5" w:rsidDel="0025775F">
          <w:rPr>
            <w:rFonts w:cs="Arial"/>
            <w:i/>
            <w:sz w:val="22"/>
            <w:szCs w:val="22"/>
            <w:highlight w:val="yellow"/>
          </w:rPr>
          <w:delText>[Sofern einschlägig fü</w:delText>
        </w:r>
        <w:r w:rsidR="007058EB" w:rsidDel="0025775F">
          <w:rPr>
            <w:rFonts w:cs="Arial"/>
            <w:i/>
            <w:sz w:val="22"/>
            <w:szCs w:val="22"/>
            <w:highlight w:val="yellow"/>
          </w:rPr>
          <w:delText>r</w:delText>
        </w:r>
        <w:r w:rsidRPr="00CB2AF5" w:rsidDel="0025775F">
          <w:rPr>
            <w:rFonts w:cs="Arial"/>
            <w:i/>
            <w:sz w:val="22"/>
            <w:szCs w:val="22"/>
            <w:highlight w:val="yellow"/>
          </w:rPr>
          <w:delText xml:space="preserve"> das jeweilige Zuwendungsverfahren</w:delText>
        </w:r>
        <w:r w:rsidR="007058EB" w:rsidDel="0025775F">
          <w:rPr>
            <w:rFonts w:cs="Arial"/>
            <w:i/>
            <w:sz w:val="22"/>
            <w:szCs w:val="22"/>
            <w:highlight w:val="yellow"/>
          </w:rPr>
          <w:delText>,</w:delText>
        </w:r>
        <w:r w:rsidRPr="00CB2AF5" w:rsidDel="0025775F">
          <w:rPr>
            <w:rFonts w:cs="Arial"/>
            <w:i/>
            <w:sz w:val="22"/>
            <w:szCs w:val="22"/>
            <w:highlight w:val="yellow"/>
          </w:rPr>
          <w:delText xml:space="preserve"> hier bitte die </w:delText>
        </w:r>
        <w:r w:rsidR="007058EB" w:rsidDel="0025775F">
          <w:rPr>
            <w:rFonts w:cs="Arial"/>
            <w:i/>
            <w:sz w:val="22"/>
            <w:szCs w:val="22"/>
            <w:highlight w:val="yellow"/>
          </w:rPr>
          <w:delText xml:space="preserve">landesspezifischen </w:delText>
        </w:r>
        <w:r w:rsidRPr="00CB2AF5" w:rsidDel="0025775F">
          <w:rPr>
            <w:rFonts w:cs="Arial"/>
            <w:i/>
            <w:sz w:val="22"/>
            <w:szCs w:val="22"/>
            <w:highlight w:val="yellow"/>
          </w:rPr>
          <w:delText>Angaben ergänzen]</w:delText>
        </w:r>
        <w:r w:rsidRPr="00CB2AF5" w:rsidDel="0025775F">
          <w:rPr>
            <w:rFonts w:cs="Arial"/>
            <w:sz w:val="22"/>
            <w:szCs w:val="22"/>
            <w:highlight w:val="lightGray"/>
          </w:rPr>
          <w:delText xml:space="preserve"> umgesetzt wird, </w:delText>
        </w:r>
        <w:r w:rsidR="00FB5AF1" w:rsidDel="0025775F">
          <w:rPr>
            <w:rFonts w:cs="Arial"/>
            <w:sz w:val="22"/>
            <w:szCs w:val="22"/>
            <w:highlight w:val="lightGray"/>
          </w:rPr>
          <w:delText>erfolgt</w:delText>
        </w:r>
        <w:r w:rsidRPr="00CB2AF5" w:rsidDel="0025775F">
          <w:rPr>
            <w:rFonts w:cs="Arial"/>
            <w:sz w:val="22"/>
            <w:szCs w:val="22"/>
            <w:highlight w:val="lightGray"/>
          </w:rPr>
          <w:delText xml:space="preserve"> d</w:delText>
        </w:r>
        <w:r w:rsidR="00FB5AF1" w:rsidDel="0025775F">
          <w:rPr>
            <w:rFonts w:cs="Arial"/>
            <w:sz w:val="22"/>
            <w:szCs w:val="22"/>
            <w:highlight w:val="lightGray"/>
          </w:rPr>
          <w:delText>ie</w:delText>
        </w:r>
        <w:r w:rsidRPr="00CB2AF5" w:rsidDel="0025775F">
          <w:rPr>
            <w:rFonts w:cs="Arial"/>
            <w:sz w:val="22"/>
            <w:szCs w:val="22"/>
            <w:highlight w:val="lightGray"/>
          </w:rPr>
          <w:delText>s ausschließlich über das Breitband-Portal (www.breitband-portal.de). Ausnahmen von diesem Verfahren sind nur in begründeten Fällen und mit vorheriger Zustimmung</w:delText>
        </w:r>
        <w:r w:rsidDel="0025775F">
          <w:rPr>
            <w:rFonts w:cs="Arial"/>
            <w:sz w:val="22"/>
            <w:szCs w:val="22"/>
            <w:highlight w:val="lightGray"/>
          </w:rPr>
          <w:delText xml:space="preserve"> durch die Bewilligungsbehörde des Landes</w:delText>
        </w:r>
        <w:r w:rsidRPr="00CB2AF5" w:rsidDel="0025775F">
          <w:rPr>
            <w:rFonts w:cs="Arial"/>
            <w:sz w:val="22"/>
            <w:szCs w:val="22"/>
            <w:highlight w:val="lightGray"/>
          </w:rPr>
          <w:delText xml:space="preserve"> möglich.</w:delText>
        </w:r>
      </w:del>
      <w:ins w:id="152" w:author="Hundt, Melanie" w:date="2025-09-15T12:14:00Z" w16du:dateUtc="2025-09-15T10:14:00Z">
        <w:r w:rsidR="0025775F" w:rsidRPr="0025775F">
          <w:rPr>
            <w:rFonts w:cs="Arial"/>
            <w:sz w:val="22"/>
            <w:szCs w:val="22"/>
            <w:highlight w:val="green"/>
            <w:rPrChange w:id="153" w:author="Hundt, Melanie" w:date="2025-09-15T12:14:00Z" w16du:dateUtc="2025-09-15T10:14:00Z">
              <w:rPr>
                <w:rFonts w:cs="Arial"/>
                <w:sz w:val="22"/>
                <w:szCs w:val="22"/>
                <w:highlight w:val="lightGray"/>
              </w:rPr>
            </w:rPrChange>
          </w:rPr>
          <w:t>Entfällt</w:t>
        </w:r>
      </w:ins>
    </w:p>
    <w:p w14:paraId="11B81BBE" w14:textId="77777777" w:rsidR="00253274" w:rsidRPr="000C24F4" w:rsidRDefault="00253274" w:rsidP="00A55BC8">
      <w:pPr>
        <w:pStyle w:val="Absatz1"/>
        <w:tabs>
          <w:tab w:val="num" w:pos="567"/>
          <w:tab w:val="num" w:pos="1415"/>
        </w:tabs>
        <w:ind w:left="567" w:hanging="567"/>
        <w:rPr>
          <w:rFonts w:cs="Arial"/>
          <w:sz w:val="22"/>
          <w:szCs w:val="22"/>
        </w:rPr>
      </w:pPr>
      <w:r w:rsidRPr="000C24F4">
        <w:rPr>
          <w:rFonts w:cs="Arial"/>
          <w:sz w:val="22"/>
          <w:szCs w:val="22"/>
        </w:rPr>
        <w:t xml:space="preserve">Die Fertigstellung der einzelnen Ausbauabschnitte gemäß den Vorgaben im Bauzeitplan </w:t>
      </w:r>
      <w:r w:rsidR="000C24F4">
        <w:rPr>
          <w:rFonts w:cs="Arial"/>
          <w:sz w:val="22"/>
          <w:szCs w:val="22"/>
        </w:rPr>
        <w:t>(</w:t>
      </w:r>
      <w:r w:rsidR="000C24F4" w:rsidRPr="000C24F4">
        <w:rPr>
          <w:rFonts w:cs="Arial"/>
          <w:b/>
          <w:sz w:val="22"/>
          <w:szCs w:val="22"/>
        </w:rPr>
        <w:t xml:space="preserve">Anlage </w:t>
      </w:r>
      <w:r w:rsidR="00231FFF">
        <w:rPr>
          <w:rFonts w:cs="Arial"/>
          <w:b/>
          <w:sz w:val="22"/>
          <w:szCs w:val="22"/>
        </w:rPr>
        <w:t>3</w:t>
      </w:r>
      <w:r w:rsidR="000C24F4">
        <w:rPr>
          <w:rFonts w:cs="Arial"/>
          <w:sz w:val="22"/>
          <w:szCs w:val="22"/>
        </w:rPr>
        <w:t xml:space="preserve">) </w:t>
      </w:r>
      <w:r w:rsidRPr="000C24F4">
        <w:rPr>
          <w:rFonts w:cs="Arial"/>
          <w:sz w:val="22"/>
          <w:szCs w:val="22"/>
        </w:rPr>
        <w:t xml:space="preserve">hat das TKU gegenüber der </w:t>
      </w:r>
      <w:r w:rsidR="002A78CB">
        <w:rPr>
          <w:rFonts w:cs="Arial"/>
          <w:sz w:val="22"/>
          <w:szCs w:val="22"/>
        </w:rPr>
        <w:t>Gebietskörperschaft</w:t>
      </w:r>
      <w:r w:rsidRPr="000C24F4">
        <w:rPr>
          <w:rFonts w:cs="Arial"/>
          <w:sz w:val="22"/>
          <w:szCs w:val="22"/>
        </w:rPr>
        <w:t xml:space="preserve"> unverzüglich anzuzeigen. Den </w:t>
      </w:r>
      <w:r w:rsidR="00E22C24">
        <w:rPr>
          <w:rFonts w:cs="Arial"/>
          <w:sz w:val="22"/>
          <w:szCs w:val="22"/>
        </w:rPr>
        <w:t>voraussichtlichen</w:t>
      </w:r>
      <w:r w:rsidR="005D3042">
        <w:rPr>
          <w:rFonts w:cs="Arial"/>
          <w:sz w:val="22"/>
          <w:szCs w:val="22"/>
        </w:rPr>
        <w:t xml:space="preserve"> Termin der </w:t>
      </w:r>
      <w:r w:rsidRPr="000C24F4">
        <w:rPr>
          <w:rFonts w:cs="Arial"/>
          <w:sz w:val="22"/>
          <w:szCs w:val="22"/>
        </w:rPr>
        <w:t xml:space="preserve">Fertigstellung des betriebsbereiten </w:t>
      </w:r>
      <w:r w:rsidR="002046C9">
        <w:rPr>
          <w:rFonts w:cs="Arial"/>
          <w:sz w:val="22"/>
          <w:szCs w:val="22"/>
        </w:rPr>
        <w:t xml:space="preserve">gigabitfähigen </w:t>
      </w:r>
      <w:r w:rsidRPr="000C24F4">
        <w:rPr>
          <w:rFonts w:cs="Arial"/>
          <w:sz w:val="22"/>
          <w:szCs w:val="22"/>
        </w:rPr>
        <w:t xml:space="preserve">Netzes wird das TKU gegenüber der </w:t>
      </w:r>
      <w:r w:rsidR="002A78CB">
        <w:rPr>
          <w:rFonts w:cs="Arial"/>
          <w:sz w:val="22"/>
          <w:szCs w:val="22"/>
        </w:rPr>
        <w:t>Gebietskörperschaft</w:t>
      </w:r>
      <w:r w:rsidRPr="000C24F4">
        <w:rPr>
          <w:rFonts w:cs="Arial"/>
          <w:sz w:val="22"/>
          <w:szCs w:val="22"/>
        </w:rPr>
        <w:t xml:space="preserve"> </w:t>
      </w:r>
      <w:r w:rsidR="005D3042" w:rsidRPr="000C24F4">
        <w:rPr>
          <w:rFonts w:cs="Arial"/>
          <w:sz w:val="22"/>
          <w:szCs w:val="22"/>
        </w:rPr>
        <w:t xml:space="preserve">mit einer </w:t>
      </w:r>
      <w:r w:rsidR="005D3042">
        <w:rPr>
          <w:rFonts w:cs="Arial"/>
          <w:sz w:val="22"/>
          <w:szCs w:val="22"/>
        </w:rPr>
        <w:t xml:space="preserve">angemessenen </w:t>
      </w:r>
      <w:r w:rsidR="005D3042" w:rsidRPr="000C24F4">
        <w:rPr>
          <w:rFonts w:cs="Arial"/>
          <w:sz w:val="22"/>
          <w:szCs w:val="22"/>
        </w:rPr>
        <w:t xml:space="preserve">Vorlauffrist </w:t>
      </w:r>
      <w:r w:rsidR="005D3042">
        <w:rPr>
          <w:rFonts w:cs="Arial"/>
          <w:sz w:val="22"/>
          <w:szCs w:val="22"/>
        </w:rPr>
        <w:t>von mindestens</w:t>
      </w:r>
      <w:r w:rsidR="007F17B5">
        <w:rPr>
          <w:rFonts w:cs="Arial"/>
          <w:sz w:val="22"/>
          <w:szCs w:val="22"/>
        </w:rPr>
        <w:t xml:space="preserve"> vier </w:t>
      </w:r>
      <w:r w:rsidR="005D3042">
        <w:rPr>
          <w:rFonts w:cs="Arial"/>
          <w:sz w:val="22"/>
          <w:szCs w:val="22"/>
        </w:rPr>
        <w:t xml:space="preserve">Wochen </w:t>
      </w:r>
      <w:r w:rsidRPr="000C24F4">
        <w:rPr>
          <w:rFonts w:cs="Arial"/>
          <w:sz w:val="22"/>
          <w:szCs w:val="22"/>
        </w:rPr>
        <w:t xml:space="preserve">anzeigen. </w:t>
      </w:r>
    </w:p>
    <w:p w14:paraId="5F0D03E4" w14:textId="62C01DCC" w:rsidR="00253274" w:rsidRDefault="00253274" w:rsidP="00A55BC8">
      <w:pPr>
        <w:pStyle w:val="Absatz1"/>
        <w:tabs>
          <w:tab w:val="num" w:pos="567"/>
          <w:tab w:val="num" w:pos="1415"/>
        </w:tabs>
        <w:ind w:left="567" w:hanging="567"/>
        <w:rPr>
          <w:rFonts w:cs="Arial"/>
          <w:sz w:val="22"/>
          <w:szCs w:val="22"/>
        </w:rPr>
      </w:pPr>
      <w:bookmarkStart w:id="154" w:name="_Hlk172119416"/>
      <w:r w:rsidRPr="000C24F4">
        <w:rPr>
          <w:rFonts w:cs="Arial"/>
          <w:sz w:val="22"/>
          <w:szCs w:val="22"/>
        </w:rPr>
        <w:t xml:space="preserve">Auf entsprechende Anfrage hat das TKU die </w:t>
      </w:r>
      <w:r w:rsidR="002A78CB">
        <w:rPr>
          <w:rFonts w:cs="Arial"/>
          <w:sz w:val="22"/>
          <w:szCs w:val="22"/>
        </w:rPr>
        <w:t>Gebietskörperschaft</w:t>
      </w:r>
      <w:r w:rsidRPr="000C24F4">
        <w:rPr>
          <w:rFonts w:cs="Arial"/>
          <w:sz w:val="22"/>
          <w:szCs w:val="22"/>
        </w:rPr>
        <w:t xml:space="preserve"> </w:t>
      </w:r>
      <w:r w:rsidR="00253EA9">
        <w:rPr>
          <w:rFonts w:cs="Arial"/>
          <w:sz w:val="22"/>
          <w:szCs w:val="22"/>
        </w:rPr>
        <w:t xml:space="preserve">bzw. die Bewilligungsbehörde </w:t>
      </w:r>
      <w:r w:rsidRPr="000C24F4">
        <w:rPr>
          <w:rFonts w:cs="Arial"/>
          <w:sz w:val="22"/>
          <w:szCs w:val="22"/>
        </w:rPr>
        <w:t xml:space="preserve">über den jeweiligen Stand und den Fortgang der Ausbauarbeiten bzw. die Fertigstellung einzelner Ausbauabschnitte des </w:t>
      </w:r>
      <w:r w:rsidR="002046C9">
        <w:rPr>
          <w:rFonts w:cs="Arial"/>
          <w:sz w:val="22"/>
          <w:szCs w:val="22"/>
        </w:rPr>
        <w:t xml:space="preserve">gigabitfähigen </w:t>
      </w:r>
      <w:r w:rsidRPr="000C24F4">
        <w:rPr>
          <w:rFonts w:cs="Arial"/>
          <w:sz w:val="22"/>
          <w:szCs w:val="22"/>
        </w:rPr>
        <w:t xml:space="preserve">Netzes zu informieren und zur Überprüfung </w:t>
      </w:r>
      <w:r w:rsidR="00626557">
        <w:rPr>
          <w:rFonts w:cs="Arial"/>
          <w:sz w:val="22"/>
          <w:szCs w:val="22"/>
        </w:rPr>
        <w:t xml:space="preserve">auf konkrete Anfrage </w:t>
      </w:r>
      <w:r w:rsidRPr="000C24F4">
        <w:rPr>
          <w:rFonts w:cs="Arial"/>
          <w:sz w:val="22"/>
          <w:szCs w:val="22"/>
        </w:rPr>
        <w:t xml:space="preserve">innerhalb eines angemessenen Zeitraumes Einsichtnahme in alle im Zusammenhang mit dem Ausbau stehenden Pläne sowie </w:t>
      </w:r>
      <w:r w:rsidR="00253EA9">
        <w:rPr>
          <w:rFonts w:cs="Arial"/>
          <w:sz w:val="22"/>
          <w:szCs w:val="22"/>
        </w:rPr>
        <w:t xml:space="preserve">– </w:t>
      </w:r>
      <w:r w:rsidR="00626557" w:rsidRPr="00626557">
        <w:rPr>
          <w:rFonts w:cs="Arial"/>
          <w:sz w:val="22"/>
          <w:szCs w:val="22"/>
        </w:rPr>
        <w:t>in Begleitung eines Mitarbeiters des TKU bzw. eines vom ihm Beauftragen</w:t>
      </w:r>
      <w:r w:rsidR="00626557" w:rsidRPr="000C24F4">
        <w:rPr>
          <w:rFonts w:cs="Arial"/>
          <w:sz w:val="22"/>
          <w:szCs w:val="22"/>
        </w:rPr>
        <w:t xml:space="preserve"> </w:t>
      </w:r>
      <w:r w:rsidR="00253EA9">
        <w:rPr>
          <w:rFonts w:cs="Arial"/>
          <w:sz w:val="22"/>
          <w:szCs w:val="22"/>
        </w:rPr>
        <w:t xml:space="preserve">– </w:t>
      </w:r>
      <w:r w:rsidRPr="000C24F4">
        <w:rPr>
          <w:rFonts w:cs="Arial"/>
          <w:sz w:val="22"/>
          <w:szCs w:val="22"/>
        </w:rPr>
        <w:t>Zutritt zu Baustellen der jeweiligen Ausbauabschnitte</w:t>
      </w:r>
      <w:r w:rsidR="00626557" w:rsidRPr="00626557">
        <w:rPr>
          <w:rFonts w:cs="Arial"/>
          <w:sz w:val="22"/>
          <w:szCs w:val="22"/>
        </w:rPr>
        <w:t xml:space="preserve"> </w:t>
      </w:r>
      <w:r w:rsidRPr="000C24F4">
        <w:rPr>
          <w:rFonts w:cs="Arial"/>
          <w:sz w:val="22"/>
          <w:szCs w:val="22"/>
        </w:rPr>
        <w:t>zu gewähren.</w:t>
      </w:r>
      <w:r w:rsidR="00C958BE">
        <w:rPr>
          <w:rFonts w:cs="Arial"/>
          <w:sz w:val="22"/>
          <w:szCs w:val="22"/>
        </w:rPr>
        <w:t xml:space="preserve"> </w:t>
      </w:r>
      <w:r w:rsidR="004178C3">
        <w:rPr>
          <w:rFonts w:cs="Arial"/>
          <w:sz w:val="22"/>
          <w:szCs w:val="22"/>
        </w:rPr>
        <w:t>Da die</w:t>
      </w:r>
      <w:r w:rsidR="001E7708">
        <w:rPr>
          <w:rFonts w:cs="Arial"/>
          <w:sz w:val="22"/>
          <w:szCs w:val="22"/>
        </w:rPr>
        <w:t xml:space="preserve"> Gebietskörperschaft </w:t>
      </w:r>
      <w:r w:rsidR="00824FF1">
        <w:rPr>
          <w:rFonts w:cs="Arial"/>
          <w:sz w:val="22"/>
          <w:szCs w:val="22"/>
        </w:rPr>
        <w:t xml:space="preserve">gegenüber der Bewilligungsbehörde </w:t>
      </w:r>
      <w:r w:rsidR="00CB1E82">
        <w:rPr>
          <w:rFonts w:cs="Arial"/>
          <w:sz w:val="22"/>
          <w:szCs w:val="22"/>
        </w:rPr>
        <w:t>jährlich</w:t>
      </w:r>
      <w:r w:rsidR="00D77719">
        <w:rPr>
          <w:rFonts w:cs="Arial"/>
          <w:sz w:val="22"/>
          <w:szCs w:val="22"/>
        </w:rPr>
        <w:t xml:space="preserve"> bis zum 30.04</w:t>
      </w:r>
      <w:r w:rsidR="00F86A9D">
        <w:rPr>
          <w:rFonts w:cs="Arial"/>
          <w:sz w:val="22"/>
          <w:szCs w:val="22"/>
        </w:rPr>
        <w:t>.</w:t>
      </w:r>
      <w:r w:rsidR="001E7708">
        <w:rPr>
          <w:rFonts w:cs="Arial"/>
          <w:sz w:val="22"/>
          <w:szCs w:val="22"/>
        </w:rPr>
        <w:t xml:space="preserve"> zur Vorlage eines Zwischennachweises </w:t>
      </w:r>
      <w:r w:rsidR="00D77719" w:rsidRPr="00D77719">
        <w:rPr>
          <w:rFonts w:cs="Arial"/>
          <w:sz w:val="22"/>
          <w:szCs w:val="22"/>
        </w:rPr>
        <w:t xml:space="preserve">über das vorangegangene Haushaltsjahr </w:t>
      </w:r>
      <w:r w:rsidR="001E7708">
        <w:rPr>
          <w:rFonts w:cs="Arial"/>
          <w:sz w:val="22"/>
          <w:szCs w:val="22"/>
        </w:rPr>
        <w:t>verpflichtet ist, hat d</w:t>
      </w:r>
      <w:r w:rsidR="001E7708" w:rsidRPr="00BC1230">
        <w:rPr>
          <w:rFonts w:cs="Arial"/>
          <w:iCs/>
          <w:sz w:val="22"/>
          <w:szCs w:val="22"/>
        </w:rPr>
        <w:t xml:space="preserve">as TKU der Gebietskörperschaft zur Vorbereitung der Vorlage des Zwischennachweises spätestens einen Monat vor dem Termin zur Vorlage des </w:t>
      </w:r>
      <w:r w:rsidR="001E7708">
        <w:rPr>
          <w:rFonts w:cs="Arial"/>
          <w:iCs/>
          <w:sz w:val="22"/>
          <w:szCs w:val="22"/>
        </w:rPr>
        <w:t>Zwischennachweises</w:t>
      </w:r>
      <w:r w:rsidR="001E7708" w:rsidRPr="00BC1230">
        <w:rPr>
          <w:rFonts w:cs="Arial"/>
          <w:iCs/>
          <w:sz w:val="22"/>
          <w:szCs w:val="22"/>
        </w:rPr>
        <w:t xml:space="preserve"> eine Dokumentation </w:t>
      </w:r>
      <w:r w:rsidR="00CB1E82">
        <w:rPr>
          <w:rFonts w:cs="Arial"/>
          <w:iCs/>
          <w:sz w:val="22"/>
          <w:szCs w:val="22"/>
        </w:rPr>
        <w:t xml:space="preserve">des Projektverlaufs </w:t>
      </w:r>
      <w:r w:rsidR="00D77719">
        <w:rPr>
          <w:rFonts w:cs="Arial"/>
          <w:iCs/>
          <w:sz w:val="22"/>
          <w:szCs w:val="22"/>
        </w:rPr>
        <w:t>und einen Netzplan zu</w:t>
      </w:r>
      <w:r w:rsidR="001E7708" w:rsidRPr="00BC1230">
        <w:rPr>
          <w:rFonts w:cs="Arial"/>
          <w:iCs/>
          <w:sz w:val="22"/>
          <w:szCs w:val="22"/>
        </w:rPr>
        <w:t xml:space="preserve">r </w:t>
      </w:r>
      <w:r w:rsidR="001E7708" w:rsidRPr="00BC1230">
        <w:rPr>
          <w:rFonts w:cs="Arial"/>
          <w:iCs/>
          <w:sz w:val="22"/>
          <w:szCs w:val="22"/>
        </w:rPr>
        <w:lastRenderedPageBreak/>
        <w:t xml:space="preserve">errichteten gigabitfähigen Netzinfrastruktur </w:t>
      </w:r>
      <w:r w:rsidR="001E7708">
        <w:rPr>
          <w:rFonts w:cs="Arial"/>
          <w:iCs/>
          <w:sz w:val="22"/>
          <w:szCs w:val="22"/>
        </w:rPr>
        <w:t>zu übermitteln</w:t>
      </w:r>
      <w:r w:rsidR="001E7708" w:rsidRPr="00BC1230">
        <w:rPr>
          <w:rFonts w:cs="Arial"/>
          <w:iCs/>
          <w:sz w:val="22"/>
          <w:szCs w:val="22"/>
        </w:rPr>
        <w:t>.</w:t>
      </w:r>
      <w:r w:rsidR="001E7708">
        <w:rPr>
          <w:rFonts w:cs="Arial"/>
          <w:iCs/>
          <w:sz w:val="22"/>
          <w:szCs w:val="22"/>
        </w:rPr>
        <w:t xml:space="preserve"> </w:t>
      </w:r>
      <w:r w:rsidR="00952575">
        <w:rPr>
          <w:rFonts w:cs="Arial"/>
          <w:iCs/>
          <w:sz w:val="22"/>
          <w:szCs w:val="22"/>
        </w:rPr>
        <w:t xml:space="preserve">Die vom TKU vorzulegenden Unterlagen </w:t>
      </w:r>
      <w:r w:rsidR="00993218">
        <w:rPr>
          <w:rFonts w:cs="Arial"/>
          <w:iCs/>
          <w:sz w:val="22"/>
          <w:szCs w:val="22"/>
        </w:rPr>
        <w:t xml:space="preserve">müssen den Anforderungen von </w:t>
      </w:r>
      <w:r w:rsidR="002A79D3">
        <w:rPr>
          <w:rFonts w:cs="Arial"/>
          <w:iCs/>
          <w:sz w:val="22"/>
          <w:szCs w:val="22"/>
        </w:rPr>
        <w:t>Nr</w:t>
      </w:r>
      <w:r w:rsidR="00ED1EAE">
        <w:rPr>
          <w:rFonts w:cs="Arial"/>
          <w:iCs/>
          <w:sz w:val="22"/>
          <w:szCs w:val="22"/>
        </w:rPr>
        <w:t>n</w:t>
      </w:r>
      <w:r w:rsidR="00993218">
        <w:rPr>
          <w:rFonts w:cs="Arial"/>
          <w:iCs/>
          <w:sz w:val="22"/>
          <w:szCs w:val="22"/>
        </w:rPr>
        <w:t>. 1.2</w:t>
      </w:r>
      <w:r w:rsidR="00105A90">
        <w:rPr>
          <w:rFonts w:cs="Arial"/>
          <w:iCs/>
          <w:sz w:val="22"/>
          <w:szCs w:val="22"/>
        </w:rPr>
        <w:t>, 4.3</w:t>
      </w:r>
      <w:r w:rsidR="00993218">
        <w:rPr>
          <w:rFonts w:cs="Arial"/>
          <w:iCs/>
          <w:sz w:val="22"/>
          <w:szCs w:val="22"/>
        </w:rPr>
        <w:t xml:space="preserve"> </w:t>
      </w:r>
      <w:proofErr w:type="spellStart"/>
      <w:r w:rsidR="00993218">
        <w:rPr>
          <w:rFonts w:cs="Arial"/>
          <w:iCs/>
          <w:sz w:val="22"/>
          <w:szCs w:val="22"/>
        </w:rPr>
        <w:t>BNBest</w:t>
      </w:r>
      <w:proofErr w:type="spellEnd"/>
      <w:r w:rsidR="00993218">
        <w:rPr>
          <w:rFonts w:cs="Arial"/>
          <w:iCs/>
          <w:sz w:val="22"/>
          <w:szCs w:val="22"/>
        </w:rPr>
        <w:t xml:space="preserve">-Gigabit und von </w:t>
      </w:r>
      <w:r w:rsidR="002A79D3">
        <w:rPr>
          <w:rFonts w:cs="Arial"/>
          <w:iCs/>
          <w:sz w:val="22"/>
          <w:szCs w:val="22"/>
        </w:rPr>
        <w:t>Nr.</w:t>
      </w:r>
      <w:r w:rsidR="00993218">
        <w:rPr>
          <w:rFonts w:cs="Arial"/>
          <w:iCs/>
          <w:sz w:val="22"/>
          <w:szCs w:val="22"/>
        </w:rPr>
        <w:t xml:space="preserve"> 6.2</w:t>
      </w:r>
      <w:r w:rsidR="00971F7C">
        <w:rPr>
          <w:rFonts w:cs="Arial"/>
          <w:iCs/>
          <w:sz w:val="22"/>
          <w:szCs w:val="22"/>
        </w:rPr>
        <w:t xml:space="preserve"> - </w:t>
      </w:r>
      <w:r w:rsidR="00993218">
        <w:rPr>
          <w:rFonts w:cs="Arial"/>
          <w:iCs/>
          <w:sz w:val="22"/>
          <w:szCs w:val="22"/>
        </w:rPr>
        <w:t>6.</w:t>
      </w:r>
      <w:r w:rsidR="00CC1592">
        <w:rPr>
          <w:rFonts w:cs="Arial"/>
          <w:iCs/>
          <w:sz w:val="22"/>
          <w:szCs w:val="22"/>
        </w:rPr>
        <w:t xml:space="preserve">7 </w:t>
      </w:r>
      <w:proofErr w:type="spellStart"/>
      <w:r w:rsidR="00993218">
        <w:rPr>
          <w:rFonts w:cs="Arial"/>
          <w:iCs/>
          <w:sz w:val="22"/>
          <w:szCs w:val="22"/>
        </w:rPr>
        <w:t>ANBest-Gk</w:t>
      </w:r>
      <w:proofErr w:type="spellEnd"/>
      <w:r w:rsidR="00993218">
        <w:rPr>
          <w:rFonts w:cs="Arial"/>
          <w:iCs/>
          <w:sz w:val="22"/>
          <w:szCs w:val="22"/>
        </w:rPr>
        <w:t xml:space="preserve"> entsprechen. </w:t>
      </w:r>
      <w:r w:rsidR="003C0CBB" w:rsidRPr="00C36B28">
        <w:rPr>
          <w:rFonts w:cs="Arial"/>
          <w:sz w:val="22"/>
          <w:szCs w:val="22"/>
        </w:rPr>
        <w:t>Darüberhinausgehende Prüf- und Betretungsrechte der Bewilligungsbehörde (u. a. im Sinne von §</w:t>
      </w:r>
      <w:r w:rsidR="00A87E86" w:rsidRPr="00C36B28">
        <w:rPr>
          <w:rFonts w:cs="Arial"/>
          <w:sz w:val="22"/>
          <w:szCs w:val="22"/>
        </w:rPr>
        <w:t xml:space="preserve"> </w:t>
      </w:r>
      <w:r w:rsidR="008F7EB8" w:rsidRPr="00C36B28">
        <w:rPr>
          <w:rFonts w:cs="Arial"/>
          <w:sz w:val="22"/>
          <w:szCs w:val="22"/>
        </w:rPr>
        <w:fldChar w:fldCharType="begin"/>
      </w:r>
      <w:r w:rsidR="008F7EB8" w:rsidRPr="00C36B28">
        <w:rPr>
          <w:rFonts w:cs="Arial"/>
          <w:sz w:val="22"/>
          <w:szCs w:val="22"/>
        </w:rPr>
        <w:instrText xml:space="preserve"> REF _Ref80688407 \r \h </w:instrText>
      </w:r>
      <w:r w:rsidR="00620C1D">
        <w:rPr>
          <w:rFonts w:cs="Arial"/>
          <w:sz w:val="22"/>
          <w:szCs w:val="22"/>
          <w:highlight w:val="cyan"/>
        </w:rPr>
        <w:instrText xml:space="preserve"> \* MERGEFORMAT </w:instrText>
      </w:r>
      <w:r w:rsidR="008F7EB8" w:rsidRPr="00C36B28">
        <w:rPr>
          <w:rFonts w:cs="Arial"/>
          <w:sz w:val="22"/>
          <w:szCs w:val="22"/>
        </w:rPr>
      </w:r>
      <w:r w:rsidR="008F7EB8" w:rsidRPr="00C36B28">
        <w:rPr>
          <w:rFonts w:cs="Arial"/>
          <w:sz w:val="22"/>
          <w:szCs w:val="22"/>
        </w:rPr>
        <w:fldChar w:fldCharType="separate"/>
      </w:r>
      <w:r w:rsidR="009859E0" w:rsidRPr="00C36B28">
        <w:rPr>
          <w:rFonts w:cs="Arial"/>
          <w:sz w:val="22"/>
          <w:szCs w:val="22"/>
        </w:rPr>
        <w:t>11.3</w:t>
      </w:r>
      <w:r w:rsidR="008F7EB8" w:rsidRPr="00C36B28">
        <w:rPr>
          <w:rFonts w:cs="Arial"/>
          <w:sz w:val="22"/>
          <w:szCs w:val="22"/>
        </w:rPr>
        <w:fldChar w:fldCharType="end"/>
      </w:r>
      <w:r w:rsidR="003C0CBB" w:rsidRPr="00C36B28">
        <w:rPr>
          <w:rFonts w:cs="Arial"/>
          <w:sz w:val="22"/>
          <w:szCs w:val="22"/>
        </w:rPr>
        <w:t>) bleiben unberührt</w:t>
      </w:r>
      <w:r w:rsidR="003C0CBB">
        <w:rPr>
          <w:rFonts w:cs="Arial"/>
          <w:sz w:val="22"/>
          <w:szCs w:val="22"/>
        </w:rPr>
        <w:t>.</w:t>
      </w:r>
      <w:bookmarkEnd w:id="154"/>
    </w:p>
    <w:p w14:paraId="115B20B1" w14:textId="3D304E58" w:rsidR="00A40D9B" w:rsidRDefault="00A40D9B" w:rsidP="00A55BC8">
      <w:pPr>
        <w:pStyle w:val="Absatz1"/>
        <w:tabs>
          <w:tab w:val="num" w:pos="567"/>
          <w:tab w:val="num" w:pos="1415"/>
        </w:tabs>
        <w:ind w:left="567" w:hanging="567"/>
        <w:rPr>
          <w:rFonts w:cs="Arial"/>
          <w:sz w:val="22"/>
          <w:szCs w:val="22"/>
        </w:rPr>
      </w:pPr>
      <w:r w:rsidRPr="00A40D9B">
        <w:rPr>
          <w:rFonts w:cs="Arial"/>
          <w:sz w:val="22"/>
          <w:szCs w:val="22"/>
        </w:rPr>
        <w:t xml:space="preserve">Unverzüglich nach Fertigstellung des </w:t>
      </w:r>
      <w:r w:rsidR="002046C9">
        <w:rPr>
          <w:rFonts w:cs="Arial"/>
          <w:sz w:val="22"/>
          <w:szCs w:val="22"/>
        </w:rPr>
        <w:t xml:space="preserve">gigabitfähigen </w:t>
      </w:r>
      <w:r w:rsidRPr="00A40D9B">
        <w:rPr>
          <w:rFonts w:cs="Arial"/>
          <w:sz w:val="22"/>
          <w:szCs w:val="22"/>
        </w:rPr>
        <w:t xml:space="preserve">Netzes übersendet das TKU der Gebietskörperschaft eine Mitteilung über den Abschluss der Baumaßnahmen (Fertigstellungsanzeige) </w:t>
      </w:r>
      <w:r w:rsidR="00C73718">
        <w:rPr>
          <w:rFonts w:cs="Arial"/>
          <w:sz w:val="22"/>
          <w:szCs w:val="22"/>
        </w:rPr>
        <w:t xml:space="preserve">in Textform </w:t>
      </w:r>
      <w:r w:rsidR="004D42E6">
        <w:rPr>
          <w:rFonts w:cs="Arial"/>
          <w:sz w:val="22"/>
          <w:szCs w:val="22"/>
        </w:rPr>
        <w:t>und legt das</w:t>
      </w:r>
      <w:r w:rsidRPr="00A40D9B">
        <w:rPr>
          <w:rFonts w:cs="Arial"/>
          <w:sz w:val="22"/>
          <w:szCs w:val="22"/>
        </w:rPr>
        <w:t xml:space="preserve"> mit dem </w:t>
      </w:r>
      <w:r w:rsidR="00295FC7">
        <w:rPr>
          <w:rFonts w:cs="Arial"/>
          <w:sz w:val="22"/>
          <w:szCs w:val="22"/>
        </w:rPr>
        <w:t>bau</w:t>
      </w:r>
      <w:r w:rsidRPr="00A40D9B">
        <w:rPr>
          <w:rFonts w:cs="Arial"/>
          <w:sz w:val="22"/>
          <w:szCs w:val="22"/>
        </w:rPr>
        <w:t>ausführenden Unternehmen unterzeichnete Abnahmeprotokoll</w:t>
      </w:r>
      <w:r w:rsidR="004D42E6">
        <w:rPr>
          <w:rFonts w:cs="Arial"/>
          <w:sz w:val="22"/>
          <w:szCs w:val="22"/>
        </w:rPr>
        <w:t xml:space="preserve"> vor</w:t>
      </w:r>
      <w:r w:rsidRPr="00A40D9B">
        <w:rPr>
          <w:rFonts w:cs="Arial"/>
          <w:sz w:val="22"/>
          <w:szCs w:val="22"/>
        </w:rPr>
        <w:t xml:space="preserve">. Die Fertigstellungsanzeige hat die Ergebnisse einer </w:t>
      </w:r>
      <w:r w:rsidRPr="00C36B28">
        <w:rPr>
          <w:rFonts w:cs="Arial"/>
          <w:sz w:val="22"/>
          <w:szCs w:val="22"/>
        </w:rPr>
        <w:t>auf Kosten des TKUs erfolgten Qualitätsprüfung zu beinhalten</w:t>
      </w:r>
      <w:r w:rsidR="000435B0" w:rsidRPr="00C36B28">
        <w:rPr>
          <w:rFonts w:cs="Arial"/>
          <w:sz w:val="22"/>
          <w:szCs w:val="22"/>
        </w:rPr>
        <w:t xml:space="preserve">, aus der sich ergibt, dass das errichtete Netz den Anforderungen dieses Vertrages, insbesondere der Rechtsgrundlagen nach § </w:t>
      </w:r>
      <w:r w:rsidR="000435B0" w:rsidRPr="00C36B28">
        <w:rPr>
          <w:rFonts w:cs="Arial"/>
          <w:sz w:val="22"/>
          <w:szCs w:val="22"/>
        </w:rPr>
        <w:fldChar w:fldCharType="begin"/>
      </w:r>
      <w:r w:rsidR="000435B0" w:rsidRPr="00C36B28">
        <w:rPr>
          <w:rFonts w:cs="Arial"/>
          <w:sz w:val="22"/>
          <w:szCs w:val="22"/>
        </w:rPr>
        <w:instrText xml:space="preserve"> REF _Ref106647251 \r \h </w:instrText>
      </w:r>
      <w:r w:rsidR="00620C1D">
        <w:rPr>
          <w:rFonts w:cs="Arial"/>
          <w:sz w:val="22"/>
          <w:szCs w:val="22"/>
          <w:highlight w:val="cyan"/>
        </w:rPr>
        <w:instrText xml:space="preserve"> \* MERGEFORMAT </w:instrText>
      </w:r>
      <w:r w:rsidR="000435B0" w:rsidRPr="00C36B28">
        <w:rPr>
          <w:rFonts w:cs="Arial"/>
          <w:sz w:val="22"/>
          <w:szCs w:val="22"/>
        </w:rPr>
      </w:r>
      <w:r w:rsidR="000435B0" w:rsidRPr="00C36B28">
        <w:rPr>
          <w:rFonts w:cs="Arial"/>
          <w:sz w:val="22"/>
          <w:szCs w:val="22"/>
        </w:rPr>
        <w:fldChar w:fldCharType="separate"/>
      </w:r>
      <w:r w:rsidR="000435B0" w:rsidRPr="00C36B28">
        <w:rPr>
          <w:rFonts w:cs="Arial"/>
          <w:sz w:val="22"/>
          <w:szCs w:val="22"/>
        </w:rPr>
        <w:t>1.2</w:t>
      </w:r>
      <w:r w:rsidR="000435B0" w:rsidRPr="00C36B28">
        <w:rPr>
          <w:rFonts w:cs="Arial"/>
          <w:sz w:val="22"/>
          <w:szCs w:val="22"/>
        </w:rPr>
        <w:fldChar w:fldCharType="end"/>
      </w:r>
      <w:r w:rsidR="005A5463" w:rsidRPr="00C36B28">
        <w:rPr>
          <w:rFonts w:cs="Arial"/>
          <w:sz w:val="22"/>
          <w:szCs w:val="22"/>
        </w:rPr>
        <w:t>,</w:t>
      </w:r>
      <w:r w:rsidR="000435B0" w:rsidRPr="00C36B28">
        <w:rPr>
          <w:rFonts w:cs="Arial"/>
          <w:sz w:val="22"/>
          <w:szCs w:val="22"/>
        </w:rPr>
        <w:t xml:space="preserve"> entspricht</w:t>
      </w:r>
      <w:r w:rsidRPr="00C36B28">
        <w:rPr>
          <w:rFonts w:cs="Arial"/>
          <w:sz w:val="22"/>
          <w:szCs w:val="22"/>
        </w:rPr>
        <w:t>. Die Gebietskörperschaft ist berechtigt</w:t>
      </w:r>
      <w:r w:rsidR="00F472D4" w:rsidRPr="00C36B28">
        <w:rPr>
          <w:rFonts w:cs="Arial"/>
          <w:sz w:val="22"/>
          <w:szCs w:val="22"/>
        </w:rPr>
        <w:t>,</w:t>
      </w:r>
      <w:r w:rsidRPr="00C36B28">
        <w:rPr>
          <w:rFonts w:cs="Arial"/>
          <w:sz w:val="22"/>
          <w:szCs w:val="22"/>
        </w:rPr>
        <w:t xml:space="preserve"> zu überprüfen, ob die vertraglich vereinbarten Bandbreiten auch tatsächlich beim Endkunden </w:t>
      </w:r>
      <w:r w:rsidR="00295FC7" w:rsidRPr="00C36B28">
        <w:rPr>
          <w:rFonts w:cs="Arial"/>
          <w:sz w:val="22"/>
          <w:szCs w:val="22"/>
        </w:rPr>
        <w:t>erreicht werden</w:t>
      </w:r>
      <w:r w:rsidRPr="00A40D9B">
        <w:rPr>
          <w:rFonts w:cs="Arial"/>
          <w:sz w:val="22"/>
          <w:szCs w:val="22"/>
        </w:rPr>
        <w:t>.</w:t>
      </w:r>
    </w:p>
    <w:p w14:paraId="013A546C" w14:textId="37EC86BF" w:rsidR="00D24DBE" w:rsidRPr="00D24DBE" w:rsidRDefault="00D24DBE" w:rsidP="00D24DBE">
      <w:pPr>
        <w:pStyle w:val="Absatz1"/>
        <w:rPr>
          <w:rFonts w:cs="Arial"/>
          <w:sz w:val="22"/>
          <w:szCs w:val="22"/>
        </w:rPr>
      </w:pPr>
      <w:r w:rsidRPr="00D24DBE">
        <w:rPr>
          <w:rFonts w:cs="Arial"/>
          <w:sz w:val="22"/>
          <w:szCs w:val="22"/>
        </w:rPr>
        <w:t xml:space="preserve">Auf Aufforderung der Gebietskörperschaft </w:t>
      </w:r>
      <w:r w:rsidR="00983013">
        <w:rPr>
          <w:rFonts w:cs="Arial"/>
          <w:sz w:val="22"/>
          <w:szCs w:val="22"/>
        </w:rPr>
        <w:t xml:space="preserve">sind durch das TKU </w:t>
      </w:r>
      <w:r w:rsidR="00983013" w:rsidRPr="00D24DBE">
        <w:rPr>
          <w:rFonts w:cs="Arial"/>
          <w:sz w:val="22"/>
          <w:szCs w:val="22"/>
        </w:rPr>
        <w:t xml:space="preserve">in einem Zeitraum von </w:t>
      </w:r>
      <w:r w:rsidR="00983013">
        <w:rPr>
          <w:rFonts w:cs="Arial"/>
          <w:sz w:val="22"/>
          <w:szCs w:val="22"/>
        </w:rPr>
        <w:t xml:space="preserve">maximal </w:t>
      </w:r>
      <w:r w:rsidR="00983013" w:rsidRPr="007F0A99">
        <w:rPr>
          <w:rFonts w:cs="Arial"/>
          <w:sz w:val="22"/>
          <w:szCs w:val="22"/>
          <w:highlight w:val="yellow"/>
        </w:rPr>
        <w:t>drei</w:t>
      </w:r>
      <w:r w:rsidR="00983013" w:rsidRPr="00D24DBE">
        <w:rPr>
          <w:rFonts w:cs="Arial"/>
          <w:sz w:val="22"/>
          <w:szCs w:val="22"/>
        </w:rPr>
        <w:t xml:space="preserve"> Wochen nach vollständiger Herstellung der Gigabitnetze </w:t>
      </w:r>
      <w:r w:rsidR="00983013">
        <w:rPr>
          <w:rFonts w:cs="Arial"/>
          <w:sz w:val="22"/>
          <w:szCs w:val="22"/>
        </w:rPr>
        <w:t xml:space="preserve">technische Begehungen anzuberaumen. Hierzu </w:t>
      </w:r>
      <w:r w:rsidRPr="00D24DBE">
        <w:rPr>
          <w:rFonts w:cs="Arial"/>
          <w:sz w:val="22"/>
          <w:szCs w:val="22"/>
        </w:rPr>
        <w:t>wird das TKU</w:t>
      </w:r>
      <w:r>
        <w:rPr>
          <w:rFonts w:cs="Arial"/>
          <w:sz w:val="22"/>
          <w:szCs w:val="22"/>
        </w:rPr>
        <w:t xml:space="preserve"> der Gebietskörperschaft</w:t>
      </w:r>
      <w:r w:rsidRPr="00D24DBE">
        <w:rPr>
          <w:rFonts w:cs="Arial"/>
          <w:sz w:val="22"/>
          <w:szCs w:val="22"/>
        </w:rPr>
        <w:t xml:space="preserve"> </w:t>
      </w:r>
      <w:r w:rsidR="00983013">
        <w:rPr>
          <w:rFonts w:cs="Arial"/>
          <w:sz w:val="22"/>
          <w:szCs w:val="22"/>
        </w:rPr>
        <w:t xml:space="preserve">rechtzeitig mindestens </w:t>
      </w:r>
      <w:r w:rsidR="00983013" w:rsidRPr="007F0A99">
        <w:rPr>
          <w:rFonts w:cs="Arial"/>
          <w:sz w:val="22"/>
          <w:szCs w:val="22"/>
          <w:highlight w:val="yellow"/>
        </w:rPr>
        <w:t>drei</w:t>
      </w:r>
      <w:r w:rsidR="00983013">
        <w:rPr>
          <w:rFonts w:cs="Arial"/>
          <w:sz w:val="22"/>
          <w:szCs w:val="22"/>
        </w:rPr>
        <w:t xml:space="preserve"> Vorschläge für </w:t>
      </w:r>
      <w:r w:rsidRPr="00D24DBE">
        <w:rPr>
          <w:rFonts w:cs="Arial"/>
          <w:sz w:val="22"/>
          <w:szCs w:val="22"/>
        </w:rPr>
        <w:t>Begehung</w:t>
      </w:r>
      <w:r w:rsidR="00983013">
        <w:rPr>
          <w:rFonts w:cs="Arial"/>
          <w:sz w:val="22"/>
          <w:szCs w:val="22"/>
        </w:rPr>
        <w:t>stermine</w:t>
      </w:r>
      <w:r w:rsidRPr="00D24DBE">
        <w:rPr>
          <w:rFonts w:cs="Arial"/>
          <w:sz w:val="22"/>
          <w:szCs w:val="22"/>
        </w:rPr>
        <w:t xml:space="preserve"> </w:t>
      </w:r>
      <w:r w:rsidR="00983013">
        <w:rPr>
          <w:rFonts w:cs="Arial"/>
          <w:sz w:val="22"/>
          <w:szCs w:val="22"/>
        </w:rPr>
        <w:t>unterbreiten</w:t>
      </w:r>
      <w:r w:rsidRPr="00D24DBE">
        <w:rPr>
          <w:rFonts w:cs="Arial"/>
          <w:sz w:val="22"/>
          <w:szCs w:val="22"/>
        </w:rPr>
        <w:t xml:space="preserve">, aus denen die Gebietskörperschaft auswählen </w:t>
      </w:r>
      <w:r w:rsidR="00983013">
        <w:rPr>
          <w:rFonts w:cs="Arial"/>
          <w:sz w:val="22"/>
          <w:szCs w:val="22"/>
        </w:rPr>
        <w:t>und im Rahmen dessen sie die</w:t>
      </w:r>
      <w:r w:rsidRPr="00D24DBE">
        <w:rPr>
          <w:rFonts w:cs="Arial"/>
          <w:sz w:val="22"/>
          <w:szCs w:val="22"/>
        </w:rPr>
        <w:t xml:space="preserve"> Begehungsobjekte </w:t>
      </w:r>
      <w:r w:rsidR="00983013">
        <w:rPr>
          <w:rFonts w:cs="Arial"/>
          <w:sz w:val="22"/>
          <w:szCs w:val="22"/>
        </w:rPr>
        <w:t>bestimmen kann</w:t>
      </w:r>
      <w:r w:rsidRPr="00D24DBE">
        <w:rPr>
          <w:rFonts w:cs="Arial"/>
          <w:sz w:val="22"/>
          <w:szCs w:val="22"/>
        </w:rPr>
        <w:t xml:space="preserve">. Über jede technische Begehung wird eine gemeinsame Niederschrift gefertigt, in welcher der Fertigstellungsgrad des Gigabitnetzes, ggf. festgestellte Mängel und ggf. unterschiedliche Auffassungen der Vertragsparteien dazu aufzunehmen sind. Mängel der Gigabitnetze hat das TKU unverzüglich auf eigene Kosten zu beseitigen.     </w:t>
      </w:r>
    </w:p>
    <w:p w14:paraId="7001D820" w14:textId="72E13CF9" w:rsidR="00253274" w:rsidRDefault="00910543" w:rsidP="00A55BC8">
      <w:pPr>
        <w:pStyle w:val="Absatz1"/>
        <w:tabs>
          <w:tab w:val="num" w:pos="567"/>
          <w:tab w:val="num" w:pos="1415"/>
        </w:tabs>
        <w:ind w:left="567" w:hanging="567"/>
        <w:rPr>
          <w:rFonts w:cs="Arial"/>
          <w:sz w:val="22"/>
          <w:szCs w:val="22"/>
        </w:rPr>
      </w:pPr>
      <w:bookmarkStart w:id="155" w:name="_Ref22300586"/>
      <w:bookmarkStart w:id="156" w:name="_Ref43982671"/>
      <w:r w:rsidRPr="00C36B28">
        <w:rPr>
          <w:rFonts w:cs="Arial"/>
          <w:sz w:val="22"/>
          <w:szCs w:val="22"/>
        </w:rPr>
        <w:t xml:space="preserve">Das TKU ist nicht berechtigt, von den Hauseigentümern, die einem Hausanschluss an das </w:t>
      </w:r>
      <w:r w:rsidR="002046C9" w:rsidRPr="00C36B28">
        <w:rPr>
          <w:rFonts w:cs="Arial"/>
          <w:sz w:val="22"/>
          <w:szCs w:val="22"/>
        </w:rPr>
        <w:t xml:space="preserve">gigabitfähige </w:t>
      </w:r>
      <w:r w:rsidRPr="00C36B28">
        <w:rPr>
          <w:rFonts w:cs="Arial"/>
          <w:sz w:val="22"/>
          <w:szCs w:val="22"/>
        </w:rPr>
        <w:t xml:space="preserve">Netz während des geförderten Netzausbaus </w:t>
      </w:r>
      <w:r w:rsidR="00D1351F" w:rsidRPr="00C36B28">
        <w:rPr>
          <w:rFonts w:cs="Arial"/>
          <w:sz w:val="22"/>
          <w:szCs w:val="22"/>
        </w:rPr>
        <w:t xml:space="preserve">innerhalb einer angemessenen Frist </w:t>
      </w:r>
      <w:r w:rsidR="00572DCD">
        <w:rPr>
          <w:rFonts w:cs="Arial"/>
          <w:sz w:val="22"/>
          <w:szCs w:val="22"/>
        </w:rPr>
        <w:t xml:space="preserve">(Abfragezeitraum </w:t>
      </w:r>
      <w:r w:rsidR="002963CF" w:rsidRPr="00C36B28">
        <w:rPr>
          <w:rFonts w:cs="Arial"/>
          <w:sz w:val="22"/>
          <w:szCs w:val="22"/>
        </w:rPr>
        <w:t xml:space="preserve">von mindestens drei Monaten </w:t>
      </w:r>
      <w:r w:rsidR="00D1351F" w:rsidRPr="00C36B28">
        <w:rPr>
          <w:rFonts w:cs="Arial"/>
          <w:sz w:val="22"/>
          <w:szCs w:val="22"/>
        </w:rPr>
        <w:t xml:space="preserve">vor dem Beginn des </w:t>
      </w:r>
      <w:r w:rsidR="00F86A9D" w:rsidRPr="00C36B28">
        <w:rPr>
          <w:rFonts w:cs="Arial"/>
          <w:sz w:val="22"/>
          <w:szCs w:val="22"/>
        </w:rPr>
        <w:t>Netza</w:t>
      </w:r>
      <w:r w:rsidR="00D1351F" w:rsidRPr="00C36B28">
        <w:rPr>
          <w:rFonts w:cs="Arial"/>
          <w:sz w:val="22"/>
          <w:szCs w:val="22"/>
        </w:rPr>
        <w:t>usbaus in dem betreffenden Bereich</w:t>
      </w:r>
      <w:r w:rsidR="0040380C" w:rsidRPr="00C36B28">
        <w:rPr>
          <w:rFonts w:cs="Arial"/>
          <w:sz w:val="22"/>
          <w:szCs w:val="22"/>
        </w:rPr>
        <w:t xml:space="preserve"> bzw. der Straße</w:t>
      </w:r>
      <w:r w:rsidR="00572DCD">
        <w:rPr>
          <w:rFonts w:cs="Arial"/>
          <w:sz w:val="22"/>
          <w:szCs w:val="22"/>
        </w:rPr>
        <w:t>)</w:t>
      </w:r>
      <w:r w:rsidR="00D1351F" w:rsidRPr="00C36B28">
        <w:rPr>
          <w:rFonts w:cs="Arial"/>
          <w:sz w:val="22"/>
          <w:szCs w:val="22"/>
        </w:rPr>
        <w:t xml:space="preserve"> </w:t>
      </w:r>
      <w:r w:rsidRPr="00C36B28">
        <w:rPr>
          <w:rFonts w:cs="Arial"/>
          <w:sz w:val="22"/>
          <w:szCs w:val="22"/>
        </w:rPr>
        <w:t xml:space="preserve">zustimmen, </w:t>
      </w:r>
      <w:r w:rsidR="0008132A" w:rsidRPr="00C36B28">
        <w:rPr>
          <w:rFonts w:cs="Arial"/>
          <w:sz w:val="22"/>
          <w:szCs w:val="22"/>
        </w:rPr>
        <w:t xml:space="preserve">ein </w:t>
      </w:r>
      <w:r w:rsidRPr="00C36B28">
        <w:rPr>
          <w:rFonts w:cs="Arial"/>
          <w:sz w:val="22"/>
          <w:szCs w:val="22"/>
        </w:rPr>
        <w:t>gesonderte</w:t>
      </w:r>
      <w:r w:rsidR="0008132A" w:rsidRPr="00C36B28">
        <w:rPr>
          <w:rFonts w:cs="Arial"/>
          <w:sz w:val="22"/>
          <w:szCs w:val="22"/>
        </w:rPr>
        <w:t>s</w:t>
      </w:r>
      <w:r w:rsidRPr="00C36B28">
        <w:rPr>
          <w:rFonts w:cs="Arial"/>
          <w:sz w:val="22"/>
          <w:szCs w:val="22"/>
        </w:rPr>
        <w:t xml:space="preserve"> </w:t>
      </w:r>
      <w:r w:rsidR="003F3063" w:rsidRPr="00C36B28">
        <w:rPr>
          <w:rFonts w:cs="Arial"/>
          <w:sz w:val="22"/>
          <w:szCs w:val="22"/>
        </w:rPr>
        <w:t xml:space="preserve">Entgelt </w:t>
      </w:r>
      <w:r w:rsidRPr="00C36B28">
        <w:rPr>
          <w:rFonts w:cs="Arial"/>
          <w:sz w:val="22"/>
          <w:szCs w:val="22"/>
        </w:rPr>
        <w:t>für die Herstellung des Hausanschlusses zu erheben.</w:t>
      </w:r>
      <w:bookmarkEnd w:id="155"/>
      <w:r w:rsidR="004A5F0B" w:rsidRPr="00C36B28">
        <w:rPr>
          <w:rFonts w:cs="Arial"/>
          <w:sz w:val="22"/>
          <w:szCs w:val="22"/>
        </w:rPr>
        <w:t xml:space="preserve"> Dies gilt auch dann, wenn d</w:t>
      </w:r>
      <w:r w:rsidR="00137C66" w:rsidRPr="00C36B28">
        <w:rPr>
          <w:rFonts w:cs="Arial"/>
          <w:sz w:val="22"/>
          <w:szCs w:val="22"/>
        </w:rPr>
        <w:t>ie</w:t>
      </w:r>
      <w:r w:rsidR="004A5F0B" w:rsidRPr="00C36B28">
        <w:rPr>
          <w:rFonts w:cs="Arial"/>
          <w:sz w:val="22"/>
          <w:szCs w:val="22"/>
        </w:rPr>
        <w:t xml:space="preserve"> Hauseigentümer oder die Mieter keine Endkundenverträge mit dem TKU abschließen</w:t>
      </w:r>
      <w:r w:rsidR="004A5F0B" w:rsidRPr="004178C3">
        <w:rPr>
          <w:rFonts w:cs="Arial"/>
          <w:sz w:val="22"/>
          <w:szCs w:val="22"/>
        </w:rPr>
        <w:t>.</w:t>
      </w:r>
      <w:bookmarkEnd w:id="156"/>
      <w:r w:rsidR="00253274" w:rsidRPr="004178C3">
        <w:rPr>
          <w:rFonts w:cs="Arial"/>
          <w:sz w:val="22"/>
          <w:szCs w:val="22"/>
        </w:rPr>
        <w:t xml:space="preserve"> </w:t>
      </w:r>
    </w:p>
    <w:p w14:paraId="11CD3BD0" w14:textId="710132F1" w:rsidR="006C46FC" w:rsidRPr="004178C3" w:rsidRDefault="006C46FC" w:rsidP="00A55BC8">
      <w:pPr>
        <w:pStyle w:val="Absatz1"/>
        <w:tabs>
          <w:tab w:val="num" w:pos="567"/>
          <w:tab w:val="num" w:pos="1415"/>
        </w:tabs>
        <w:ind w:left="567" w:hanging="567"/>
        <w:rPr>
          <w:rFonts w:cs="Arial"/>
          <w:sz w:val="22"/>
          <w:szCs w:val="22"/>
        </w:rPr>
      </w:pPr>
      <w:r w:rsidRPr="006C46FC">
        <w:rPr>
          <w:rFonts w:cs="Arial"/>
          <w:sz w:val="22"/>
          <w:szCs w:val="22"/>
        </w:rPr>
        <w:t xml:space="preserve">Entscheiden sich Hauseigentümer nicht fristgerecht vor Beginn oder erst während des Netzausbaus für einen Hauanschluss, gilt </w:t>
      </w:r>
      <w:r>
        <w:rPr>
          <w:rFonts w:cs="Arial"/>
          <w:sz w:val="22"/>
          <w:szCs w:val="22"/>
        </w:rPr>
        <w:t xml:space="preserve">§ </w:t>
      </w:r>
      <w:r w:rsidRPr="006C46FC">
        <w:rPr>
          <w:rFonts w:cs="Arial"/>
          <w:sz w:val="22"/>
          <w:szCs w:val="22"/>
        </w:rPr>
        <w:t>5.1</w:t>
      </w:r>
      <w:r w:rsidR="00525183">
        <w:rPr>
          <w:rFonts w:cs="Arial"/>
          <w:sz w:val="22"/>
          <w:szCs w:val="22"/>
        </w:rPr>
        <w:t>5</w:t>
      </w:r>
      <w:r w:rsidRPr="006C46FC">
        <w:rPr>
          <w:rFonts w:cs="Arial"/>
          <w:sz w:val="22"/>
          <w:szCs w:val="22"/>
        </w:rPr>
        <w:t xml:space="preserve"> entsprechend, falls dem TKU eine entsprechende Einplanung des Anschlusses </w:t>
      </w:r>
      <w:r w:rsidR="00227FF5">
        <w:rPr>
          <w:rFonts w:cs="Arial"/>
          <w:sz w:val="22"/>
          <w:szCs w:val="22"/>
        </w:rPr>
        <w:t>prozessual</w:t>
      </w:r>
      <w:r w:rsidR="00667DC1">
        <w:rPr>
          <w:rFonts w:cs="Arial"/>
          <w:sz w:val="22"/>
          <w:szCs w:val="22"/>
        </w:rPr>
        <w:t>,</w:t>
      </w:r>
      <w:r w:rsidRPr="006C46FC">
        <w:rPr>
          <w:rFonts w:cs="Arial"/>
          <w:sz w:val="22"/>
          <w:szCs w:val="22"/>
        </w:rPr>
        <w:t xml:space="preserve"> technisch und finanziell möglich und zumutbar ist. Andernfalls gilt </w:t>
      </w:r>
      <w:r>
        <w:rPr>
          <w:rFonts w:cs="Arial"/>
          <w:sz w:val="22"/>
          <w:szCs w:val="22"/>
        </w:rPr>
        <w:t xml:space="preserve">§ </w:t>
      </w:r>
      <w:r w:rsidRPr="006C46FC">
        <w:rPr>
          <w:rFonts w:cs="Arial"/>
          <w:sz w:val="22"/>
          <w:szCs w:val="22"/>
        </w:rPr>
        <w:t>5.1</w:t>
      </w:r>
      <w:r w:rsidR="00AF4567">
        <w:rPr>
          <w:rFonts w:cs="Arial"/>
          <w:sz w:val="22"/>
          <w:szCs w:val="22"/>
        </w:rPr>
        <w:t>7</w:t>
      </w:r>
      <w:r w:rsidRPr="006C46FC">
        <w:rPr>
          <w:rFonts w:cs="Arial"/>
          <w:sz w:val="22"/>
          <w:szCs w:val="22"/>
        </w:rPr>
        <w:t xml:space="preserve"> entsprechend.</w:t>
      </w:r>
    </w:p>
    <w:p w14:paraId="097C5B87" w14:textId="560C38C4" w:rsidR="005E48E4" w:rsidRDefault="005E48E4" w:rsidP="00A55BC8">
      <w:pPr>
        <w:pStyle w:val="Absatz1"/>
        <w:tabs>
          <w:tab w:val="num" w:pos="567"/>
          <w:tab w:val="num" w:pos="1415"/>
        </w:tabs>
        <w:ind w:left="567" w:hanging="567"/>
        <w:rPr>
          <w:rFonts w:cs="Arial"/>
          <w:sz w:val="22"/>
          <w:szCs w:val="22"/>
        </w:rPr>
      </w:pPr>
      <w:bookmarkStart w:id="157" w:name="_Ref80688352"/>
      <w:r w:rsidRPr="005E48E4">
        <w:rPr>
          <w:rFonts w:cs="Arial"/>
          <w:sz w:val="22"/>
          <w:szCs w:val="22"/>
        </w:rPr>
        <w:lastRenderedPageBreak/>
        <w:t xml:space="preserve">Nach Beendigung </w:t>
      </w:r>
      <w:r w:rsidR="005424EC" w:rsidRPr="005E48E4">
        <w:rPr>
          <w:rFonts w:cs="Arial"/>
          <w:sz w:val="22"/>
          <w:szCs w:val="22"/>
        </w:rPr>
        <w:t>de</w:t>
      </w:r>
      <w:r w:rsidR="005424EC">
        <w:rPr>
          <w:rFonts w:cs="Arial"/>
          <w:sz w:val="22"/>
          <w:szCs w:val="22"/>
        </w:rPr>
        <w:t>s</w:t>
      </w:r>
      <w:r w:rsidR="005424EC" w:rsidRPr="005E48E4">
        <w:rPr>
          <w:rFonts w:cs="Arial"/>
          <w:sz w:val="22"/>
          <w:szCs w:val="22"/>
        </w:rPr>
        <w:t xml:space="preserve"> </w:t>
      </w:r>
      <w:r w:rsidRPr="005E48E4">
        <w:rPr>
          <w:rFonts w:cs="Arial"/>
          <w:sz w:val="22"/>
          <w:szCs w:val="22"/>
        </w:rPr>
        <w:t>Ausbaus des betreffenden Bereichs bzw. der Straße ist das TKU verpflichtet, den Hauseigentümer</w:t>
      </w:r>
      <w:r w:rsidR="00935D30">
        <w:rPr>
          <w:rFonts w:cs="Arial"/>
          <w:sz w:val="22"/>
          <w:szCs w:val="22"/>
        </w:rPr>
        <w:t>n</w:t>
      </w:r>
      <w:r w:rsidRPr="005E48E4">
        <w:rPr>
          <w:rFonts w:cs="Arial"/>
          <w:sz w:val="22"/>
          <w:szCs w:val="22"/>
        </w:rPr>
        <w:t xml:space="preserve">, die einem Hausanschluss nicht vor Beginn des Ausbaus gemäß § </w:t>
      </w:r>
      <w:r w:rsidR="008F7EB8">
        <w:rPr>
          <w:rFonts w:cs="Arial"/>
          <w:sz w:val="22"/>
          <w:szCs w:val="22"/>
        </w:rPr>
        <w:fldChar w:fldCharType="begin"/>
      </w:r>
      <w:r w:rsidR="008F7EB8">
        <w:rPr>
          <w:rFonts w:cs="Arial"/>
          <w:sz w:val="22"/>
          <w:szCs w:val="22"/>
        </w:rPr>
        <w:instrText xml:space="preserve"> REF _Ref43982671 \r \h </w:instrText>
      </w:r>
      <w:r w:rsidR="008F7EB8">
        <w:rPr>
          <w:rFonts w:cs="Arial"/>
          <w:sz w:val="22"/>
          <w:szCs w:val="22"/>
        </w:rPr>
      </w:r>
      <w:r w:rsidR="008F7EB8">
        <w:rPr>
          <w:rFonts w:cs="Arial"/>
          <w:sz w:val="22"/>
          <w:szCs w:val="22"/>
        </w:rPr>
        <w:fldChar w:fldCharType="separate"/>
      </w:r>
      <w:r w:rsidR="009859E0">
        <w:rPr>
          <w:rFonts w:cs="Arial"/>
          <w:sz w:val="22"/>
          <w:szCs w:val="22"/>
        </w:rPr>
        <w:t>5.1</w:t>
      </w:r>
      <w:r w:rsidR="008F7EB8">
        <w:rPr>
          <w:rFonts w:cs="Arial"/>
          <w:sz w:val="22"/>
          <w:szCs w:val="22"/>
        </w:rPr>
        <w:fldChar w:fldCharType="end"/>
      </w:r>
      <w:r w:rsidR="00525183">
        <w:rPr>
          <w:rFonts w:cs="Arial"/>
          <w:sz w:val="22"/>
          <w:szCs w:val="22"/>
        </w:rPr>
        <w:t>5</w:t>
      </w:r>
      <w:r w:rsidR="008C1980">
        <w:rPr>
          <w:rFonts w:cs="Arial"/>
          <w:sz w:val="22"/>
          <w:szCs w:val="22"/>
        </w:rPr>
        <w:t xml:space="preserve"> </w:t>
      </w:r>
      <w:r w:rsidRPr="005E48E4">
        <w:rPr>
          <w:rFonts w:cs="Arial"/>
          <w:sz w:val="22"/>
          <w:szCs w:val="22"/>
        </w:rPr>
        <w:t xml:space="preserve">zugestimmt haben, </w:t>
      </w:r>
      <w:r w:rsidR="00935D30">
        <w:rPr>
          <w:rFonts w:cs="Arial"/>
          <w:sz w:val="22"/>
          <w:szCs w:val="22"/>
        </w:rPr>
        <w:t>die Erstellung eines</w:t>
      </w:r>
      <w:r w:rsidRPr="005E48E4">
        <w:rPr>
          <w:rFonts w:cs="Arial"/>
          <w:sz w:val="22"/>
          <w:szCs w:val="22"/>
        </w:rPr>
        <w:t xml:space="preserve"> Hausanschluss</w:t>
      </w:r>
      <w:r w:rsidR="00935D30">
        <w:rPr>
          <w:rFonts w:cs="Arial"/>
          <w:sz w:val="22"/>
          <w:szCs w:val="22"/>
        </w:rPr>
        <w:t>es</w:t>
      </w:r>
      <w:r w:rsidRPr="005E48E4">
        <w:rPr>
          <w:rFonts w:cs="Arial"/>
          <w:sz w:val="22"/>
          <w:szCs w:val="22"/>
        </w:rPr>
        <w:t xml:space="preserve"> zu </w:t>
      </w:r>
      <w:r w:rsidR="008D40FF">
        <w:rPr>
          <w:rFonts w:cs="Arial"/>
          <w:sz w:val="22"/>
          <w:szCs w:val="22"/>
        </w:rPr>
        <w:t xml:space="preserve">erschwinglichen und </w:t>
      </w:r>
      <w:r w:rsidRPr="005E48E4">
        <w:rPr>
          <w:rFonts w:cs="Arial"/>
          <w:sz w:val="22"/>
          <w:szCs w:val="22"/>
        </w:rPr>
        <w:t>marktüblichen Konditionen</w:t>
      </w:r>
      <w:r w:rsidR="00972DE9">
        <w:rPr>
          <w:rFonts w:cs="Arial"/>
          <w:sz w:val="22"/>
          <w:szCs w:val="22"/>
        </w:rPr>
        <w:t>,</w:t>
      </w:r>
      <w:r w:rsidRPr="005E48E4">
        <w:rPr>
          <w:rFonts w:cs="Arial"/>
          <w:sz w:val="22"/>
          <w:szCs w:val="22"/>
        </w:rPr>
        <w:t xml:space="preserve"> </w:t>
      </w:r>
      <w:r w:rsidR="00935D30">
        <w:rPr>
          <w:rFonts w:cs="Arial"/>
          <w:sz w:val="22"/>
          <w:szCs w:val="22"/>
        </w:rPr>
        <w:t>anzubieten</w:t>
      </w:r>
      <w:r w:rsidR="00253EA9">
        <w:rPr>
          <w:rFonts w:cs="Arial"/>
          <w:sz w:val="22"/>
          <w:szCs w:val="22"/>
        </w:rPr>
        <w:t xml:space="preserve"> (§</w:t>
      </w:r>
      <w:r w:rsidR="00A87E86">
        <w:rPr>
          <w:rFonts w:cs="Arial"/>
          <w:sz w:val="22"/>
          <w:szCs w:val="22"/>
        </w:rPr>
        <w:t xml:space="preserve"> </w:t>
      </w:r>
      <w:r w:rsidR="008F7EB8">
        <w:rPr>
          <w:rFonts w:cs="Arial"/>
          <w:sz w:val="22"/>
          <w:szCs w:val="22"/>
        </w:rPr>
        <w:fldChar w:fldCharType="begin"/>
      </w:r>
      <w:r w:rsidR="008F7EB8">
        <w:rPr>
          <w:rFonts w:cs="Arial"/>
          <w:sz w:val="22"/>
          <w:szCs w:val="22"/>
        </w:rPr>
        <w:instrText xml:space="preserve"> REF _Ref106647668 \r \h </w:instrText>
      </w:r>
      <w:r w:rsidR="008F7EB8">
        <w:rPr>
          <w:rFonts w:cs="Arial"/>
          <w:sz w:val="22"/>
          <w:szCs w:val="22"/>
        </w:rPr>
      </w:r>
      <w:r w:rsidR="008F7EB8">
        <w:rPr>
          <w:rFonts w:cs="Arial"/>
          <w:sz w:val="22"/>
          <w:szCs w:val="22"/>
        </w:rPr>
        <w:fldChar w:fldCharType="separate"/>
      </w:r>
      <w:r w:rsidR="009859E0">
        <w:rPr>
          <w:rFonts w:cs="Arial"/>
          <w:sz w:val="22"/>
          <w:szCs w:val="22"/>
        </w:rPr>
        <w:t>5.5</w:t>
      </w:r>
      <w:r w:rsidR="008F7EB8">
        <w:rPr>
          <w:rFonts w:cs="Arial"/>
          <w:sz w:val="22"/>
          <w:szCs w:val="22"/>
        </w:rPr>
        <w:fldChar w:fldCharType="end"/>
      </w:r>
      <w:r w:rsidR="00253EA9">
        <w:rPr>
          <w:rFonts w:cs="Arial"/>
          <w:sz w:val="22"/>
          <w:szCs w:val="22"/>
        </w:rPr>
        <w:t>)</w:t>
      </w:r>
      <w:r w:rsidR="00935D30">
        <w:rPr>
          <w:rFonts w:cs="Arial"/>
          <w:sz w:val="22"/>
          <w:szCs w:val="22"/>
        </w:rPr>
        <w:t>.</w:t>
      </w:r>
      <w:bookmarkEnd w:id="157"/>
    </w:p>
    <w:p w14:paraId="0303A90C" w14:textId="77777777" w:rsidR="00AC103B" w:rsidRPr="000C24F4" w:rsidRDefault="00FF13C2" w:rsidP="00A55BC8">
      <w:pPr>
        <w:pStyle w:val="berschrift1"/>
        <w:tabs>
          <w:tab w:val="clear" w:pos="993"/>
          <w:tab w:val="num" w:pos="567"/>
          <w:tab w:val="left" w:pos="709"/>
          <w:tab w:val="num" w:pos="1415"/>
        </w:tabs>
        <w:spacing w:after="360"/>
        <w:ind w:left="567" w:hanging="567"/>
        <w:rPr>
          <w:sz w:val="22"/>
          <w:szCs w:val="22"/>
        </w:rPr>
      </w:pPr>
      <w:bookmarkStart w:id="158" w:name="_Ref21613884"/>
      <w:bookmarkStart w:id="159" w:name="_Toc39690768"/>
      <w:bookmarkStart w:id="160" w:name="_Toc187050078"/>
      <w:r>
        <w:rPr>
          <w:sz w:val="22"/>
          <w:szCs w:val="22"/>
        </w:rPr>
        <w:t xml:space="preserve">Inbetriebnahme, </w:t>
      </w:r>
      <w:r w:rsidR="001B4F3C" w:rsidRPr="000C24F4">
        <w:rPr>
          <w:sz w:val="22"/>
          <w:szCs w:val="22"/>
        </w:rPr>
        <w:t xml:space="preserve">Umgang mit </w:t>
      </w:r>
      <w:r w:rsidR="00253274" w:rsidRPr="000C24F4">
        <w:rPr>
          <w:sz w:val="22"/>
          <w:szCs w:val="22"/>
        </w:rPr>
        <w:t>Verzögerungen</w:t>
      </w:r>
      <w:bookmarkEnd w:id="158"/>
      <w:bookmarkEnd w:id="159"/>
      <w:bookmarkEnd w:id="160"/>
    </w:p>
    <w:p w14:paraId="3E78F64C" w14:textId="7B2E76FB" w:rsidR="00FF13C2" w:rsidRDefault="00B07011" w:rsidP="00F15CF1">
      <w:pPr>
        <w:pStyle w:val="Absatz1"/>
        <w:tabs>
          <w:tab w:val="left" w:pos="567"/>
          <w:tab w:val="num" w:pos="1415"/>
        </w:tabs>
        <w:ind w:left="567" w:hanging="567"/>
        <w:rPr>
          <w:rFonts w:cs="Arial"/>
          <w:sz w:val="22"/>
          <w:szCs w:val="22"/>
        </w:rPr>
      </w:pPr>
      <w:bookmarkStart w:id="161" w:name="_Ref113992578"/>
      <w:bookmarkStart w:id="162" w:name="_Ref104223708"/>
      <w:del w:id="163" w:author="Hundt, Melanie" w:date="2025-09-15T12:14:00Z" w16du:dateUtc="2025-09-15T10:14:00Z">
        <w:r w:rsidDel="0025775F">
          <w:rPr>
            <w:rFonts w:cs="Arial"/>
            <w:sz w:val="22"/>
            <w:szCs w:val="22"/>
          </w:rPr>
          <w:delText xml:space="preserve">* </w:delText>
        </w:r>
      </w:del>
      <w:r w:rsidR="00FF13C2" w:rsidRPr="00C36B28">
        <w:rPr>
          <w:rFonts w:cs="Arial"/>
          <w:sz w:val="22"/>
          <w:szCs w:val="22"/>
        </w:rPr>
        <w:t xml:space="preserve">Das TKU ist verpflichtet, das gesamte gemäß </w:t>
      </w:r>
      <w:r w:rsidR="00A87E86" w:rsidRPr="00C36B28">
        <w:rPr>
          <w:rFonts w:cs="Arial"/>
          <w:sz w:val="22"/>
          <w:szCs w:val="22"/>
        </w:rPr>
        <w:fldChar w:fldCharType="begin"/>
      </w:r>
      <w:r w:rsidR="00A87E86" w:rsidRPr="00C36B28">
        <w:rPr>
          <w:rFonts w:cs="Arial"/>
          <w:sz w:val="22"/>
          <w:szCs w:val="22"/>
        </w:rPr>
        <w:instrText xml:space="preserve"> REF _Ref471222293 \r \h </w:instrText>
      </w:r>
      <w:r w:rsidR="00620C1D">
        <w:rPr>
          <w:rFonts w:cs="Arial"/>
          <w:sz w:val="22"/>
          <w:szCs w:val="22"/>
          <w:highlight w:val="cyan"/>
        </w:rPr>
        <w:instrText xml:space="preserve"> \* MERGEFORMAT </w:instrText>
      </w:r>
      <w:r w:rsidR="00A87E86" w:rsidRPr="00C36B28">
        <w:rPr>
          <w:rFonts w:cs="Arial"/>
          <w:sz w:val="22"/>
          <w:szCs w:val="22"/>
        </w:rPr>
      </w:r>
      <w:r w:rsidR="00A87E86" w:rsidRPr="00C36B28">
        <w:rPr>
          <w:rFonts w:cs="Arial"/>
          <w:sz w:val="22"/>
          <w:szCs w:val="22"/>
        </w:rPr>
        <w:fldChar w:fldCharType="separate"/>
      </w:r>
      <w:r w:rsidR="009859E0" w:rsidRPr="00C36B28">
        <w:rPr>
          <w:rFonts w:cs="Arial"/>
          <w:sz w:val="22"/>
          <w:szCs w:val="22"/>
        </w:rPr>
        <w:t>§ 5</w:t>
      </w:r>
      <w:r w:rsidR="00A87E86" w:rsidRPr="00C36B28">
        <w:rPr>
          <w:rFonts w:cs="Arial"/>
          <w:sz w:val="22"/>
          <w:szCs w:val="22"/>
        </w:rPr>
        <w:fldChar w:fldCharType="end"/>
      </w:r>
      <w:r w:rsidR="00FF13C2" w:rsidRPr="00C36B28">
        <w:rPr>
          <w:rFonts w:cs="Arial"/>
          <w:sz w:val="22"/>
          <w:szCs w:val="22"/>
        </w:rPr>
        <w:t xml:space="preserve"> erstellte gigabitfähige Netz innerhalb von</w:t>
      </w:r>
      <w:r w:rsidR="00FF13C2" w:rsidRPr="000C24F4">
        <w:rPr>
          <w:rFonts w:cs="Arial"/>
          <w:sz w:val="22"/>
          <w:szCs w:val="22"/>
        </w:rPr>
        <w:t xml:space="preserve"> </w:t>
      </w:r>
      <w:r w:rsidR="00FF13C2" w:rsidRPr="003E4C13">
        <w:rPr>
          <w:rFonts w:cs="Arial"/>
          <w:b/>
          <w:sz w:val="22"/>
          <w:szCs w:val="22"/>
          <w:highlight w:val="yellow"/>
        </w:rPr>
        <w:t>[</w:t>
      </w:r>
      <w:r w:rsidR="00FF13C2" w:rsidRPr="003E4C13">
        <w:rPr>
          <w:rFonts w:cs="Arial"/>
          <w:i/>
          <w:sz w:val="22"/>
          <w:szCs w:val="22"/>
          <w:highlight w:val="yellow"/>
        </w:rPr>
        <w:t>Angabe der vom TKU im Auswahlverfahren angebotenen Realisierungsfrist</w:t>
      </w:r>
      <w:r w:rsidR="00FF13C2" w:rsidRPr="000C24F4">
        <w:rPr>
          <w:rFonts w:cs="Arial"/>
          <w:sz w:val="22"/>
          <w:szCs w:val="22"/>
          <w:highlight w:val="yellow"/>
        </w:rPr>
        <w:t>]</w:t>
      </w:r>
      <w:r w:rsidR="00FF13C2" w:rsidRPr="000C24F4">
        <w:rPr>
          <w:rFonts w:cs="Arial"/>
          <w:sz w:val="22"/>
          <w:szCs w:val="22"/>
        </w:rPr>
        <w:t xml:space="preserve"> </w:t>
      </w:r>
      <w:r w:rsidR="00FF13C2" w:rsidRPr="003E4C13">
        <w:rPr>
          <w:rFonts w:cs="Arial"/>
          <w:b/>
          <w:sz w:val="22"/>
          <w:szCs w:val="22"/>
          <w:highlight w:val="yellow"/>
        </w:rPr>
        <w:t>[XX]</w:t>
      </w:r>
      <w:r w:rsidR="00FF13C2" w:rsidRPr="003E4C13">
        <w:rPr>
          <w:rFonts w:cs="Arial"/>
          <w:b/>
          <w:sz w:val="22"/>
          <w:szCs w:val="22"/>
        </w:rPr>
        <w:t xml:space="preserve"> </w:t>
      </w:r>
      <w:r w:rsidR="00FF13C2" w:rsidRPr="003E4C13">
        <w:rPr>
          <w:rFonts w:cs="Arial"/>
          <w:b/>
          <w:sz w:val="22"/>
          <w:szCs w:val="22"/>
          <w:highlight w:val="yellow"/>
        </w:rPr>
        <w:t>Wochen/Monaten</w:t>
      </w:r>
      <w:r w:rsidR="00D96663">
        <w:rPr>
          <w:rFonts w:cs="Arial"/>
          <w:sz w:val="22"/>
          <w:szCs w:val="22"/>
        </w:rPr>
        <w:t xml:space="preserve"> </w:t>
      </w:r>
      <w:r w:rsidR="00FF13C2" w:rsidRPr="00C36B28">
        <w:rPr>
          <w:rFonts w:cs="Arial"/>
          <w:sz w:val="22"/>
          <w:szCs w:val="22"/>
        </w:rPr>
        <w:t>nach Inkrafttreten dieses Vertrages</w:t>
      </w:r>
      <w:r w:rsidR="000A6F5C">
        <w:rPr>
          <w:rFonts w:cs="Arial"/>
          <w:sz w:val="22"/>
          <w:szCs w:val="22"/>
        </w:rPr>
        <w:t xml:space="preserve">, </w:t>
      </w:r>
      <w:r w:rsidR="000A6F5C">
        <w:rPr>
          <w:spacing w:val="-1"/>
          <w:sz w:val="22"/>
          <w:szCs w:val="22"/>
        </w:rPr>
        <w:t xml:space="preserve">spätestens bis zum </w:t>
      </w:r>
      <w:r w:rsidR="000A6F5C" w:rsidRPr="0036399F">
        <w:rPr>
          <w:spacing w:val="-1"/>
          <w:sz w:val="22"/>
          <w:szCs w:val="22"/>
          <w:highlight w:val="yellow"/>
        </w:rPr>
        <w:t xml:space="preserve">[TT.MM.JJJJ </w:t>
      </w:r>
      <w:r w:rsidR="006A636B">
        <w:rPr>
          <w:spacing w:val="-1"/>
          <w:sz w:val="22"/>
          <w:szCs w:val="22"/>
          <w:highlight w:val="yellow"/>
        </w:rPr>
        <w:t>–</w:t>
      </w:r>
      <w:r w:rsidR="000A6F5C" w:rsidRPr="0036399F">
        <w:rPr>
          <w:spacing w:val="-1"/>
          <w:sz w:val="22"/>
          <w:szCs w:val="22"/>
          <w:highlight w:val="yellow"/>
        </w:rPr>
        <w:t xml:space="preserve"> </w:t>
      </w:r>
      <w:r w:rsidR="006A636B">
        <w:rPr>
          <w:i/>
          <w:spacing w:val="-1"/>
          <w:sz w:val="22"/>
          <w:szCs w:val="22"/>
          <w:highlight w:val="yellow"/>
        </w:rPr>
        <w:t>BEACHTE: Der</w:t>
      </w:r>
      <w:r w:rsidR="000A6F5C" w:rsidRPr="0036399F">
        <w:rPr>
          <w:i/>
          <w:spacing w:val="-1"/>
          <w:sz w:val="22"/>
          <w:szCs w:val="22"/>
          <w:highlight w:val="yellow"/>
        </w:rPr>
        <w:t xml:space="preserve"> </w:t>
      </w:r>
      <w:proofErr w:type="spellStart"/>
      <w:r w:rsidR="000A6F5C" w:rsidRPr="0036399F">
        <w:rPr>
          <w:i/>
          <w:spacing w:val="-1"/>
          <w:sz w:val="22"/>
          <w:szCs w:val="22"/>
          <w:highlight w:val="yellow"/>
        </w:rPr>
        <w:t>Inbetriebnahmezeitpunkt</w:t>
      </w:r>
      <w:proofErr w:type="spellEnd"/>
      <w:r w:rsidR="000A6F5C" w:rsidRPr="0036399F">
        <w:rPr>
          <w:i/>
          <w:spacing w:val="-1"/>
          <w:sz w:val="22"/>
          <w:szCs w:val="22"/>
          <w:highlight w:val="yellow"/>
        </w:rPr>
        <w:t xml:space="preserve"> </w:t>
      </w:r>
      <w:r w:rsidR="006A636B">
        <w:rPr>
          <w:i/>
          <w:spacing w:val="-1"/>
          <w:sz w:val="22"/>
          <w:szCs w:val="22"/>
          <w:highlight w:val="yellow"/>
        </w:rPr>
        <w:t xml:space="preserve">muss </w:t>
      </w:r>
      <w:r w:rsidR="000A6F5C" w:rsidRPr="0036399F">
        <w:rPr>
          <w:i/>
          <w:spacing w:val="-1"/>
          <w:sz w:val="22"/>
          <w:szCs w:val="22"/>
          <w:highlight w:val="yellow"/>
        </w:rPr>
        <w:t>vor Ablauf des Abfragezeitraums des M</w:t>
      </w:r>
      <w:r w:rsidR="00AD17D3">
        <w:rPr>
          <w:i/>
          <w:spacing w:val="-1"/>
          <w:sz w:val="22"/>
          <w:szCs w:val="22"/>
          <w:highlight w:val="yellow"/>
        </w:rPr>
        <w:t>arkterkundungsverfahren</w:t>
      </w:r>
      <w:r w:rsidR="000A6F5C" w:rsidRPr="0036399F">
        <w:rPr>
          <w:i/>
          <w:spacing w:val="-1"/>
          <w:sz w:val="22"/>
          <w:szCs w:val="22"/>
          <w:highlight w:val="yellow"/>
        </w:rPr>
        <w:t xml:space="preserve"> </w:t>
      </w:r>
      <w:r w:rsidR="006A636B">
        <w:rPr>
          <w:i/>
          <w:spacing w:val="-1"/>
          <w:sz w:val="22"/>
          <w:szCs w:val="22"/>
          <w:highlight w:val="yellow"/>
        </w:rPr>
        <w:t>liegen (relevanter Zeithorizont)</w:t>
      </w:r>
      <w:r w:rsidR="000A6F5C" w:rsidRPr="0036399F">
        <w:rPr>
          <w:spacing w:val="-1"/>
          <w:sz w:val="22"/>
          <w:szCs w:val="22"/>
          <w:highlight w:val="yellow"/>
        </w:rPr>
        <w:t>]</w:t>
      </w:r>
      <w:r w:rsidR="00993218">
        <w:rPr>
          <w:rFonts w:cs="Arial"/>
          <w:sz w:val="22"/>
          <w:szCs w:val="22"/>
        </w:rPr>
        <w:t xml:space="preserve"> </w:t>
      </w:r>
      <w:r w:rsidR="00FF13C2">
        <w:rPr>
          <w:rFonts w:cs="Arial"/>
          <w:sz w:val="22"/>
          <w:szCs w:val="22"/>
        </w:rPr>
        <w:t xml:space="preserve">vollständig </w:t>
      </w:r>
      <w:r w:rsidR="00FF13C2" w:rsidRPr="00C36B28">
        <w:rPr>
          <w:rFonts w:cs="Arial"/>
          <w:sz w:val="22"/>
          <w:szCs w:val="22"/>
        </w:rPr>
        <w:t>in Betrieb zu nehmen (im Folgenden der „</w:t>
      </w:r>
      <w:proofErr w:type="spellStart"/>
      <w:r w:rsidR="00FF13C2" w:rsidRPr="00C36B28">
        <w:rPr>
          <w:rFonts w:cs="Arial"/>
          <w:b/>
          <w:sz w:val="22"/>
          <w:szCs w:val="22"/>
        </w:rPr>
        <w:t>Inbetriebnahmezeitpunkt</w:t>
      </w:r>
      <w:proofErr w:type="spellEnd"/>
      <w:r w:rsidR="00FF13C2" w:rsidRPr="00C36B28">
        <w:rPr>
          <w:rFonts w:cs="Arial"/>
          <w:sz w:val="22"/>
          <w:szCs w:val="22"/>
        </w:rPr>
        <w:t>“)</w:t>
      </w:r>
      <w:r w:rsidR="00B06F4B">
        <w:rPr>
          <w:rFonts w:cs="Arial"/>
          <w:sz w:val="22"/>
          <w:szCs w:val="22"/>
        </w:rPr>
        <w:t>.</w:t>
      </w:r>
      <w:bookmarkEnd w:id="161"/>
      <w:bookmarkEnd w:id="162"/>
      <w:r w:rsidR="0061031A">
        <w:rPr>
          <w:rFonts w:cs="Arial"/>
          <w:sz w:val="22"/>
          <w:szCs w:val="22"/>
        </w:rPr>
        <w:t xml:space="preserve"> </w:t>
      </w:r>
      <w:commentRangeStart w:id="164"/>
      <w:r w:rsidR="0061031A" w:rsidRPr="0061031A">
        <w:rPr>
          <w:rFonts w:cs="Arial"/>
          <w:sz w:val="22"/>
          <w:szCs w:val="22"/>
        </w:rPr>
        <w:t>Zeitlich vorhergehende Teilinbetriebnahmen sind möglich; die Regelungen der §§ 7.1 und 9.1 gelten in diesem Fall bereits ab dem Zeitpunkt der Teilinbetriebnahme</w:t>
      </w:r>
      <w:r w:rsidR="0061031A">
        <w:rPr>
          <w:rFonts w:cs="Arial"/>
          <w:sz w:val="22"/>
          <w:szCs w:val="22"/>
        </w:rPr>
        <w:t>.</w:t>
      </w:r>
      <w:commentRangeEnd w:id="164"/>
      <w:r w:rsidR="00014541">
        <w:rPr>
          <w:rStyle w:val="Kommentarzeichen"/>
          <w:rFonts w:eastAsia="Times New Roman"/>
        </w:rPr>
        <w:commentReference w:id="164"/>
      </w:r>
      <w:r w:rsidR="00E036ED">
        <w:rPr>
          <w:rFonts w:cs="Arial"/>
          <w:sz w:val="22"/>
          <w:szCs w:val="22"/>
        </w:rPr>
        <w:t xml:space="preserve"> </w:t>
      </w:r>
    </w:p>
    <w:p w14:paraId="418D9048" w14:textId="77777777" w:rsidR="00811121" w:rsidRPr="001E363A" w:rsidRDefault="009B5018" w:rsidP="00A55BC8">
      <w:pPr>
        <w:pStyle w:val="Absatz1"/>
        <w:tabs>
          <w:tab w:val="num" w:pos="567"/>
          <w:tab w:val="num" w:pos="1415"/>
        </w:tabs>
        <w:ind w:left="567" w:hanging="567"/>
        <w:rPr>
          <w:rFonts w:cs="Arial"/>
          <w:szCs w:val="22"/>
        </w:rPr>
      </w:pPr>
      <w:r w:rsidRPr="00C36B28">
        <w:rPr>
          <w:rFonts w:cs="Arial"/>
          <w:sz w:val="22"/>
          <w:szCs w:val="22"/>
        </w:rPr>
        <w:t xml:space="preserve">Sieht </w:t>
      </w:r>
      <w:r w:rsidR="00AC103B" w:rsidRPr="00C36B28">
        <w:rPr>
          <w:rFonts w:cs="Arial"/>
          <w:sz w:val="22"/>
          <w:szCs w:val="22"/>
        </w:rPr>
        <w:t xml:space="preserve">sich </w:t>
      </w:r>
      <w:r w:rsidR="002566E6" w:rsidRPr="00C36B28">
        <w:rPr>
          <w:rFonts w:cs="Arial"/>
          <w:sz w:val="22"/>
          <w:szCs w:val="22"/>
        </w:rPr>
        <w:t>das TKU</w:t>
      </w:r>
      <w:r w:rsidR="00AC103B" w:rsidRPr="00C36B28">
        <w:rPr>
          <w:rFonts w:cs="Arial"/>
          <w:sz w:val="22"/>
          <w:szCs w:val="22"/>
        </w:rPr>
        <w:t xml:space="preserve"> in der ordnungsgemäßen Ausführung der Leistung behindert, so hat es </w:t>
      </w:r>
      <w:r w:rsidR="007748D1" w:rsidRPr="00C36B28">
        <w:rPr>
          <w:rFonts w:cs="Arial"/>
          <w:sz w:val="22"/>
          <w:szCs w:val="22"/>
        </w:rPr>
        <w:t xml:space="preserve">dies </w:t>
      </w:r>
      <w:r w:rsidR="00D201AB" w:rsidRPr="00C36B28">
        <w:rPr>
          <w:rFonts w:cs="Arial"/>
          <w:sz w:val="22"/>
          <w:szCs w:val="22"/>
        </w:rPr>
        <w:t xml:space="preserve">der </w:t>
      </w:r>
      <w:r w:rsidR="002A78CB" w:rsidRPr="00C36B28">
        <w:rPr>
          <w:rFonts w:cs="Arial"/>
          <w:sz w:val="22"/>
          <w:szCs w:val="22"/>
        </w:rPr>
        <w:t>Gebietskörperschaft</w:t>
      </w:r>
      <w:r w:rsidR="00AC103B" w:rsidRPr="00C36B28">
        <w:rPr>
          <w:rFonts w:cs="Arial"/>
          <w:sz w:val="22"/>
          <w:szCs w:val="22"/>
        </w:rPr>
        <w:t xml:space="preserve"> unverzüglich </w:t>
      </w:r>
      <w:r w:rsidR="008864C9" w:rsidRPr="00C36B28">
        <w:rPr>
          <w:rFonts w:cs="Arial"/>
          <w:sz w:val="22"/>
          <w:szCs w:val="22"/>
        </w:rPr>
        <w:t xml:space="preserve">in Textform </w:t>
      </w:r>
      <w:r w:rsidR="00AC103B" w:rsidRPr="00C36B28">
        <w:rPr>
          <w:rFonts w:cs="Arial"/>
          <w:sz w:val="22"/>
          <w:szCs w:val="22"/>
        </w:rPr>
        <w:t>anzuzeigen (</w:t>
      </w:r>
      <w:r w:rsidR="00253274" w:rsidRPr="00C36B28">
        <w:rPr>
          <w:rFonts w:cs="Arial"/>
          <w:sz w:val="22"/>
          <w:szCs w:val="22"/>
        </w:rPr>
        <w:t>im Folgenden</w:t>
      </w:r>
      <w:r w:rsidR="002709C9" w:rsidRPr="00C36B28">
        <w:rPr>
          <w:rFonts w:cs="Arial"/>
          <w:sz w:val="22"/>
          <w:szCs w:val="22"/>
        </w:rPr>
        <w:t>:</w:t>
      </w:r>
      <w:r w:rsidR="00253274" w:rsidRPr="00C36B28">
        <w:rPr>
          <w:rFonts w:cs="Arial"/>
          <w:sz w:val="22"/>
          <w:szCs w:val="22"/>
        </w:rPr>
        <w:t xml:space="preserve"> „</w:t>
      </w:r>
      <w:r w:rsidR="00AC103B" w:rsidRPr="00C36B28">
        <w:rPr>
          <w:rFonts w:cs="Arial"/>
          <w:b/>
          <w:sz w:val="22"/>
          <w:szCs w:val="22"/>
        </w:rPr>
        <w:t>Behinderungsanzeige</w:t>
      </w:r>
      <w:r w:rsidR="00253274" w:rsidRPr="00C36B28">
        <w:rPr>
          <w:rFonts w:cs="Arial"/>
          <w:sz w:val="22"/>
          <w:szCs w:val="22"/>
        </w:rPr>
        <w:t>“</w:t>
      </w:r>
      <w:r w:rsidR="00AC103B" w:rsidRPr="00C36B28">
        <w:rPr>
          <w:rFonts w:cs="Arial"/>
          <w:sz w:val="22"/>
          <w:szCs w:val="22"/>
        </w:rPr>
        <w:t xml:space="preserve">). </w:t>
      </w:r>
      <w:r w:rsidR="001E363A" w:rsidRPr="00C36B28">
        <w:rPr>
          <w:rFonts w:cs="Arial"/>
          <w:sz w:val="22"/>
          <w:szCs w:val="22"/>
        </w:rPr>
        <w:t>Unterlässt es die Anzeige, so hat es nur dann Anspruch auf Berücksichtigung der hindernden Umstände, wenn der Gebietskörperschaft die Tatsache und deren hindernde Wirkung bekannt waren.</w:t>
      </w:r>
    </w:p>
    <w:p w14:paraId="6EE4E1B6" w14:textId="77777777" w:rsidR="002D1973" w:rsidRDefault="002D1973" w:rsidP="00A55BC8">
      <w:pPr>
        <w:pStyle w:val="Absatz1"/>
        <w:tabs>
          <w:tab w:val="num" w:pos="567"/>
          <w:tab w:val="num" w:pos="1415"/>
        </w:tabs>
        <w:ind w:left="567" w:hanging="567"/>
        <w:rPr>
          <w:rFonts w:cs="Arial"/>
          <w:sz w:val="22"/>
          <w:szCs w:val="22"/>
        </w:rPr>
      </w:pPr>
      <w:r w:rsidRPr="00811121">
        <w:rPr>
          <w:rFonts w:cs="Arial"/>
          <w:sz w:val="22"/>
          <w:szCs w:val="22"/>
        </w:rPr>
        <w:t xml:space="preserve">In der Behinderungsanzeige muss das TKU die </w:t>
      </w:r>
      <w:r w:rsidR="002A78CB" w:rsidRPr="00811121">
        <w:rPr>
          <w:rFonts w:cs="Arial"/>
          <w:sz w:val="22"/>
          <w:szCs w:val="22"/>
        </w:rPr>
        <w:t>Gebietskörperschaft</w:t>
      </w:r>
      <w:r w:rsidRPr="00811121">
        <w:rPr>
          <w:rFonts w:cs="Arial"/>
          <w:sz w:val="22"/>
          <w:szCs w:val="22"/>
        </w:rPr>
        <w:t xml:space="preserve"> darüber unterrichten, seit wann und durch welche Umstände es in der ordnungsgemäßen Bauausführung behindert wird, wie lange die Behinderung voraussichtlich andauern wird und welche Auswirkungen diese auf den </w:t>
      </w:r>
      <w:r w:rsidR="003116B4" w:rsidRPr="00811121">
        <w:rPr>
          <w:rFonts w:cs="Arial"/>
          <w:sz w:val="22"/>
          <w:szCs w:val="22"/>
        </w:rPr>
        <w:t>Bauzeitplan</w:t>
      </w:r>
      <w:r w:rsidRPr="00811121">
        <w:rPr>
          <w:rFonts w:cs="Arial"/>
          <w:sz w:val="22"/>
          <w:szCs w:val="22"/>
        </w:rPr>
        <w:t xml:space="preserve"> (</w:t>
      </w:r>
      <w:r w:rsidRPr="00811121">
        <w:rPr>
          <w:rFonts w:cs="Arial"/>
          <w:b/>
          <w:sz w:val="22"/>
          <w:szCs w:val="22"/>
        </w:rPr>
        <w:t xml:space="preserve">Anlage </w:t>
      </w:r>
      <w:r w:rsidR="00231FFF">
        <w:rPr>
          <w:rFonts w:cs="Arial"/>
          <w:b/>
          <w:sz w:val="22"/>
          <w:szCs w:val="22"/>
        </w:rPr>
        <w:t>3</w:t>
      </w:r>
      <w:r w:rsidRPr="00811121">
        <w:rPr>
          <w:rFonts w:cs="Arial"/>
          <w:sz w:val="22"/>
          <w:szCs w:val="22"/>
        </w:rPr>
        <w:t xml:space="preserve">) hat. Im Übrigen </w:t>
      </w:r>
      <w:r w:rsidR="004D42E6" w:rsidRPr="00811121">
        <w:rPr>
          <w:rFonts w:cs="Arial"/>
          <w:sz w:val="22"/>
          <w:szCs w:val="22"/>
        </w:rPr>
        <w:t xml:space="preserve">gelten </w:t>
      </w:r>
      <w:r w:rsidRPr="00811121">
        <w:rPr>
          <w:rFonts w:cs="Arial"/>
          <w:sz w:val="22"/>
          <w:szCs w:val="22"/>
        </w:rPr>
        <w:t xml:space="preserve">§ 6 </w:t>
      </w:r>
      <w:r w:rsidR="00F97E3C" w:rsidRPr="00811121">
        <w:rPr>
          <w:rFonts w:cs="Arial"/>
          <w:sz w:val="22"/>
          <w:szCs w:val="22"/>
        </w:rPr>
        <w:t xml:space="preserve">Abs. 1 bis 5 </w:t>
      </w:r>
      <w:r w:rsidRPr="00811121">
        <w:rPr>
          <w:rFonts w:cs="Arial"/>
          <w:sz w:val="22"/>
          <w:szCs w:val="22"/>
        </w:rPr>
        <w:t>VOB/B entsprechend.</w:t>
      </w:r>
      <w:r w:rsidR="00CD1992" w:rsidRPr="00811121">
        <w:rPr>
          <w:rFonts w:cs="Arial"/>
          <w:sz w:val="22"/>
          <w:szCs w:val="22"/>
        </w:rPr>
        <w:t xml:space="preserve"> Witterungseinflüsse während der Ausführungszeit, mit denen üblicherweise gerechnet werden kann (z. B. Bodenfrost im Winter), gelten nicht als Behinderung.</w:t>
      </w:r>
    </w:p>
    <w:p w14:paraId="5DB3EEDD" w14:textId="77777777" w:rsidR="00682E6E" w:rsidRPr="000C24F4" w:rsidRDefault="00682E6E" w:rsidP="00A55BC8">
      <w:pPr>
        <w:pStyle w:val="Absatz1"/>
        <w:tabs>
          <w:tab w:val="num" w:pos="567"/>
          <w:tab w:val="num" w:pos="1415"/>
        </w:tabs>
        <w:ind w:left="567" w:hanging="567"/>
        <w:rPr>
          <w:rFonts w:cs="Arial"/>
          <w:sz w:val="22"/>
          <w:szCs w:val="22"/>
        </w:rPr>
      </w:pPr>
      <w:r w:rsidRPr="000C24F4">
        <w:rPr>
          <w:rFonts w:cs="Arial"/>
          <w:sz w:val="22"/>
          <w:szCs w:val="22"/>
        </w:rPr>
        <w:t xml:space="preserve">Das TKU hat im Falle einer Behinderung alles </w:t>
      </w:r>
      <w:r>
        <w:rPr>
          <w:rFonts w:cs="Arial"/>
          <w:sz w:val="22"/>
          <w:szCs w:val="22"/>
        </w:rPr>
        <w:t xml:space="preserve">Zumutbare </w:t>
      </w:r>
      <w:r w:rsidRPr="000C24F4">
        <w:rPr>
          <w:rFonts w:cs="Arial"/>
          <w:sz w:val="22"/>
          <w:szCs w:val="22"/>
        </w:rPr>
        <w:t>zu tun, um die Weiterführung der Arbeiten zu ermöglichen</w:t>
      </w:r>
      <w:r>
        <w:rPr>
          <w:rFonts w:cs="Arial"/>
          <w:sz w:val="22"/>
          <w:szCs w:val="22"/>
        </w:rPr>
        <w:t>, z. B. einen anderen Ausbauabschnitt vorzuziehen</w:t>
      </w:r>
      <w:r w:rsidRPr="000C24F4">
        <w:rPr>
          <w:rFonts w:cs="Arial"/>
          <w:sz w:val="22"/>
          <w:szCs w:val="22"/>
        </w:rPr>
        <w:t xml:space="preserve">. Sobald </w:t>
      </w:r>
      <w:r>
        <w:rPr>
          <w:rFonts w:cs="Arial"/>
          <w:sz w:val="22"/>
          <w:szCs w:val="22"/>
        </w:rPr>
        <w:t xml:space="preserve">und soweit </w:t>
      </w:r>
      <w:r w:rsidRPr="000C24F4">
        <w:rPr>
          <w:rFonts w:cs="Arial"/>
          <w:sz w:val="22"/>
          <w:szCs w:val="22"/>
        </w:rPr>
        <w:t xml:space="preserve">die hindernden Umstände wegfallen, hat das TKU ohne </w:t>
      </w:r>
      <w:r>
        <w:rPr>
          <w:rFonts w:cs="Arial"/>
          <w:sz w:val="22"/>
          <w:szCs w:val="22"/>
        </w:rPr>
        <w:t>W</w:t>
      </w:r>
      <w:r w:rsidRPr="000C24F4">
        <w:rPr>
          <w:rFonts w:cs="Arial"/>
          <w:sz w:val="22"/>
          <w:szCs w:val="22"/>
        </w:rPr>
        <w:t>eiteres und u</w:t>
      </w:r>
      <w:r>
        <w:rPr>
          <w:rFonts w:cs="Arial"/>
          <w:sz w:val="22"/>
          <w:szCs w:val="22"/>
        </w:rPr>
        <w:t>nverzüglich die Arbeiten wieder</w:t>
      </w:r>
      <w:r w:rsidRPr="000C24F4">
        <w:rPr>
          <w:rFonts w:cs="Arial"/>
          <w:sz w:val="22"/>
          <w:szCs w:val="22"/>
        </w:rPr>
        <w:t xml:space="preserve">aufzunehmen und </w:t>
      </w:r>
      <w:r>
        <w:rPr>
          <w:rFonts w:cs="Arial"/>
          <w:sz w:val="22"/>
          <w:szCs w:val="22"/>
        </w:rPr>
        <w:t xml:space="preserve">die Gebietskörperschaft </w:t>
      </w:r>
      <w:r w:rsidRPr="000C24F4">
        <w:rPr>
          <w:rFonts w:cs="Arial"/>
          <w:sz w:val="22"/>
          <w:szCs w:val="22"/>
        </w:rPr>
        <w:t>da</w:t>
      </w:r>
      <w:r>
        <w:rPr>
          <w:rFonts w:cs="Arial"/>
          <w:sz w:val="22"/>
          <w:szCs w:val="22"/>
        </w:rPr>
        <w:t>rüber</w:t>
      </w:r>
      <w:r w:rsidRPr="000C24F4">
        <w:rPr>
          <w:rFonts w:cs="Arial"/>
          <w:sz w:val="22"/>
          <w:szCs w:val="22"/>
        </w:rPr>
        <w:t xml:space="preserve"> zu benachrichtigen.</w:t>
      </w:r>
    </w:p>
    <w:p w14:paraId="5ADF75EA" w14:textId="149B4E54" w:rsidR="008864C9" w:rsidRDefault="008864C9" w:rsidP="565F442B">
      <w:pPr>
        <w:pStyle w:val="Absatz1"/>
        <w:tabs>
          <w:tab w:val="num" w:pos="567"/>
        </w:tabs>
        <w:ind w:left="567" w:hanging="567"/>
        <w:rPr>
          <w:sz w:val="22"/>
          <w:szCs w:val="22"/>
        </w:rPr>
      </w:pPr>
      <w:r w:rsidRPr="565F442B">
        <w:rPr>
          <w:sz w:val="22"/>
          <w:szCs w:val="22"/>
        </w:rPr>
        <w:t xml:space="preserve">Sollte </w:t>
      </w:r>
      <w:r w:rsidR="00682E6E" w:rsidRPr="565F442B">
        <w:rPr>
          <w:sz w:val="22"/>
          <w:szCs w:val="22"/>
        </w:rPr>
        <w:t xml:space="preserve">dennoch </w:t>
      </w:r>
      <w:r w:rsidRPr="565F442B">
        <w:rPr>
          <w:sz w:val="22"/>
          <w:szCs w:val="22"/>
        </w:rPr>
        <w:t>aus zwingenden, vom TKU darzulegenden Gründen eine Verschiebung der im Bauzeitplan (</w:t>
      </w:r>
      <w:r w:rsidRPr="565F442B">
        <w:rPr>
          <w:b/>
          <w:bCs/>
          <w:sz w:val="22"/>
          <w:szCs w:val="22"/>
        </w:rPr>
        <w:t xml:space="preserve">Anlage </w:t>
      </w:r>
      <w:r w:rsidR="00231FFF" w:rsidRPr="565F442B">
        <w:rPr>
          <w:b/>
          <w:bCs/>
          <w:sz w:val="22"/>
          <w:szCs w:val="22"/>
        </w:rPr>
        <w:t>3</w:t>
      </w:r>
      <w:r w:rsidRPr="565F442B">
        <w:rPr>
          <w:sz w:val="22"/>
          <w:szCs w:val="22"/>
        </w:rPr>
        <w:t xml:space="preserve">) genannten Termine und Fristen notwendig werden, hat das TKU die Gebietskörperschaft hierüber unverzüglich zu unterrichten und eine </w:t>
      </w:r>
      <w:r w:rsidRPr="565F442B">
        <w:rPr>
          <w:sz w:val="22"/>
          <w:szCs w:val="22"/>
        </w:rPr>
        <w:lastRenderedPageBreak/>
        <w:t xml:space="preserve">aktualisierte Meilensteinplanung vorzulegen. </w:t>
      </w:r>
      <w:r w:rsidR="00682E6E" w:rsidRPr="565F442B">
        <w:rPr>
          <w:sz w:val="22"/>
          <w:szCs w:val="22"/>
        </w:rPr>
        <w:t xml:space="preserve">Die Mitteilung durch das TKU führt nicht zu einer Verschiebung des </w:t>
      </w:r>
      <w:proofErr w:type="spellStart"/>
      <w:r w:rsidR="00682E6E" w:rsidRPr="565F442B">
        <w:rPr>
          <w:sz w:val="22"/>
          <w:szCs w:val="22"/>
        </w:rPr>
        <w:t>Inbetriebnahmezeitpunktes</w:t>
      </w:r>
      <w:proofErr w:type="spellEnd"/>
      <w:r w:rsidR="00682E6E" w:rsidRPr="565F442B">
        <w:rPr>
          <w:sz w:val="22"/>
          <w:szCs w:val="22"/>
        </w:rPr>
        <w:t>.</w:t>
      </w:r>
      <w:r w:rsidR="008C0F2B">
        <w:rPr>
          <w:sz w:val="22"/>
          <w:szCs w:val="22"/>
        </w:rPr>
        <w:t xml:space="preserve"> </w:t>
      </w:r>
      <w:r w:rsidR="00C90868">
        <w:rPr>
          <w:sz w:val="22"/>
          <w:szCs w:val="22"/>
        </w:rPr>
        <w:t xml:space="preserve">Sollte das TKU unverschuldet an einer fristgerechten Realisierung gehindert sein, </w:t>
      </w:r>
      <w:r w:rsidR="00A83E68">
        <w:rPr>
          <w:sz w:val="22"/>
          <w:szCs w:val="22"/>
        </w:rPr>
        <w:t>ve</w:t>
      </w:r>
      <w:r w:rsidR="00674A71">
        <w:rPr>
          <w:sz w:val="22"/>
          <w:szCs w:val="22"/>
        </w:rPr>
        <w:t>r</w:t>
      </w:r>
      <w:r w:rsidR="00A83E68">
        <w:rPr>
          <w:sz w:val="22"/>
          <w:szCs w:val="22"/>
        </w:rPr>
        <w:t>ständigen</w:t>
      </w:r>
      <w:r w:rsidR="00C90868">
        <w:rPr>
          <w:sz w:val="22"/>
          <w:szCs w:val="22"/>
        </w:rPr>
        <w:t xml:space="preserve"> sich die </w:t>
      </w:r>
      <w:r w:rsidR="00B65B77">
        <w:rPr>
          <w:sz w:val="22"/>
          <w:szCs w:val="22"/>
        </w:rPr>
        <w:t>Vertragsp</w:t>
      </w:r>
      <w:r w:rsidR="00C90868">
        <w:rPr>
          <w:sz w:val="22"/>
          <w:szCs w:val="22"/>
        </w:rPr>
        <w:t xml:space="preserve">arteien über eine Verschiebung des </w:t>
      </w:r>
      <w:proofErr w:type="spellStart"/>
      <w:r w:rsidR="00C90868">
        <w:rPr>
          <w:sz w:val="22"/>
          <w:szCs w:val="22"/>
        </w:rPr>
        <w:t>Inbetriebnahmezeitpunkts</w:t>
      </w:r>
      <w:proofErr w:type="spellEnd"/>
      <w:r w:rsidR="00C90868">
        <w:rPr>
          <w:sz w:val="22"/>
          <w:szCs w:val="22"/>
        </w:rPr>
        <w:t>.</w:t>
      </w:r>
      <w:r w:rsidR="006F2A79">
        <w:rPr>
          <w:sz w:val="22"/>
          <w:szCs w:val="22"/>
        </w:rPr>
        <w:t xml:space="preserve"> </w:t>
      </w:r>
      <w:r w:rsidR="006F2A79" w:rsidRPr="006F2A79">
        <w:rPr>
          <w:sz w:val="22"/>
          <w:szCs w:val="22"/>
        </w:rPr>
        <w:t xml:space="preserve">Soweit der Bewilligungszeitraum überschritten wird, beantragt die Gebietskörperschaft bei der Bewilligungsbehörde eine entsprechende Verlängerung. </w:t>
      </w:r>
      <w:r w:rsidR="006F2A79">
        <w:rPr>
          <w:sz w:val="22"/>
          <w:szCs w:val="22"/>
        </w:rPr>
        <w:t xml:space="preserve">Hierbei sind die sich aus den </w:t>
      </w:r>
      <w:r w:rsidR="006234C3">
        <w:rPr>
          <w:sz w:val="22"/>
          <w:szCs w:val="22"/>
        </w:rPr>
        <w:t>Nr. 5.7 und 6.15 der Gigabit-Richtlinie 2.0</w:t>
      </w:r>
      <w:r w:rsidR="006F2A79">
        <w:rPr>
          <w:sz w:val="22"/>
          <w:szCs w:val="22"/>
        </w:rPr>
        <w:t xml:space="preserve"> ergebenden Rechtsfolgen für die Überschreitung des Abfragezeitraums des Markterkundungsverfahrens (relevanter Zeithorizont) zu beachten.</w:t>
      </w:r>
    </w:p>
    <w:p w14:paraId="49BB85D9" w14:textId="77777777" w:rsidR="003E22C6" w:rsidRPr="000C24F4" w:rsidRDefault="003E22C6" w:rsidP="00A55BC8">
      <w:pPr>
        <w:pStyle w:val="Absatz1"/>
        <w:numPr>
          <w:ilvl w:val="0"/>
          <w:numId w:val="0"/>
        </w:numPr>
        <w:tabs>
          <w:tab w:val="num" w:pos="567"/>
        </w:tabs>
        <w:ind w:left="567" w:hanging="567"/>
        <w:rPr>
          <w:rFonts w:cs="Arial"/>
          <w:sz w:val="22"/>
          <w:szCs w:val="22"/>
        </w:rPr>
      </w:pPr>
    </w:p>
    <w:p w14:paraId="3A0AA8A1" w14:textId="77777777" w:rsidR="00DD7809" w:rsidRPr="000C24F4" w:rsidRDefault="00DD7809" w:rsidP="00A55BC8">
      <w:pPr>
        <w:pStyle w:val="berschrift1"/>
        <w:tabs>
          <w:tab w:val="clear" w:pos="993"/>
          <w:tab w:val="num" w:pos="567"/>
          <w:tab w:val="num" w:pos="709"/>
          <w:tab w:val="num" w:pos="1415"/>
        </w:tabs>
        <w:spacing w:after="360"/>
        <w:ind w:left="567" w:hanging="567"/>
        <w:rPr>
          <w:sz w:val="22"/>
          <w:szCs w:val="22"/>
        </w:rPr>
      </w:pPr>
      <w:bookmarkStart w:id="165" w:name="_Ref471229328"/>
      <w:bookmarkStart w:id="166" w:name="_Toc39690769"/>
      <w:bookmarkStart w:id="167" w:name="_Toc187050079"/>
      <w:bookmarkStart w:id="168" w:name="_Ref424383157"/>
      <w:bookmarkStart w:id="169" w:name="_Ref419893378"/>
      <w:bookmarkEnd w:id="100"/>
      <w:bookmarkEnd w:id="101"/>
      <w:bookmarkEnd w:id="127"/>
      <w:bookmarkEnd w:id="129"/>
      <w:r w:rsidRPr="000C24F4">
        <w:rPr>
          <w:sz w:val="22"/>
          <w:szCs w:val="22"/>
        </w:rPr>
        <w:t>Netzbetrieb</w:t>
      </w:r>
      <w:bookmarkEnd w:id="165"/>
      <w:bookmarkEnd w:id="166"/>
      <w:bookmarkEnd w:id="167"/>
    </w:p>
    <w:p w14:paraId="45F3F750" w14:textId="63890C99" w:rsidR="009B55E1" w:rsidRDefault="00B07011" w:rsidP="00F15CF1">
      <w:pPr>
        <w:pStyle w:val="Absatz1"/>
        <w:tabs>
          <w:tab w:val="left" w:pos="567"/>
          <w:tab w:val="num" w:pos="1415"/>
        </w:tabs>
        <w:ind w:left="567" w:hanging="567"/>
        <w:rPr>
          <w:rFonts w:cs="Arial"/>
          <w:sz w:val="22"/>
          <w:szCs w:val="22"/>
        </w:rPr>
      </w:pPr>
      <w:bookmarkStart w:id="170" w:name="_Ref471835178"/>
      <w:bookmarkStart w:id="171" w:name="_Ref113992807"/>
      <w:del w:id="172" w:author="Hundt, Melanie" w:date="2025-09-15T12:15:00Z" w16du:dateUtc="2025-09-15T10:15:00Z">
        <w:r w:rsidDel="0025775F">
          <w:rPr>
            <w:rFonts w:cs="Arial"/>
            <w:sz w:val="22"/>
            <w:szCs w:val="22"/>
          </w:rPr>
          <w:delText xml:space="preserve">* </w:delText>
        </w:r>
      </w:del>
      <w:r w:rsidR="00013965" w:rsidRPr="00C36B28">
        <w:rPr>
          <w:rFonts w:cs="Arial"/>
          <w:sz w:val="22"/>
          <w:szCs w:val="22"/>
        </w:rPr>
        <w:t>D</w:t>
      </w:r>
      <w:r w:rsidR="004834D3" w:rsidRPr="00C36B28">
        <w:rPr>
          <w:rFonts w:cs="Arial"/>
          <w:sz w:val="22"/>
          <w:szCs w:val="22"/>
        </w:rPr>
        <w:t>as</w:t>
      </w:r>
      <w:r w:rsidR="00013965" w:rsidRPr="00C36B28">
        <w:rPr>
          <w:rFonts w:cs="Arial"/>
          <w:sz w:val="22"/>
          <w:szCs w:val="22"/>
        </w:rPr>
        <w:t xml:space="preserve"> </w:t>
      </w:r>
      <w:r w:rsidR="00643638" w:rsidRPr="00C36B28">
        <w:rPr>
          <w:rFonts w:cs="Arial"/>
          <w:sz w:val="22"/>
          <w:szCs w:val="22"/>
        </w:rPr>
        <w:t>TKU</w:t>
      </w:r>
      <w:r w:rsidR="00013965" w:rsidRPr="00C36B28">
        <w:rPr>
          <w:rFonts w:cs="Arial"/>
          <w:sz w:val="22"/>
          <w:szCs w:val="22"/>
        </w:rPr>
        <w:t xml:space="preserve"> </w:t>
      </w:r>
      <w:r w:rsidR="00DD7809" w:rsidRPr="00C36B28">
        <w:rPr>
          <w:rFonts w:cs="Arial"/>
          <w:sz w:val="22"/>
          <w:szCs w:val="22"/>
        </w:rPr>
        <w:t xml:space="preserve">ist </w:t>
      </w:r>
      <w:r w:rsidR="00013965" w:rsidRPr="00C36B28">
        <w:rPr>
          <w:rFonts w:cs="Arial"/>
          <w:sz w:val="22"/>
          <w:szCs w:val="22"/>
        </w:rPr>
        <w:t xml:space="preserve">verpflichtet, das </w:t>
      </w:r>
      <w:r w:rsidR="00DD7809" w:rsidRPr="00C36B28">
        <w:rPr>
          <w:rFonts w:cs="Arial"/>
          <w:sz w:val="22"/>
          <w:szCs w:val="22"/>
        </w:rPr>
        <w:t>g</w:t>
      </w:r>
      <w:r w:rsidR="009B55E1" w:rsidRPr="00C36B28">
        <w:rPr>
          <w:rFonts w:cs="Arial"/>
          <w:sz w:val="22"/>
          <w:szCs w:val="22"/>
        </w:rPr>
        <w:t>emäß</w:t>
      </w:r>
      <w:r w:rsidR="00DD7809" w:rsidRPr="00C36B28">
        <w:rPr>
          <w:rFonts w:cs="Arial"/>
          <w:sz w:val="22"/>
          <w:szCs w:val="22"/>
        </w:rPr>
        <w:t xml:space="preserve"> </w:t>
      </w:r>
      <w:r w:rsidR="00A87E86" w:rsidRPr="00C36B28">
        <w:rPr>
          <w:rFonts w:cs="Arial"/>
          <w:sz w:val="22"/>
          <w:szCs w:val="22"/>
        </w:rPr>
        <w:fldChar w:fldCharType="begin"/>
      </w:r>
      <w:r w:rsidR="00A87E86" w:rsidRPr="00C36B28">
        <w:rPr>
          <w:rFonts w:cs="Arial"/>
          <w:sz w:val="22"/>
          <w:szCs w:val="22"/>
        </w:rPr>
        <w:instrText xml:space="preserve"> REF _Ref471222293 \r \h </w:instrText>
      </w:r>
      <w:r w:rsidR="00620C1D">
        <w:rPr>
          <w:rFonts w:cs="Arial"/>
          <w:sz w:val="22"/>
          <w:szCs w:val="22"/>
          <w:highlight w:val="cyan"/>
        </w:rPr>
        <w:instrText xml:space="preserve"> \* MERGEFORMAT </w:instrText>
      </w:r>
      <w:r w:rsidR="00A87E86" w:rsidRPr="00C36B28">
        <w:rPr>
          <w:rFonts w:cs="Arial"/>
          <w:sz w:val="22"/>
          <w:szCs w:val="22"/>
        </w:rPr>
      </w:r>
      <w:r w:rsidR="00A87E86" w:rsidRPr="00C36B28">
        <w:rPr>
          <w:rFonts w:cs="Arial"/>
          <w:sz w:val="22"/>
          <w:szCs w:val="22"/>
        </w:rPr>
        <w:fldChar w:fldCharType="separate"/>
      </w:r>
      <w:r w:rsidR="009859E0" w:rsidRPr="00C36B28">
        <w:rPr>
          <w:rFonts w:cs="Arial"/>
          <w:sz w:val="22"/>
          <w:szCs w:val="22"/>
        </w:rPr>
        <w:t>§ 5</w:t>
      </w:r>
      <w:r w:rsidR="00A87E86" w:rsidRPr="00C36B28">
        <w:rPr>
          <w:rFonts w:cs="Arial"/>
          <w:sz w:val="22"/>
          <w:szCs w:val="22"/>
        </w:rPr>
        <w:fldChar w:fldCharType="end"/>
      </w:r>
      <w:r w:rsidR="00DD7809" w:rsidRPr="00C36B28">
        <w:rPr>
          <w:rFonts w:cs="Arial"/>
          <w:sz w:val="22"/>
          <w:szCs w:val="22"/>
        </w:rPr>
        <w:t xml:space="preserve"> </w:t>
      </w:r>
      <w:r w:rsidR="00013965" w:rsidRPr="00C36B28">
        <w:rPr>
          <w:rFonts w:cs="Arial"/>
          <w:sz w:val="22"/>
          <w:szCs w:val="22"/>
        </w:rPr>
        <w:t xml:space="preserve">vollständig fertiggestellte und errichtete </w:t>
      </w:r>
      <w:r w:rsidR="002046C9" w:rsidRPr="00C36B28">
        <w:rPr>
          <w:rFonts w:cs="Arial"/>
          <w:sz w:val="22"/>
          <w:szCs w:val="22"/>
        </w:rPr>
        <w:t xml:space="preserve">gigabitfähige </w:t>
      </w:r>
      <w:r w:rsidR="00013965" w:rsidRPr="00C36B28">
        <w:rPr>
          <w:rFonts w:cs="Arial"/>
          <w:sz w:val="22"/>
          <w:szCs w:val="22"/>
        </w:rPr>
        <w:t xml:space="preserve">Netz </w:t>
      </w:r>
      <w:r w:rsidR="00D21E7E" w:rsidRPr="00C36B28">
        <w:rPr>
          <w:rFonts w:cs="Arial"/>
          <w:sz w:val="22"/>
          <w:szCs w:val="22"/>
        </w:rPr>
        <w:t xml:space="preserve">zum </w:t>
      </w:r>
      <w:proofErr w:type="spellStart"/>
      <w:r w:rsidR="004834D3" w:rsidRPr="00C36B28">
        <w:rPr>
          <w:rFonts w:cs="Arial"/>
          <w:sz w:val="22"/>
          <w:szCs w:val="22"/>
        </w:rPr>
        <w:t>Inbetriebnahmezeitpunkt</w:t>
      </w:r>
      <w:proofErr w:type="spellEnd"/>
      <w:r w:rsidR="004834D3" w:rsidRPr="00C36B28">
        <w:rPr>
          <w:rFonts w:cs="Arial"/>
          <w:sz w:val="22"/>
          <w:szCs w:val="22"/>
        </w:rPr>
        <w:t xml:space="preserve"> </w:t>
      </w:r>
      <w:r w:rsidR="00013965" w:rsidRPr="00C36B28">
        <w:rPr>
          <w:rFonts w:cs="Arial"/>
          <w:sz w:val="22"/>
          <w:szCs w:val="22"/>
        </w:rPr>
        <w:t xml:space="preserve">in Betrieb zu nehmen und </w:t>
      </w:r>
      <w:r w:rsidR="005D436F" w:rsidRPr="00C36B28">
        <w:rPr>
          <w:rFonts w:cs="Arial"/>
          <w:sz w:val="22"/>
          <w:szCs w:val="22"/>
        </w:rPr>
        <w:t xml:space="preserve">für die Dauer der </w:t>
      </w:r>
      <w:r w:rsidR="00290EEF" w:rsidRPr="00C36B28">
        <w:rPr>
          <w:rFonts w:cs="Arial"/>
          <w:sz w:val="22"/>
          <w:szCs w:val="22"/>
        </w:rPr>
        <w:t>gemäß Zuwendungsbescheid</w:t>
      </w:r>
      <w:r w:rsidR="00D42FAA" w:rsidRPr="00C36B28">
        <w:rPr>
          <w:rFonts w:cs="Arial"/>
          <w:sz w:val="22"/>
          <w:szCs w:val="22"/>
        </w:rPr>
        <w:t xml:space="preserve"> des Bundes</w:t>
      </w:r>
      <w:r w:rsidR="00290EEF" w:rsidRPr="00C36B28">
        <w:rPr>
          <w:rFonts w:cs="Arial"/>
          <w:sz w:val="22"/>
          <w:szCs w:val="22"/>
        </w:rPr>
        <w:t xml:space="preserve"> geltenden </w:t>
      </w:r>
      <w:r w:rsidR="005D436F" w:rsidRPr="00C36B28">
        <w:rPr>
          <w:rFonts w:cs="Arial"/>
          <w:sz w:val="22"/>
          <w:szCs w:val="22"/>
        </w:rPr>
        <w:t xml:space="preserve">Zweckbindungsfrist </w:t>
      </w:r>
      <w:r w:rsidR="004834D3" w:rsidRPr="00C36B28">
        <w:rPr>
          <w:rFonts w:cs="Arial"/>
          <w:sz w:val="22"/>
          <w:szCs w:val="22"/>
        </w:rPr>
        <w:t>anschließend</w:t>
      </w:r>
      <w:r w:rsidR="00BE4F1B" w:rsidRPr="00C36B28">
        <w:rPr>
          <w:rFonts w:cs="Arial"/>
          <w:sz w:val="22"/>
          <w:szCs w:val="22"/>
        </w:rPr>
        <w:t xml:space="preserve"> </w:t>
      </w:r>
      <w:r w:rsidR="00013965" w:rsidRPr="00C36B28">
        <w:rPr>
          <w:rFonts w:cs="Arial"/>
          <w:sz w:val="22"/>
          <w:szCs w:val="22"/>
        </w:rPr>
        <w:t>fortlaufend zu betreiben, instand zu halten und zu unterhalten</w:t>
      </w:r>
      <w:r w:rsidR="009E49D6" w:rsidRPr="00C36B28">
        <w:rPr>
          <w:rFonts w:cs="Arial"/>
          <w:sz w:val="22"/>
          <w:szCs w:val="22"/>
        </w:rPr>
        <w:t>.</w:t>
      </w:r>
      <w:bookmarkEnd w:id="168"/>
      <w:bookmarkEnd w:id="169"/>
      <w:bookmarkEnd w:id="170"/>
      <w:r w:rsidR="00290EEF" w:rsidRPr="00C36B28">
        <w:rPr>
          <w:rFonts w:cs="Arial"/>
          <w:sz w:val="22"/>
          <w:szCs w:val="22"/>
        </w:rPr>
        <w:t xml:space="preserve"> Die Gebietskörperschaft informiert das TKU über das Datum der </w:t>
      </w:r>
      <w:r w:rsidR="00620C1D" w:rsidRPr="00C36B28">
        <w:rPr>
          <w:rFonts w:cs="Arial"/>
          <w:sz w:val="22"/>
          <w:szCs w:val="22"/>
        </w:rPr>
        <w:t xml:space="preserve">Einreichung </w:t>
      </w:r>
      <w:r w:rsidR="006554FE" w:rsidRPr="00C36B28">
        <w:rPr>
          <w:rFonts w:cs="Arial"/>
          <w:sz w:val="22"/>
          <w:szCs w:val="22"/>
        </w:rPr>
        <w:t>des Verwendungsnachweises bei der Bewilligungsbehörde des Bundes</w:t>
      </w:r>
      <w:r w:rsidR="00290EEF" w:rsidRPr="000C24F4">
        <w:rPr>
          <w:rFonts w:cs="Arial"/>
          <w:sz w:val="22"/>
          <w:szCs w:val="22"/>
        </w:rPr>
        <w:t>.</w:t>
      </w:r>
      <w:bookmarkEnd w:id="171"/>
    </w:p>
    <w:p w14:paraId="649BFE61" w14:textId="77777777" w:rsidR="005E09EE" w:rsidRPr="005E09EE" w:rsidRDefault="00CF0075" w:rsidP="00CF0075">
      <w:pPr>
        <w:pStyle w:val="Absatz1"/>
        <w:tabs>
          <w:tab w:val="left" w:pos="567"/>
          <w:tab w:val="num" w:pos="1415"/>
        </w:tabs>
        <w:ind w:left="567" w:hanging="567"/>
        <w:rPr>
          <w:rFonts w:cs="Arial"/>
          <w:sz w:val="22"/>
          <w:szCs w:val="22"/>
        </w:rPr>
      </w:pPr>
      <w:bookmarkStart w:id="173" w:name="_Hlk174366951"/>
      <w:bookmarkStart w:id="174" w:name="_Hlk167963335"/>
      <w:r w:rsidRPr="00CE3BF1">
        <w:rPr>
          <w:sz w:val="22"/>
          <w:szCs w:val="22"/>
        </w:rPr>
        <w:t>Eine Nutzung des geförderten Netzes durch das TKU für privatwirtschaftliche Netzerweiterungen in an das Ausbaugebiet angrenzende</w:t>
      </w:r>
      <w:r w:rsidR="00B35083">
        <w:rPr>
          <w:sz w:val="22"/>
          <w:szCs w:val="22"/>
        </w:rPr>
        <w:t>n</w:t>
      </w:r>
      <w:r w:rsidRPr="00CE3BF1">
        <w:rPr>
          <w:sz w:val="22"/>
          <w:szCs w:val="22"/>
        </w:rPr>
        <w:t xml:space="preserve"> Gebiete</w:t>
      </w:r>
      <w:r w:rsidR="00B35083">
        <w:rPr>
          <w:sz w:val="22"/>
          <w:szCs w:val="22"/>
        </w:rPr>
        <w:t>n</w:t>
      </w:r>
      <w:r w:rsidRPr="00CE3BF1">
        <w:rPr>
          <w:sz w:val="22"/>
          <w:szCs w:val="22"/>
        </w:rPr>
        <w:t xml:space="preserve"> ist </w:t>
      </w:r>
      <w:r w:rsidR="002C00E0">
        <w:rPr>
          <w:sz w:val="22"/>
          <w:szCs w:val="22"/>
        </w:rPr>
        <w:t xml:space="preserve">grundsätzlich </w:t>
      </w:r>
      <w:r w:rsidRPr="00CE3BF1">
        <w:rPr>
          <w:sz w:val="22"/>
          <w:szCs w:val="22"/>
        </w:rPr>
        <w:t>zulässig</w:t>
      </w:r>
      <w:r w:rsidR="002C00E0">
        <w:rPr>
          <w:sz w:val="22"/>
          <w:szCs w:val="22"/>
        </w:rPr>
        <w:t>.</w:t>
      </w:r>
    </w:p>
    <w:p w14:paraId="2D7BCCA5" w14:textId="2518BB1E" w:rsidR="00CF0075" w:rsidRPr="00CD2E21" w:rsidRDefault="005E09EE" w:rsidP="005E09EE">
      <w:pPr>
        <w:pStyle w:val="Absatz1"/>
        <w:numPr>
          <w:ilvl w:val="0"/>
          <w:numId w:val="0"/>
        </w:numPr>
        <w:tabs>
          <w:tab w:val="left" w:pos="567"/>
          <w:tab w:val="num" w:pos="1415"/>
        </w:tabs>
        <w:ind w:left="567"/>
        <w:rPr>
          <w:rFonts w:cs="Arial"/>
          <w:sz w:val="22"/>
          <w:szCs w:val="22"/>
          <w:highlight w:val="yellow"/>
        </w:rPr>
      </w:pPr>
      <w:r w:rsidRPr="00CD2E21">
        <w:rPr>
          <w:i/>
          <w:sz w:val="22"/>
          <w:szCs w:val="22"/>
          <w:highlight w:val="yellow"/>
        </w:rPr>
        <w:t>[Bitte auf der Grundlage einer etwaigen Bestimmung im Zuwendungsbescheid und etwaiger Rückmeldungen im Rahmen des Markterkundungsverfahrens in den hier markierten Absätzen eine Auswahl treffen; nicht zutreffende Absätze sind zu streichen</w:t>
      </w:r>
      <w:r w:rsidR="00D25361">
        <w:rPr>
          <w:i/>
          <w:sz w:val="22"/>
          <w:szCs w:val="22"/>
          <w:highlight w:val="yellow"/>
        </w:rPr>
        <w:t>.</w:t>
      </w:r>
      <w:r w:rsidRPr="00CD2E21">
        <w:rPr>
          <w:i/>
          <w:sz w:val="22"/>
          <w:szCs w:val="22"/>
          <w:highlight w:val="yellow"/>
        </w:rPr>
        <w:t>]</w:t>
      </w:r>
    </w:p>
    <w:p w14:paraId="3C84B3B6" w14:textId="2197C030" w:rsidR="000067CE" w:rsidRPr="00CD2E21" w:rsidRDefault="000067CE" w:rsidP="005E09EE">
      <w:pPr>
        <w:pStyle w:val="Absatz1"/>
        <w:numPr>
          <w:ilvl w:val="0"/>
          <w:numId w:val="0"/>
        </w:numPr>
        <w:tabs>
          <w:tab w:val="left" w:pos="567"/>
        </w:tabs>
        <w:ind w:left="709"/>
        <w:rPr>
          <w:sz w:val="22"/>
          <w:szCs w:val="22"/>
          <w:highlight w:val="yellow"/>
        </w:rPr>
      </w:pPr>
      <w:r w:rsidRPr="00CD2E21">
        <w:rPr>
          <w:sz w:val="22"/>
          <w:szCs w:val="22"/>
          <w:highlight w:val="yellow"/>
        </w:rPr>
        <w:t>In den folgenden an das Ausbaugebiet angrenzenden Gebieten ist eine Nutzung des geförderten Netzes durch das TKU für privatwirtschaftliche Netzerweiterungen</w:t>
      </w:r>
      <w:r w:rsidRPr="00CD2E21" w:rsidDel="005C5223">
        <w:rPr>
          <w:sz w:val="22"/>
          <w:szCs w:val="22"/>
          <w:highlight w:val="yellow"/>
        </w:rPr>
        <w:t xml:space="preserve"> </w:t>
      </w:r>
      <w:r w:rsidRPr="00CD2E21">
        <w:rPr>
          <w:sz w:val="22"/>
          <w:szCs w:val="22"/>
          <w:highlight w:val="yellow"/>
        </w:rPr>
        <w:t xml:space="preserve">frühestens zwei Jahre nach Inbetriebnahme des geförderten Netzes gemäß § 6.1 zulässig: </w:t>
      </w:r>
    </w:p>
    <w:p w14:paraId="49EF1F50" w14:textId="7A58D574" w:rsidR="000067CE" w:rsidRPr="00CD2E21" w:rsidRDefault="000067CE" w:rsidP="005E09EE">
      <w:pPr>
        <w:pStyle w:val="Absatz1"/>
        <w:numPr>
          <w:ilvl w:val="0"/>
          <w:numId w:val="32"/>
        </w:numPr>
        <w:tabs>
          <w:tab w:val="left" w:pos="567"/>
        </w:tabs>
        <w:rPr>
          <w:sz w:val="22"/>
          <w:szCs w:val="22"/>
          <w:highlight w:val="yellow"/>
        </w:rPr>
      </w:pPr>
      <w:r w:rsidRPr="00CD2E21">
        <w:rPr>
          <w:sz w:val="22"/>
          <w:szCs w:val="22"/>
          <w:highlight w:val="yellow"/>
        </w:rPr>
        <w:t>… [</w:t>
      </w:r>
      <w:r w:rsidRPr="00CD2E21">
        <w:rPr>
          <w:i/>
          <w:sz w:val="22"/>
          <w:szCs w:val="22"/>
          <w:highlight w:val="yellow"/>
        </w:rPr>
        <w:t xml:space="preserve">genaue Bezeichnung des </w:t>
      </w:r>
      <w:r w:rsidR="009F5BB7" w:rsidRPr="00CD2E21">
        <w:rPr>
          <w:i/>
          <w:sz w:val="22"/>
          <w:szCs w:val="22"/>
          <w:highlight w:val="yellow"/>
        </w:rPr>
        <w:t xml:space="preserve">angrenzenden </w:t>
      </w:r>
      <w:r w:rsidRPr="00CD2E21">
        <w:rPr>
          <w:i/>
          <w:sz w:val="22"/>
          <w:szCs w:val="22"/>
          <w:highlight w:val="yellow"/>
        </w:rPr>
        <w:t>Gebiets bzw. der Gebiete</w:t>
      </w:r>
      <w:r w:rsidRPr="00CD2E21">
        <w:rPr>
          <w:sz w:val="22"/>
          <w:szCs w:val="22"/>
          <w:highlight w:val="yellow"/>
        </w:rPr>
        <w:t>]</w:t>
      </w:r>
    </w:p>
    <w:p w14:paraId="2925B59F" w14:textId="64A99887" w:rsidR="005C5223" w:rsidRPr="00CD2E21" w:rsidRDefault="00B35083" w:rsidP="005E09EE">
      <w:pPr>
        <w:pStyle w:val="Absatz1"/>
        <w:numPr>
          <w:ilvl w:val="0"/>
          <w:numId w:val="0"/>
        </w:numPr>
        <w:tabs>
          <w:tab w:val="left" w:pos="567"/>
        </w:tabs>
        <w:ind w:left="709"/>
        <w:rPr>
          <w:rFonts w:cs="Arial"/>
          <w:sz w:val="22"/>
          <w:szCs w:val="22"/>
          <w:highlight w:val="yellow"/>
        </w:rPr>
      </w:pPr>
      <w:r w:rsidRPr="00CD2E21">
        <w:rPr>
          <w:sz w:val="22"/>
          <w:szCs w:val="22"/>
          <w:highlight w:val="yellow"/>
        </w:rPr>
        <w:t>I</w:t>
      </w:r>
      <w:r w:rsidR="00E05C84" w:rsidRPr="00CD2E21">
        <w:rPr>
          <w:sz w:val="22"/>
          <w:szCs w:val="22"/>
          <w:highlight w:val="yellow"/>
        </w:rPr>
        <w:t>n den folgenden an das Ausbaugebiet angrenzenden Gebieten ist e</w:t>
      </w:r>
      <w:r w:rsidR="00F55BF9" w:rsidRPr="00CD2E21">
        <w:rPr>
          <w:sz w:val="22"/>
          <w:szCs w:val="22"/>
          <w:highlight w:val="yellow"/>
        </w:rPr>
        <w:t xml:space="preserve">ine Nutzung des geförderten Netzes </w:t>
      </w:r>
      <w:r w:rsidR="005C5223" w:rsidRPr="00CD2E21">
        <w:rPr>
          <w:sz w:val="22"/>
          <w:szCs w:val="22"/>
          <w:highlight w:val="yellow"/>
        </w:rPr>
        <w:t xml:space="preserve">durch das TKU </w:t>
      </w:r>
      <w:r w:rsidR="00F55BF9" w:rsidRPr="00CD2E21">
        <w:rPr>
          <w:sz w:val="22"/>
          <w:szCs w:val="22"/>
          <w:highlight w:val="yellow"/>
        </w:rPr>
        <w:t>für privatwirtschaftliche Netzerweiterungen</w:t>
      </w:r>
      <w:bookmarkEnd w:id="173"/>
      <w:r w:rsidR="00F55BF9" w:rsidRPr="00CD2E21">
        <w:rPr>
          <w:sz w:val="22"/>
          <w:szCs w:val="22"/>
          <w:highlight w:val="yellow"/>
        </w:rPr>
        <w:t xml:space="preserve"> nicht zulässig</w:t>
      </w:r>
      <w:r w:rsidR="005C5223" w:rsidRPr="00CD2E21">
        <w:rPr>
          <w:sz w:val="22"/>
          <w:szCs w:val="22"/>
          <w:highlight w:val="yellow"/>
        </w:rPr>
        <w:t xml:space="preserve">: </w:t>
      </w:r>
    </w:p>
    <w:p w14:paraId="7DF6D66F" w14:textId="40CF3621" w:rsidR="005C5223" w:rsidRPr="00CD2E21" w:rsidRDefault="005C5223" w:rsidP="005E09EE">
      <w:pPr>
        <w:pStyle w:val="Absatz1"/>
        <w:numPr>
          <w:ilvl w:val="0"/>
          <w:numId w:val="32"/>
        </w:numPr>
        <w:tabs>
          <w:tab w:val="left" w:pos="567"/>
        </w:tabs>
        <w:rPr>
          <w:sz w:val="22"/>
          <w:szCs w:val="22"/>
          <w:highlight w:val="yellow"/>
        </w:rPr>
      </w:pPr>
      <w:bookmarkStart w:id="175" w:name="_Hlk174367077"/>
      <w:r w:rsidRPr="00CD2E21">
        <w:rPr>
          <w:sz w:val="22"/>
          <w:szCs w:val="22"/>
          <w:highlight w:val="yellow"/>
        </w:rPr>
        <w:t xml:space="preserve"> … [</w:t>
      </w:r>
      <w:r w:rsidRPr="00CD2E21">
        <w:rPr>
          <w:i/>
          <w:sz w:val="22"/>
          <w:szCs w:val="22"/>
          <w:highlight w:val="yellow"/>
        </w:rPr>
        <w:t xml:space="preserve">genaue Bezeichnung des </w:t>
      </w:r>
      <w:r w:rsidR="009F5BB7" w:rsidRPr="00CD2E21">
        <w:rPr>
          <w:i/>
          <w:sz w:val="22"/>
          <w:szCs w:val="22"/>
          <w:highlight w:val="yellow"/>
        </w:rPr>
        <w:t xml:space="preserve">angrenzenden </w:t>
      </w:r>
      <w:r w:rsidRPr="00CD2E21">
        <w:rPr>
          <w:i/>
          <w:sz w:val="22"/>
          <w:szCs w:val="22"/>
          <w:highlight w:val="yellow"/>
        </w:rPr>
        <w:t>Gebiets bzw. der Gebiete</w:t>
      </w:r>
      <w:r w:rsidRPr="00CD2E21">
        <w:rPr>
          <w:sz w:val="22"/>
          <w:szCs w:val="22"/>
          <w:highlight w:val="yellow"/>
        </w:rPr>
        <w:t>]</w:t>
      </w:r>
    </w:p>
    <w:bookmarkEnd w:id="175"/>
    <w:p w14:paraId="08A1F2CC" w14:textId="42213E9D" w:rsidR="00C00060" w:rsidRPr="00CD2E21" w:rsidRDefault="00C00060" w:rsidP="009F5BB7">
      <w:pPr>
        <w:pStyle w:val="Absatz1"/>
        <w:numPr>
          <w:ilvl w:val="0"/>
          <w:numId w:val="0"/>
        </w:numPr>
        <w:tabs>
          <w:tab w:val="left" w:pos="567"/>
        </w:tabs>
        <w:ind w:left="709"/>
        <w:rPr>
          <w:sz w:val="22"/>
          <w:szCs w:val="22"/>
          <w:highlight w:val="yellow"/>
        </w:rPr>
      </w:pPr>
      <w:r w:rsidRPr="00CD2E21">
        <w:rPr>
          <w:sz w:val="22"/>
          <w:szCs w:val="22"/>
          <w:highlight w:val="yellow"/>
        </w:rPr>
        <w:lastRenderedPageBreak/>
        <w:t xml:space="preserve">Die </w:t>
      </w:r>
      <w:r w:rsidR="005E09EE" w:rsidRPr="00CD2E21">
        <w:rPr>
          <w:sz w:val="22"/>
          <w:szCs w:val="22"/>
          <w:highlight w:val="yellow"/>
        </w:rPr>
        <w:t>Vertragsparteien</w:t>
      </w:r>
      <w:r w:rsidRPr="00CD2E21">
        <w:rPr>
          <w:sz w:val="22"/>
          <w:szCs w:val="22"/>
          <w:highlight w:val="yellow"/>
        </w:rPr>
        <w:t xml:space="preserve"> haben zur Kenntnis genommen, dass im Markterkundungsverfahren mit Blick auf folgende </w:t>
      </w:r>
      <w:r w:rsidR="005E09EE" w:rsidRPr="00CD2E21">
        <w:rPr>
          <w:sz w:val="22"/>
          <w:szCs w:val="22"/>
          <w:highlight w:val="yellow"/>
        </w:rPr>
        <w:t xml:space="preserve">angrenzende </w:t>
      </w:r>
      <w:r w:rsidRPr="00CD2E21">
        <w:rPr>
          <w:sz w:val="22"/>
          <w:szCs w:val="22"/>
          <w:highlight w:val="yellow"/>
        </w:rPr>
        <w:t xml:space="preserve">Gebiete eine erhebliche Wettbewerbsverzerrung </w:t>
      </w:r>
      <w:r w:rsidR="009F5BB7" w:rsidRPr="00CD2E21">
        <w:rPr>
          <w:sz w:val="22"/>
          <w:szCs w:val="22"/>
          <w:highlight w:val="yellow"/>
        </w:rPr>
        <w:t xml:space="preserve">aufgrund einer möglichen Netzerweiterung unter Nutzung des geförderten Netzes </w:t>
      </w:r>
      <w:r w:rsidRPr="00CD2E21">
        <w:rPr>
          <w:sz w:val="22"/>
          <w:szCs w:val="22"/>
          <w:highlight w:val="yellow"/>
        </w:rPr>
        <w:t>dargelegt wurde:</w:t>
      </w:r>
    </w:p>
    <w:p w14:paraId="7F6A391A" w14:textId="0BADA8B9" w:rsidR="005E09EE" w:rsidRPr="00CD2E21" w:rsidRDefault="005E09EE" w:rsidP="009F5BB7">
      <w:pPr>
        <w:pStyle w:val="Absatz1"/>
        <w:numPr>
          <w:ilvl w:val="0"/>
          <w:numId w:val="32"/>
        </w:numPr>
        <w:tabs>
          <w:tab w:val="left" w:pos="567"/>
        </w:tabs>
        <w:rPr>
          <w:sz w:val="22"/>
          <w:szCs w:val="22"/>
          <w:highlight w:val="yellow"/>
        </w:rPr>
      </w:pPr>
      <w:r w:rsidRPr="00CD2E21">
        <w:rPr>
          <w:sz w:val="22"/>
          <w:szCs w:val="22"/>
          <w:highlight w:val="yellow"/>
        </w:rPr>
        <w:t>… [</w:t>
      </w:r>
      <w:r w:rsidRPr="00CD2E21">
        <w:rPr>
          <w:i/>
          <w:sz w:val="22"/>
          <w:szCs w:val="22"/>
          <w:highlight w:val="yellow"/>
        </w:rPr>
        <w:t xml:space="preserve">genaue Bezeichnung des </w:t>
      </w:r>
      <w:r w:rsidR="009F5BB7" w:rsidRPr="00CD2E21">
        <w:rPr>
          <w:i/>
          <w:sz w:val="22"/>
          <w:szCs w:val="22"/>
          <w:highlight w:val="yellow"/>
        </w:rPr>
        <w:t xml:space="preserve">angrenzenden </w:t>
      </w:r>
      <w:r w:rsidRPr="00CD2E21">
        <w:rPr>
          <w:i/>
          <w:sz w:val="22"/>
          <w:szCs w:val="22"/>
          <w:highlight w:val="yellow"/>
        </w:rPr>
        <w:t>Gebiets bzw. der Gebiete</w:t>
      </w:r>
      <w:r w:rsidRPr="00CD2E21">
        <w:rPr>
          <w:sz w:val="22"/>
          <w:szCs w:val="22"/>
          <w:highlight w:val="yellow"/>
        </w:rPr>
        <w:t>]</w:t>
      </w:r>
    </w:p>
    <w:p w14:paraId="765F96E5" w14:textId="2B84C0F6" w:rsidR="00C27E9D" w:rsidRPr="00302FA7" w:rsidRDefault="00B07011" w:rsidP="00DC6ED3">
      <w:pPr>
        <w:pStyle w:val="Absatz1"/>
        <w:tabs>
          <w:tab w:val="clear" w:pos="709"/>
          <w:tab w:val="left" w:pos="567"/>
          <w:tab w:val="num" w:pos="1415"/>
        </w:tabs>
        <w:ind w:left="567" w:hanging="567"/>
        <w:rPr>
          <w:rFonts w:cs="Arial"/>
          <w:sz w:val="22"/>
          <w:szCs w:val="22"/>
        </w:rPr>
      </w:pPr>
      <w:bookmarkStart w:id="176" w:name="_Ref471835228"/>
      <w:bookmarkStart w:id="177" w:name="_Ref43982747"/>
      <w:bookmarkEnd w:id="174"/>
      <w:del w:id="178" w:author="Hundt, Melanie" w:date="2025-09-15T12:15:00Z" w16du:dateUtc="2025-09-15T10:15:00Z">
        <w:r w:rsidDel="0025775F">
          <w:rPr>
            <w:rFonts w:cs="Arial"/>
            <w:sz w:val="22"/>
            <w:szCs w:val="22"/>
            <w:highlight w:val="lightGray"/>
          </w:rPr>
          <w:delText xml:space="preserve">* </w:delText>
        </w:r>
      </w:del>
      <w:r w:rsidR="00380B20">
        <w:rPr>
          <w:rFonts w:cs="Arial"/>
          <w:sz w:val="22"/>
          <w:szCs w:val="22"/>
          <w:highlight w:val="lightGray"/>
        </w:rPr>
        <w:t>D</w:t>
      </w:r>
      <w:r w:rsidR="002566E6" w:rsidRPr="007A2A6D">
        <w:rPr>
          <w:rFonts w:cs="Arial"/>
          <w:sz w:val="22"/>
          <w:szCs w:val="22"/>
          <w:highlight w:val="lightGray"/>
        </w:rPr>
        <w:t>as TKU</w:t>
      </w:r>
      <w:r w:rsidR="005D436F" w:rsidRPr="007A2A6D">
        <w:rPr>
          <w:rFonts w:cs="Arial"/>
          <w:sz w:val="22"/>
          <w:szCs w:val="22"/>
          <w:highlight w:val="lightGray"/>
        </w:rPr>
        <w:t xml:space="preserve"> </w:t>
      </w:r>
      <w:r w:rsidR="009E49D6">
        <w:rPr>
          <w:rFonts w:cs="Arial"/>
          <w:sz w:val="22"/>
          <w:szCs w:val="22"/>
          <w:highlight w:val="lightGray"/>
        </w:rPr>
        <w:t xml:space="preserve">wird </w:t>
      </w:r>
      <w:r w:rsidR="005D436F" w:rsidRPr="007A2A6D">
        <w:rPr>
          <w:rFonts w:cs="Arial"/>
          <w:sz w:val="22"/>
          <w:szCs w:val="22"/>
          <w:highlight w:val="lightGray"/>
        </w:rPr>
        <w:t xml:space="preserve">die Breitbandversorgung mit den in </w:t>
      </w:r>
      <w:r w:rsidR="009B55E1" w:rsidRPr="007A2A6D">
        <w:rPr>
          <w:rFonts w:cs="Arial"/>
          <w:sz w:val="22"/>
          <w:szCs w:val="22"/>
          <w:highlight w:val="lightGray"/>
        </w:rPr>
        <w:t>§</w:t>
      </w:r>
      <w:r w:rsidR="00B916B9" w:rsidRPr="007A2A6D">
        <w:rPr>
          <w:rFonts w:cs="Arial"/>
          <w:sz w:val="22"/>
          <w:szCs w:val="22"/>
          <w:highlight w:val="lightGray"/>
        </w:rPr>
        <w:t xml:space="preserve"> </w:t>
      </w:r>
      <w:r w:rsidR="008F7EB8">
        <w:rPr>
          <w:rFonts w:cs="Arial"/>
          <w:szCs w:val="22"/>
          <w:highlight w:val="lightGray"/>
        </w:rPr>
        <w:fldChar w:fldCharType="begin"/>
      </w:r>
      <w:r w:rsidR="008F7EB8">
        <w:rPr>
          <w:rFonts w:cs="Arial"/>
          <w:sz w:val="22"/>
          <w:szCs w:val="22"/>
          <w:highlight w:val="lightGray"/>
        </w:rPr>
        <w:instrText xml:space="preserve"> REF _Ref80690368 \r \h </w:instrText>
      </w:r>
      <w:r w:rsidR="008F7EB8">
        <w:rPr>
          <w:rFonts w:cs="Arial"/>
          <w:szCs w:val="22"/>
          <w:highlight w:val="lightGray"/>
        </w:rPr>
      </w:r>
      <w:r w:rsidR="008F7EB8">
        <w:rPr>
          <w:rFonts w:cs="Arial"/>
          <w:szCs w:val="22"/>
          <w:highlight w:val="lightGray"/>
        </w:rPr>
        <w:fldChar w:fldCharType="separate"/>
      </w:r>
      <w:r w:rsidR="009859E0">
        <w:rPr>
          <w:rFonts w:cs="Arial"/>
          <w:sz w:val="22"/>
          <w:szCs w:val="22"/>
          <w:highlight w:val="lightGray"/>
        </w:rPr>
        <w:t>5.3</w:t>
      </w:r>
      <w:r w:rsidR="008F7EB8">
        <w:rPr>
          <w:rFonts w:cs="Arial"/>
          <w:szCs w:val="22"/>
          <w:highlight w:val="lightGray"/>
        </w:rPr>
        <w:fldChar w:fldCharType="end"/>
      </w:r>
      <w:r w:rsidR="008C1980">
        <w:rPr>
          <w:rFonts w:cs="Arial"/>
          <w:sz w:val="22"/>
          <w:szCs w:val="22"/>
          <w:highlight w:val="lightGray"/>
        </w:rPr>
        <w:t xml:space="preserve"> </w:t>
      </w:r>
      <w:r w:rsidR="005D436F" w:rsidRPr="007A2A6D">
        <w:rPr>
          <w:rFonts w:cs="Arial"/>
          <w:sz w:val="22"/>
          <w:szCs w:val="22"/>
          <w:highlight w:val="lightGray"/>
        </w:rPr>
        <w:t xml:space="preserve">genannten Versorgungszielen </w:t>
      </w:r>
      <w:r w:rsidR="002B2A10" w:rsidRPr="007A2A6D">
        <w:rPr>
          <w:rFonts w:cs="Arial"/>
          <w:sz w:val="22"/>
          <w:szCs w:val="22"/>
          <w:highlight w:val="lightGray"/>
        </w:rPr>
        <w:t xml:space="preserve">und Produkten </w:t>
      </w:r>
      <w:r w:rsidR="005D436F" w:rsidRPr="007A2A6D">
        <w:rPr>
          <w:rFonts w:cs="Arial"/>
          <w:sz w:val="22"/>
          <w:szCs w:val="22"/>
          <w:highlight w:val="lightGray"/>
        </w:rPr>
        <w:t xml:space="preserve">zu </w:t>
      </w:r>
      <w:r w:rsidR="00FE4D07">
        <w:rPr>
          <w:rFonts w:cs="Arial"/>
          <w:sz w:val="22"/>
          <w:szCs w:val="22"/>
          <w:highlight w:val="lightGray"/>
        </w:rPr>
        <w:t>marktüblichen</w:t>
      </w:r>
      <w:r w:rsidR="00FE4D07" w:rsidRPr="007A2A6D">
        <w:rPr>
          <w:rFonts w:cs="Arial"/>
          <w:sz w:val="22"/>
          <w:szCs w:val="22"/>
          <w:highlight w:val="lightGray"/>
        </w:rPr>
        <w:t xml:space="preserve"> </w:t>
      </w:r>
      <w:r w:rsidR="005D436F" w:rsidRPr="007A2A6D">
        <w:rPr>
          <w:rFonts w:cs="Arial"/>
          <w:sz w:val="22"/>
          <w:szCs w:val="22"/>
          <w:highlight w:val="lightGray"/>
        </w:rPr>
        <w:t xml:space="preserve">Endkundenkonditionen mindestens </w:t>
      </w:r>
      <w:del w:id="179" w:author="Hundt, Melanie" w:date="2025-09-15T12:16:00Z" w16du:dateUtc="2025-09-15T10:16:00Z">
        <w:r w:rsidR="00FF1015" w:rsidRPr="00FF1015" w:rsidDel="0025775F">
          <w:rPr>
            <w:rFonts w:cs="Arial"/>
            <w:sz w:val="22"/>
            <w:szCs w:val="22"/>
            <w:highlight w:val="yellow"/>
          </w:rPr>
          <w:delText>[Anzahl Jahre]</w:delText>
        </w:r>
      </w:del>
      <w:ins w:id="180" w:author="Hundt, Melanie" w:date="2025-09-15T12:16:00Z" w16du:dateUtc="2025-09-15T10:16:00Z">
        <w:r w:rsidR="0025775F" w:rsidRPr="0025775F">
          <w:rPr>
            <w:rFonts w:cs="Arial"/>
            <w:sz w:val="22"/>
            <w:szCs w:val="22"/>
            <w:highlight w:val="green"/>
            <w:rPrChange w:id="181" w:author="Hundt, Melanie" w:date="2025-09-15T12:16:00Z" w16du:dateUtc="2025-09-15T10:16:00Z">
              <w:rPr>
                <w:rFonts w:cs="Arial"/>
                <w:sz w:val="22"/>
                <w:szCs w:val="22"/>
              </w:rPr>
            </w:rPrChange>
          </w:rPr>
          <w:t>ein weiteres Jahr</w:t>
        </w:r>
      </w:ins>
      <w:r w:rsidR="00FF1015" w:rsidRPr="00FF1015">
        <w:rPr>
          <w:rFonts w:cs="Arial"/>
          <w:sz w:val="22"/>
          <w:szCs w:val="22"/>
        </w:rPr>
        <w:t xml:space="preserve"> </w:t>
      </w:r>
      <w:del w:id="182" w:author="Hundt, Melanie" w:date="2025-09-15T12:16:00Z" w16du:dateUtc="2025-09-15T10:16:00Z">
        <w:r w:rsidR="005D436F" w:rsidRPr="007A2A6D" w:rsidDel="0025775F">
          <w:rPr>
            <w:rFonts w:cs="Arial"/>
            <w:sz w:val="22"/>
            <w:szCs w:val="22"/>
            <w:highlight w:val="lightGray"/>
          </w:rPr>
          <w:delText xml:space="preserve">weitere Jahre </w:delText>
        </w:r>
      </w:del>
      <w:r w:rsidR="005D436F" w:rsidRPr="007A2A6D">
        <w:rPr>
          <w:rFonts w:cs="Arial"/>
          <w:sz w:val="22"/>
          <w:szCs w:val="22"/>
          <w:highlight w:val="lightGray"/>
        </w:rPr>
        <w:t xml:space="preserve">ab </w:t>
      </w:r>
      <w:bookmarkStart w:id="183" w:name="_Hlk155978601"/>
      <w:r w:rsidR="005D436F" w:rsidRPr="007A2A6D">
        <w:rPr>
          <w:rFonts w:cs="Arial"/>
          <w:sz w:val="22"/>
          <w:szCs w:val="22"/>
          <w:highlight w:val="lightGray"/>
        </w:rPr>
        <w:t xml:space="preserve">Ende der Zweckbindungsfrist </w:t>
      </w:r>
      <w:bookmarkEnd w:id="183"/>
      <w:r w:rsidR="005D436F" w:rsidRPr="007A2A6D">
        <w:rPr>
          <w:rFonts w:cs="Arial"/>
          <w:sz w:val="22"/>
          <w:szCs w:val="22"/>
          <w:highlight w:val="lightGray"/>
        </w:rPr>
        <w:t xml:space="preserve">aufrechterhalten, wobei dies auf Risiko und Kosten des </w:t>
      </w:r>
      <w:r w:rsidR="00643638" w:rsidRPr="007A2A6D">
        <w:rPr>
          <w:rFonts w:cs="Arial"/>
          <w:sz w:val="22"/>
          <w:szCs w:val="22"/>
          <w:highlight w:val="lightGray"/>
        </w:rPr>
        <w:t>TKU</w:t>
      </w:r>
      <w:r w:rsidR="009B55E1" w:rsidRPr="007A2A6D">
        <w:rPr>
          <w:rFonts w:cs="Arial"/>
          <w:sz w:val="22"/>
          <w:szCs w:val="22"/>
          <w:highlight w:val="lightGray"/>
        </w:rPr>
        <w:t>s</w:t>
      </w:r>
      <w:r w:rsidR="005D436F" w:rsidRPr="007A2A6D">
        <w:rPr>
          <w:rFonts w:cs="Arial"/>
          <w:sz w:val="22"/>
          <w:szCs w:val="22"/>
          <w:highlight w:val="lightGray"/>
        </w:rPr>
        <w:t xml:space="preserve"> ohne </w:t>
      </w:r>
      <w:r w:rsidR="00D1351F" w:rsidRPr="007A2A6D">
        <w:rPr>
          <w:rFonts w:cs="Arial"/>
          <w:sz w:val="22"/>
          <w:szCs w:val="22"/>
          <w:highlight w:val="lightGray"/>
        </w:rPr>
        <w:t xml:space="preserve">Anspruch auf </w:t>
      </w:r>
      <w:r w:rsidR="005D436F" w:rsidRPr="007A2A6D">
        <w:rPr>
          <w:rFonts w:cs="Arial"/>
          <w:sz w:val="22"/>
          <w:szCs w:val="22"/>
          <w:highlight w:val="lightGray"/>
        </w:rPr>
        <w:t xml:space="preserve">Gewährung weiterer </w:t>
      </w:r>
      <w:r w:rsidR="004D42E6">
        <w:rPr>
          <w:rFonts w:cs="Arial"/>
          <w:sz w:val="22"/>
          <w:szCs w:val="22"/>
          <w:highlight w:val="lightGray"/>
        </w:rPr>
        <w:t>Zuwendungen oder Beihilfen</w:t>
      </w:r>
      <w:r w:rsidR="004D42E6" w:rsidRPr="007A2A6D">
        <w:rPr>
          <w:rFonts w:cs="Arial"/>
          <w:sz w:val="22"/>
          <w:szCs w:val="22"/>
          <w:highlight w:val="lightGray"/>
        </w:rPr>
        <w:t xml:space="preserve"> </w:t>
      </w:r>
      <w:r w:rsidR="005D436F" w:rsidRPr="007A2A6D">
        <w:rPr>
          <w:rFonts w:cs="Arial"/>
          <w:sz w:val="22"/>
          <w:szCs w:val="22"/>
          <w:highlight w:val="lightGray"/>
        </w:rPr>
        <w:t>erfolgt.</w:t>
      </w:r>
      <w:bookmarkEnd w:id="176"/>
      <w:r w:rsidR="00704A6B">
        <w:rPr>
          <w:rFonts w:cs="Arial"/>
          <w:sz w:val="22"/>
          <w:szCs w:val="22"/>
          <w:highlight w:val="lightGray"/>
        </w:rPr>
        <w:t xml:space="preserve"> </w:t>
      </w:r>
      <w:bookmarkEnd w:id="177"/>
    </w:p>
    <w:p w14:paraId="4C2CD96F" w14:textId="0E66FC39" w:rsidR="00DC6ED3" w:rsidRPr="00C36B28" w:rsidRDefault="00D23BBD" w:rsidP="00DC6ED3">
      <w:pPr>
        <w:pStyle w:val="Absatz1"/>
        <w:tabs>
          <w:tab w:val="clear" w:pos="709"/>
          <w:tab w:val="left" w:pos="567"/>
        </w:tabs>
        <w:ind w:left="567" w:hanging="567"/>
        <w:rPr>
          <w:rFonts w:cs="Arial"/>
          <w:sz w:val="22"/>
          <w:szCs w:val="22"/>
        </w:rPr>
      </w:pPr>
      <w:r w:rsidRPr="00C36B28">
        <w:rPr>
          <w:sz w:val="22"/>
          <w:szCs w:val="22"/>
        </w:rPr>
        <w:t xml:space="preserve">Um </w:t>
      </w:r>
      <w:r w:rsidR="00C40281" w:rsidRPr="00C36B28">
        <w:rPr>
          <w:sz w:val="22"/>
          <w:szCs w:val="22"/>
        </w:rPr>
        <w:t>d</w:t>
      </w:r>
      <w:r w:rsidRPr="00C36B28">
        <w:rPr>
          <w:sz w:val="22"/>
          <w:szCs w:val="22"/>
        </w:rPr>
        <w:t xml:space="preserve">en Verpflichtungen nach </w:t>
      </w:r>
      <w:r w:rsidR="00C40281" w:rsidRPr="00C36B28">
        <w:rPr>
          <w:sz w:val="22"/>
          <w:szCs w:val="22"/>
        </w:rPr>
        <w:t>Nr.</w:t>
      </w:r>
      <w:r w:rsidRPr="00C36B28">
        <w:rPr>
          <w:sz w:val="22"/>
          <w:szCs w:val="22"/>
        </w:rPr>
        <w:t xml:space="preserve"> 7.7 der </w:t>
      </w:r>
      <w:r w:rsidR="002A79D3" w:rsidRPr="00C36B28">
        <w:rPr>
          <w:sz w:val="22"/>
          <w:szCs w:val="22"/>
        </w:rPr>
        <w:t>Gigabit-R</w:t>
      </w:r>
      <w:r w:rsidRPr="00C36B28">
        <w:rPr>
          <w:sz w:val="22"/>
          <w:szCs w:val="22"/>
        </w:rPr>
        <w:t>ichtlinie</w:t>
      </w:r>
      <w:r w:rsidR="000961DC" w:rsidRPr="00C36B28">
        <w:rPr>
          <w:sz w:val="22"/>
          <w:szCs w:val="22"/>
        </w:rPr>
        <w:t xml:space="preserve"> 2.0</w:t>
      </w:r>
      <w:r w:rsidRPr="00C36B28">
        <w:rPr>
          <w:sz w:val="22"/>
          <w:szCs w:val="22"/>
        </w:rPr>
        <w:t xml:space="preserve"> nachzukommen, informiert das </w:t>
      </w:r>
      <w:r w:rsidR="002E332D" w:rsidRPr="00C36B28">
        <w:rPr>
          <w:sz w:val="22"/>
          <w:szCs w:val="22"/>
        </w:rPr>
        <w:t xml:space="preserve">TKU die </w:t>
      </w:r>
      <w:r w:rsidR="002A78CB" w:rsidRPr="00C36B28">
        <w:rPr>
          <w:sz w:val="22"/>
          <w:szCs w:val="22"/>
        </w:rPr>
        <w:t>Gebietskörperschaft</w:t>
      </w:r>
      <w:r w:rsidR="002E332D" w:rsidRPr="00C36B28">
        <w:rPr>
          <w:sz w:val="22"/>
          <w:szCs w:val="22"/>
        </w:rPr>
        <w:t xml:space="preserve"> </w:t>
      </w:r>
      <w:r w:rsidR="002F67B4" w:rsidRPr="00C36B28">
        <w:rPr>
          <w:sz w:val="22"/>
          <w:szCs w:val="22"/>
        </w:rPr>
        <w:t>sechs</w:t>
      </w:r>
      <w:r w:rsidR="00676D65" w:rsidRPr="00C36B28">
        <w:rPr>
          <w:sz w:val="22"/>
          <w:szCs w:val="22"/>
        </w:rPr>
        <w:t xml:space="preserve"> </w:t>
      </w:r>
      <w:r w:rsidR="002E332D" w:rsidRPr="00C36B28">
        <w:rPr>
          <w:sz w:val="22"/>
          <w:szCs w:val="22"/>
        </w:rPr>
        <w:t xml:space="preserve">Monate vor Ablauf </w:t>
      </w:r>
      <w:r w:rsidR="002F67B4" w:rsidRPr="00C36B28">
        <w:rPr>
          <w:sz w:val="22"/>
          <w:szCs w:val="22"/>
        </w:rPr>
        <w:t xml:space="preserve">der </w:t>
      </w:r>
      <w:r w:rsidR="00115AEC" w:rsidRPr="00C36B28">
        <w:rPr>
          <w:sz w:val="22"/>
          <w:szCs w:val="22"/>
        </w:rPr>
        <w:t>Zweckbindungsfrist</w:t>
      </w:r>
      <w:r w:rsidR="002E4CC2">
        <w:rPr>
          <w:sz w:val="22"/>
          <w:szCs w:val="22"/>
        </w:rPr>
        <w:t xml:space="preserve"> gemäß § </w:t>
      </w:r>
      <w:r w:rsidR="00481CA5">
        <w:rPr>
          <w:sz w:val="22"/>
          <w:szCs w:val="22"/>
        </w:rPr>
        <w:t>7.1</w:t>
      </w:r>
      <w:r w:rsidR="00115AEC" w:rsidRPr="00C36B28">
        <w:rPr>
          <w:sz w:val="22"/>
          <w:szCs w:val="22"/>
        </w:rPr>
        <w:t xml:space="preserve"> </w:t>
      </w:r>
      <w:r w:rsidR="00115AEC" w:rsidRPr="00920E97">
        <w:rPr>
          <w:sz w:val="22"/>
          <w:szCs w:val="22"/>
          <w:highlight w:val="yellow"/>
        </w:rPr>
        <w:t xml:space="preserve">bzw. der </w:t>
      </w:r>
      <w:r w:rsidR="002F67B4" w:rsidRPr="00920E97">
        <w:rPr>
          <w:sz w:val="22"/>
          <w:szCs w:val="22"/>
          <w:highlight w:val="yellow"/>
        </w:rPr>
        <w:t>Betriebspflichten gemäß §</w:t>
      </w:r>
      <w:r w:rsidR="00A87E86" w:rsidRPr="00920E97">
        <w:rPr>
          <w:sz w:val="22"/>
          <w:szCs w:val="22"/>
          <w:highlight w:val="yellow"/>
        </w:rPr>
        <w:t xml:space="preserve"> </w:t>
      </w:r>
      <w:r w:rsidR="00A7274B" w:rsidRPr="00920E97">
        <w:rPr>
          <w:sz w:val="22"/>
          <w:szCs w:val="22"/>
          <w:highlight w:val="yellow"/>
        </w:rPr>
        <w:t>7.3</w:t>
      </w:r>
      <w:del w:id="184" w:author="Hundt, Melanie" w:date="2025-09-16T15:47:00Z" w16du:dateUtc="2025-09-16T13:47:00Z">
        <w:r w:rsidR="00C10E3C" w:rsidRPr="00920E97" w:rsidDel="00EF18EB">
          <w:rPr>
            <w:sz w:val="22"/>
            <w:szCs w:val="22"/>
            <w:highlight w:val="yellow"/>
          </w:rPr>
          <w:delText xml:space="preserve"> </w:delText>
        </w:r>
        <w:r w:rsidR="00F67465" w:rsidRPr="00920E97" w:rsidDel="00EF18EB">
          <w:rPr>
            <w:sz w:val="22"/>
            <w:szCs w:val="22"/>
            <w:highlight w:val="yellow"/>
          </w:rPr>
          <w:delText>[</w:delText>
        </w:r>
        <w:r w:rsidR="007F319B" w:rsidRPr="00920E97" w:rsidDel="00EF18EB">
          <w:rPr>
            <w:i/>
            <w:sz w:val="22"/>
            <w:szCs w:val="22"/>
            <w:highlight w:val="yellow"/>
          </w:rPr>
          <w:delText>b</w:delText>
        </w:r>
        <w:r w:rsidR="003075F6" w:rsidRPr="00920E97" w:rsidDel="00EF18EB">
          <w:rPr>
            <w:i/>
            <w:sz w:val="22"/>
            <w:szCs w:val="22"/>
            <w:highlight w:val="yellow"/>
          </w:rPr>
          <w:delText xml:space="preserve">itte </w:delText>
        </w:r>
        <w:r w:rsidR="003075F6" w:rsidRPr="00B22658" w:rsidDel="00EF18EB">
          <w:rPr>
            <w:i/>
            <w:sz w:val="22"/>
            <w:szCs w:val="22"/>
            <w:highlight w:val="yellow"/>
          </w:rPr>
          <w:delText>streichen, falls § 7.3 nicht ausgewählt wird</w:delText>
        </w:r>
        <w:r w:rsidR="00F67465" w:rsidDel="00EF18EB">
          <w:rPr>
            <w:sz w:val="22"/>
            <w:szCs w:val="22"/>
          </w:rPr>
          <w:delText>]</w:delText>
        </w:r>
      </w:del>
      <w:r w:rsidR="002F67B4" w:rsidRPr="00C36B28">
        <w:rPr>
          <w:sz w:val="22"/>
          <w:szCs w:val="22"/>
        </w:rPr>
        <w:t xml:space="preserve">, ob es das </w:t>
      </w:r>
      <w:r w:rsidR="002046C9" w:rsidRPr="00C36B28">
        <w:rPr>
          <w:sz w:val="22"/>
          <w:szCs w:val="22"/>
        </w:rPr>
        <w:t xml:space="preserve">gigabitfähige </w:t>
      </w:r>
      <w:r w:rsidR="002F67B4" w:rsidRPr="00C36B28">
        <w:rPr>
          <w:sz w:val="22"/>
          <w:szCs w:val="22"/>
        </w:rPr>
        <w:t xml:space="preserve">Netz stilllegen oder </w:t>
      </w:r>
      <w:r w:rsidR="002F67B4" w:rsidRPr="00C36B28">
        <w:rPr>
          <w:rFonts w:cs="Arial"/>
          <w:sz w:val="22"/>
          <w:szCs w:val="22"/>
        </w:rPr>
        <w:t>nicht mehr weiter betreiben möchte</w:t>
      </w:r>
      <w:r w:rsidRPr="00C36B28">
        <w:rPr>
          <w:rFonts w:cs="Arial"/>
          <w:sz w:val="22"/>
          <w:szCs w:val="22"/>
        </w:rPr>
        <w:t>,</w:t>
      </w:r>
      <w:r w:rsidR="002E332D" w:rsidRPr="00C36B28">
        <w:rPr>
          <w:rFonts w:cs="Arial"/>
          <w:sz w:val="22"/>
          <w:szCs w:val="22"/>
        </w:rPr>
        <w:t xml:space="preserve"> </w:t>
      </w:r>
      <w:r w:rsidR="002F67B4" w:rsidRPr="00C36B28">
        <w:rPr>
          <w:rFonts w:cs="Arial"/>
          <w:sz w:val="22"/>
          <w:szCs w:val="22"/>
        </w:rPr>
        <w:t xml:space="preserve">und hält die </w:t>
      </w:r>
      <w:r w:rsidR="002A78CB" w:rsidRPr="00C36B28">
        <w:rPr>
          <w:rFonts w:cs="Arial"/>
          <w:sz w:val="22"/>
          <w:szCs w:val="22"/>
        </w:rPr>
        <w:t>Gebietskörperschaft</w:t>
      </w:r>
      <w:r w:rsidR="002F67B4" w:rsidRPr="00C36B28">
        <w:rPr>
          <w:rFonts w:cs="Arial"/>
          <w:sz w:val="22"/>
          <w:szCs w:val="22"/>
        </w:rPr>
        <w:t xml:space="preserve"> </w:t>
      </w:r>
      <w:r w:rsidR="00704A6B" w:rsidRPr="00C36B28">
        <w:rPr>
          <w:rFonts w:cs="Arial"/>
          <w:sz w:val="22"/>
          <w:szCs w:val="22"/>
        </w:rPr>
        <w:t xml:space="preserve">gegebenenfalls </w:t>
      </w:r>
      <w:r w:rsidR="002F67B4" w:rsidRPr="00C36B28">
        <w:rPr>
          <w:rFonts w:cs="Arial"/>
          <w:sz w:val="22"/>
          <w:szCs w:val="22"/>
        </w:rPr>
        <w:t xml:space="preserve">über die </w:t>
      </w:r>
      <w:r w:rsidR="00A63C68" w:rsidRPr="00C36B28">
        <w:rPr>
          <w:rFonts w:cs="Arial"/>
          <w:sz w:val="22"/>
          <w:szCs w:val="22"/>
        </w:rPr>
        <w:t xml:space="preserve">rechtzeitig vorzunehmende </w:t>
      </w:r>
      <w:r w:rsidR="002F67B4" w:rsidRPr="00C36B28">
        <w:rPr>
          <w:rFonts w:cs="Arial"/>
          <w:sz w:val="22"/>
          <w:szCs w:val="22"/>
        </w:rPr>
        <w:t xml:space="preserve">Ausschreibung des Weiterbetriebs </w:t>
      </w:r>
      <w:r w:rsidR="00A63C68" w:rsidRPr="00C36B28">
        <w:rPr>
          <w:rFonts w:cs="Arial"/>
          <w:sz w:val="22"/>
          <w:szCs w:val="22"/>
        </w:rPr>
        <w:t xml:space="preserve">zu marktüblichen Konditionen </w:t>
      </w:r>
      <w:r w:rsidR="002F67B4" w:rsidRPr="00C36B28">
        <w:rPr>
          <w:rFonts w:cs="Arial"/>
          <w:sz w:val="22"/>
          <w:szCs w:val="22"/>
        </w:rPr>
        <w:t>informiert.</w:t>
      </w:r>
      <w:bookmarkStart w:id="185" w:name="_Ref113992829"/>
    </w:p>
    <w:p w14:paraId="6F9E561B" w14:textId="1C76430C" w:rsidR="00DC6ED3" w:rsidRPr="00DC6ED3" w:rsidRDefault="00013965" w:rsidP="00DC6ED3">
      <w:pPr>
        <w:pStyle w:val="Absatz1"/>
        <w:tabs>
          <w:tab w:val="clear" w:pos="709"/>
          <w:tab w:val="left" w:pos="567"/>
        </w:tabs>
        <w:ind w:left="567" w:hanging="567"/>
        <w:rPr>
          <w:rFonts w:cs="Arial"/>
          <w:sz w:val="22"/>
          <w:szCs w:val="22"/>
        </w:rPr>
      </w:pPr>
      <w:r w:rsidRPr="00C36B28">
        <w:rPr>
          <w:rFonts w:cs="Arial"/>
          <w:sz w:val="22"/>
          <w:szCs w:val="22"/>
        </w:rPr>
        <w:t>D</w:t>
      </w:r>
      <w:r w:rsidR="00FD7833" w:rsidRPr="00C36B28">
        <w:rPr>
          <w:rFonts w:cs="Arial"/>
          <w:sz w:val="22"/>
          <w:szCs w:val="22"/>
        </w:rPr>
        <w:t>as</w:t>
      </w:r>
      <w:r w:rsidRPr="00C36B28">
        <w:rPr>
          <w:rFonts w:cs="Arial"/>
          <w:sz w:val="22"/>
          <w:szCs w:val="22"/>
        </w:rPr>
        <w:t xml:space="preserve"> </w:t>
      </w:r>
      <w:r w:rsidR="00643638" w:rsidRPr="00C36B28">
        <w:rPr>
          <w:rFonts w:cs="Arial"/>
          <w:sz w:val="22"/>
          <w:szCs w:val="22"/>
        </w:rPr>
        <w:t>TKU</w:t>
      </w:r>
      <w:r w:rsidRPr="00C36B28">
        <w:rPr>
          <w:rFonts w:cs="Arial"/>
          <w:sz w:val="22"/>
          <w:szCs w:val="22"/>
        </w:rPr>
        <w:t xml:space="preserve"> verpflichtet sich, die in</w:t>
      </w:r>
      <w:r w:rsidR="000C24F4" w:rsidRPr="00C36B28">
        <w:rPr>
          <w:rFonts w:cs="Arial"/>
          <w:sz w:val="22"/>
          <w:szCs w:val="22"/>
        </w:rPr>
        <w:t xml:space="preserve"> dem</w:t>
      </w:r>
      <w:r w:rsidRPr="00C36B28">
        <w:rPr>
          <w:rFonts w:cs="Arial"/>
          <w:sz w:val="22"/>
          <w:szCs w:val="22"/>
        </w:rPr>
        <w:t xml:space="preserve"> </w:t>
      </w:r>
      <w:r w:rsidR="000C24F4" w:rsidRPr="00C36B28">
        <w:rPr>
          <w:rFonts w:cs="Arial"/>
          <w:sz w:val="22"/>
          <w:szCs w:val="22"/>
        </w:rPr>
        <w:t>Angebot (</w:t>
      </w:r>
      <w:r w:rsidR="000C24F4" w:rsidRPr="00C36B28">
        <w:rPr>
          <w:rFonts w:cs="Arial"/>
          <w:b/>
          <w:sz w:val="22"/>
          <w:szCs w:val="22"/>
        </w:rPr>
        <w:t xml:space="preserve">Anlage </w:t>
      </w:r>
      <w:r w:rsidR="00231FFF" w:rsidRPr="00C36B28">
        <w:rPr>
          <w:rFonts w:cs="Arial"/>
          <w:b/>
          <w:sz w:val="22"/>
          <w:szCs w:val="22"/>
        </w:rPr>
        <w:t>5</w:t>
      </w:r>
      <w:r w:rsidR="000C24F4" w:rsidRPr="00C36B28">
        <w:rPr>
          <w:rFonts w:cs="Arial"/>
          <w:sz w:val="22"/>
          <w:szCs w:val="22"/>
        </w:rPr>
        <w:t>)</w:t>
      </w:r>
      <w:r w:rsidR="000C24F4" w:rsidRPr="00C36B28">
        <w:rPr>
          <w:rFonts w:cs="Arial"/>
          <w:b/>
          <w:sz w:val="22"/>
          <w:szCs w:val="22"/>
        </w:rPr>
        <w:t xml:space="preserve"> </w:t>
      </w:r>
      <w:r w:rsidRPr="00C36B28">
        <w:rPr>
          <w:rFonts w:cs="Arial"/>
          <w:sz w:val="22"/>
          <w:szCs w:val="22"/>
        </w:rPr>
        <w:t xml:space="preserve">beschriebenen Breitband- und Telekommunikationsdienste gegenüber sämtlichen </w:t>
      </w:r>
      <w:r w:rsidR="001B7E2B" w:rsidRPr="00C36B28">
        <w:rPr>
          <w:rFonts w:cs="Arial"/>
          <w:sz w:val="22"/>
          <w:szCs w:val="22"/>
        </w:rPr>
        <w:t xml:space="preserve">mit dem </w:t>
      </w:r>
      <w:r w:rsidR="002046C9" w:rsidRPr="00C36B28">
        <w:rPr>
          <w:rFonts w:cs="Arial"/>
          <w:sz w:val="22"/>
          <w:szCs w:val="22"/>
        </w:rPr>
        <w:t xml:space="preserve">gigabitfähigen </w:t>
      </w:r>
      <w:r w:rsidR="001B7E2B" w:rsidRPr="00C36B28">
        <w:rPr>
          <w:rFonts w:cs="Arial"/>
          <w:sz w:val="22"/>
          <w:szCs w:val="22"/>
        </w:rPr>
        <w:t xml:space="preserve">Netz </w:t>
      </w:r>
      <w:r w:rsidRPr="00C36B28">
        <w:rPr>
          <w:rFonts w:cs="Arial"/>
          <w:sz w:val="22"/>
          <w:szCs w:val="22"/>
        </w:rPr>
        <w:t>erreichbaren Endkunden</w:t>
      </w:r>
      <w:r w:rsidRPr="00DC6ED3">
        <w:rPr>
          <w:rFonts w:cs="Arial"/>
          <w:sz w:val="22"/>
          <w:szCs w:val="22"/>
        </w:rPr>
        <w:t xml:space="preserve"> zu den in </w:t>
      </w:r>
      <w:r w:rsidR="000C24F4" w:rsidRPr="00DC6ED3">
        <w:rPr>
          <w:rFonts w:cs="Arial"/>
          <w:sz w:val="22"/>
          <w:szCs w:val="22"/>
        </w:rPr>
        <w:t>dem Angebot (</w:t>
      </w:r>
      <w:r w:rsidR="000C24F4" w:rsidRPr="00DC6ED3">
        <w:rPr>
          <w:rFonts w:cs="Arial"/>
          <w:b/>
          <w:sz w:val="22"/>
          <w:szCs w:val="22"/>
        </w:rPr>
        <w:t xml:space="preserve">Anlage </w:t>
      </w:r>
      <w:r w:rsidR="00231FFF">
        <w:rPr>
          <w:rFonts w:cs="Arial"/>
          <w:b/>
          <w:sz w:val="22"/>
          <w:szCs w:val="22"/>
        </w:rPr>
        <w:t>5</w:t>
      </w:r>
      <w:r w:rsidR="000C24F4" w:rsidRPr="00DC6ED3">
        <w:rPr>
          <w:rFonts w:cs="Arial"/>
          <w:sz w:val="22"/>
          <w:szCs w:val="22"/>
        </w:rPr>
        <w:t>)</w:t>
      </w:r>
      <w:r w:rsidR="000C24F4" w:rsidRPr="00DC6ED3">
        <w:rPr>
          <w:rFonts w:cs="Arial"/>
          <w:b/>
          <w:sz w:val="22"/>
          <w:szCs w:val="22"/>
        </w:rPr>
        <w:t xml:space="preserve"> </w:t>
      </w:r>
      <w:r w:rsidRPr="00DC6ED3">
        <w:rPr>
          <w:rFonts w:cs="Arial"/>
          <w:sz w:val="22"/>
          <w:szCs w:val="22"/>
        </w:rPr>
        <w:t>niedergelegten</w:t>
      </w:r>
      <w:r w:rsidR="00084F9B" w:rsidRPr="00084F9B">
        <w:t xml:space="preserve"> </w:t>
      </w:r>
      <w:r w:rsidR="00084F9B" w:rsidRPr="00084F9B">
        <w:rPr>
          <w:rFonts w:cs="Arial"/>
          <w:sz w:val="22"/>
          <w:szCs w:val="22"/>
        </w:rPr>
        <w:t>und gegebenenfalls später neu eingeführten, zusätzlich angebotenen</w:t>
      </w:r>
      <w:r w:rsidRPr="00DC6ED3">
        <w:rPr>
          <w:rFonts w:cs="Arial"/>
          <w:sz w:val="22"/>
          <w:szCs w:val="22"/>
        </w:rPr>
        <w:t xml:space="preserve"> Konditionen anzubieten</w:t>
      </w:r>
      <w:r w:rsidR="00084F9B">
        <w:rPr>
          <w:rFonts w:cs="Arial"/>
          <w:sz w:val="22"/>
          <w:szCs w:val="22"/>
        </w:rPr>
        <w:t xml:space="preserve"> </w:t>
      </w:r>
      <w:r w:rsidR="00084F9B" w:rsidRPr="00DC6ED3">
        <w:rPr>
          <w:rFonts w:cs="Arial"/>
          <w:sz w:val="22"/>
          <w:szCs w:val="22"/>
        </w:rPr>
        <w:t>oder ein solches Angebot sicherzustellen</w:t>
      </w:r>
      <w:r w:rsidR="00084F9B" w:rsidRPr="00084F9B">
        <w:rPr>
          <w:rFonts w:cs="Arial"/>
          <w:sz w:val="22"/>
          <w:szCs w:val="22"/>
        </w:rPr>
        <w:t xml:space="preserve"> und </w:t>
      </w:r>
      <w:r w:rsidR="00E426FE">
        <w:rPr>
          <w:rFonts w:cs="Arial"/>
          <w:sz w:val="22"/>
          <w:szCs w:val="22"/>
        </w:rPr>
        <w:t>–</w:t>
      </w:r>
      <w:r w:rsidR="00E426FE" w:rsidRPr="00084F9B">
        <w:rPr>
          <w:rFonts w:cs="Arial"/>
          <w:sz w:val="22"/>
          <w:szCs w:val="22"/>
        </w:rPr>
        <w:t xml:space="preserve"> </w:t>
      </w:r>
      <w:r w:rsidR="00084F9B" w:rsidRPr="00084F9B">
        <w:rPr>
          <w:rFonts w:cs="Arial"/>
          <w:sz w:val="22"/>
          <w:szCs w:val="22"/>
        </w:rPr>
        <w:t xml:space="preserve">bei Zustandekommen eines entsprechenden Endkundenvertrags </w:t>
      </w:r>
      <w:r w:rsidR="00E426FE">
        <w:rPr>
          <w:rFonts w:cs="Arial"/>
          <w:sz w:val="22"/>
          <w:szCs w:val="22"/>
        </w:rPr>
        <w:t>–</w:t>
      </w:r>
      <w:r w:rsidR="00E426FE" w:rsidRPr="00084F9B">
        <w:rPr>
          <w:rFonts w:cs="Arial"/>
          <w:sz w:val="22"/>
          <w:szCs w:val="22"/>
        </w:rPr>
        <w:t xml:space="preserve"> </w:t>
      </w:r>
      <w:r w:rsidR="00084F9B" w:rsidRPr="00C36B28">
        <w:rPr>
          <w:rFonts w:cs="Arial"/>
          <w:sz w:val="22"/>
          <w:szCs w:val="22"/>
        </w:rPr>
        <w:t>zu erbringen</w:t>
      </w:r>
      <w:r w:rsidR="00084F9B" w:rsidRPr="00084F9B">
        <w:rPr>
          <w:rFonts w:cs="Arial"/>
          <w:sz w:val="22"/>
          <w:szCs w:val="22"/>
        </w:rPr>
        <w:t>.</w:t>
      </w:r>
      <w:r w:rsidR="00084F9B">
        <w:rPr>
          <w:rFonts w:cs="Arial"/>
          <w:sz w:val="22"/>
          <w:szCs w:val="22"/>
        </w:rPr>
        <w:t xml:space="preserve"> Hierbei sind Preisreduzierungen jederzeit zulässig.</w:t>
      </w:r>
      <w:r w:rsidRPr="00DC6ED3">
        <w:rPr>
          <w:rFonts w:cs="Arial"/>
          <w:sz w:val="22"/>
          <w:szCs w:val="22"/>
        </w:rPr>
        <w:t xml:space="preserve"> </w:t>
      </w:r>
      <w:r w:rsidR="002E54EC" w:rsidRPr="00DC6ED3">
        <w:rPr>
          <w:rFonts w:cs="Arial"/>
          <w:sz w:val="22"/>
          <w:szCs w:val="22"/>
        </w:rPr>
        <w:t>Preiserhöhungen</w:t>
      </w:r>
      <w:r w:rsidR="00084F9B">
        <w:rPr>
          <w:rFonts w:cs="Arial"/>
          <w:sz w:val="22"/>
          <w:szCs w:val="22"/>
        </w:rPr>
        <w:t xml:space="preserve"> sind</w:t>
      </w:r>
      <w:r w:rsidR="002E54EC" w:rsidRPr="00DC6ED3">
        <w:rPr>
          <w:rFonts w:cs="Arial"/>
          <w:sz w:val="22"/>
          <w:szCs w:val="22"/>
        </w:rPr>
        <w:t xml:space="preserve"> frühestens nach zweijähriger </w:t>
      </w:r>
      <w:r w:rsidR="00F9325E" w:rsidRPr="00DC6ED3">
        <w:rPr>
          <w:rFonts w:cs="Arial"/>
          <w:sz w:val="22"/>
          <w:szCs w:val="22"/>
        </w:rPr>
        <w:t xml:space="preserve">Laufzeit dieses </w:t>
      </w:r>
      <w:r w:rsidR="006C2B12" w:rsidRPr="00DC6ED3">
        <w:rPr>
          <w:rFonts w:cs="Arial"/>
          <w:sz w:val="22"/>
          <w:szCs w:val="22"/>
        </w:rPr>
        <w:t xml:space="preserve">Vertrages </w:t>
      </w:r>
      <w:r w:rsidR="00084F9B">
        <w:rPr>
          <w:rFonts w:cs="Arial"/>
          <w:sz w:val="22"/>
          <w:szCs w:val="22"/>
        </w:rPr>
        <w:t xml:space="preserve">zulässig </w:t>
      </w:r>
      <w:r w:rsidR="00E64A7B" w:rsidRPr="00DC6ED3">
        <w:rPr>
          <w:rFonts w:cs="Arial"/>
          <w:sz w:val="22"/>
          <w:szCs w:val="22"/>
        </w:rPr>
        <w:t xml:space="preserve">oder </w:t>
      </w:r>
      <w:r w:rsidR="00736BD0" w:rsidRPr="00DC6ED3">
        <w:rPr>
          <w:rFonts w:cs="Arial"/>
          <w:sz w:val="22"/>
          <w:szCs w:val="22"/>
        </w:rPr>
        <w:t xml:space="preserve">wenn das TKU </w:t>
      </w:r>
      <w:r w:rsidR="00436A3F" w:rsidRPr="00DC6ED3">
        <w:rPr>
          <w:rFonts w:cs="Arial"/>
          <w:sz w:val="22"/>
          <w:szCs w:val="22"/>
        </w:rPr>
        <w:t>im Ausbaugebiet nachweislich die Dienste mindestens zu den Konditionen anbietet, die es seinen Endkunden unter ansonsten vergleichbaren Bedingungen außerhalb des Ausbaugebietes anbietet</w:t>
      </w:r>
      <w:r w:rsidR="00084F9B">
        <w:rPr>
          <w:rFonts w:cs="Arial"/>
          <w:sz w:val="22"/>
          <w:szCs w:val="22"/>
        </w:rPr>
        <w:t>.</w:t>
      </w:r>
      <w:r w:rsidR="00436A3F" w:rsidRPr="00DC6ED3">
        <w:rPr>
          <w:rFonts w:cs="Arial"/>
          <w:sz w:val="22"/>
          <w:szCs w:val="22"/>
        </w:rPr>
        <w:t xml:space="preserve"> </w:t>
      </w:r>
      <w:r w:rsidR="00E16020" w:rsidRPr="00DC6ED3">
        <w:rPr>
          <w:rFonts w:cs="Arial"/>
          <w:sz w:val="22"/>
          <w:szCs w:val="22"/>
        </w:rPr>
        <w:t>Sollte das TKU in seinem Angebot (</w:t>
      </w:r>
      <w:r w:rsidR="00E16020" w:rsidRPr="00DC6ED3">
        <w:rPr>
          <w:rFonts w:cs="Arial"/>
          <w:b/>
          <w:sz w:val="22"/>
          <w:szCs w:val="22"/>
        </w:rPr>
        <w:t xml:space="preserve">Anlage </w:t>
      </w:r>
      <w:r w:rsidR="00231FFF">
        <w:rPr>
          <w:rFonts w:cs="Arial"/>
          <w:b/>
          <w:sz w:val="22"/>
          <w:szCs w:val="22"/>
        </w:rPr>
        <w:t>5</w:t>
      </w:r>
      <w:r w:rsidR="00E16020" w:rsidRPr="00DC6ED3">
        <w:rPr>
          <w:rFonts w:cs="Arial"/>
          <w:sz w:val="22"/>
          <w:szCs w:val="22"/>
        </w:rPr>
        <w:t xml:space="preserve">) </w:t>
      </w:r>
      <w:r w:rsidR="00B170F0" w:rsidRPr="00DC6ED3">
        <w:rPr>
          <w:rFonts w:cs="Arial"/>
          <w:sz w:val="22"/>
          <w:szCs w:val="22"/>
        </w:rPr>
        <w:t>Endkundenpreise angegeben haben, die zum Zeitpunkt der Angebotsabgabe von den Endkundenpreisen abweichen, die das TKU Endkunden außerhalb des</w:t>
      </w:r>
      <w:r w:rsidR="00E16020" w:rsidRPr="00DC6ED3">
        <w:rPr>
          <w:rFonts w:cs="Arial"/>
          <w:sz w:val="22"/>
          <w:szCs w:val="22"/>
        </w:rPr>
        <w:t xml:space="preserve"> Ausbaugebiets </w:t>
      </w:r>
      <w:r w:rsidR="00B170F0" w:rsidRPr="00DC6ED3">
        <w:rPr>
          <w:rFonts w:cs="Arial"/>
          <w:sz w:val="22"/>
          <w:szCs w:val="22"/>
        </w:rPr>
        <w:t>in der Bundesrepublik Deutschland zu diesem Zeitpunkt anbietet</w:t>
      </w:r>
      <w:r w:rsidR="00E16020" w:rsidRPr="00DC6ED3">
        <w:rPr>
          <w:rFonts w:cs="Arial"/>
          <w:sz w:val="22"/>
          <w:szCs w:val="22"/>
        </w:rPr>
        <w:t xml:space="preserve">, so ist eine Preiserhöhung </w:t>
      </w:r>
      <w:r w:rsidR="00B170F0" w:rsidRPr="00DC6ED3">
        <w:rPr>
          <w:rFonts w:cs="Arial"/>
          <w:sz w:val="22"/>
          <w:szCs w:val="22"/>
        </w:rPr>
        <w:t>nur mit Zustimmung der Gebietskörperschaft zulässig</w:t>
      </w:r>
      <w:r w:rsidR="00650AB3">
        <w:rPr>
          <w:rFonts w:cs="Arial"/>
          <w:sz w:val="22"/>
          <w:szCs w:val="22"/>
        </w:rPr>
        <w:t xml:space="preserve">. </w:t>
      </w:r>
      <w:r w:rsidR="00704A6B" w:rsidRPr="00C36B28">
        <w:rPr>
          <w:rFonts w:cs="Arial"/>
          <w:sz w:val="22"/>
          <w:szCs w:val="22"/>
        </w:rPr>
        <w:t>Das TKU ist gegenüber der</w:t>
      </w:r>
      <w:r w:rsidR="00F40454" w:rsidRPr="00C36B28">
        <w:rPr>
          <w:rFonts w:cs="Arial"/>
          <w:sz w:val="22"/>
          <w:szCs w:val="22"/>
        </w:rPr>
        <w:t xml:space="preserve"> Gebietskörperschaft </w:t>
      </w:r>
      <w:r w:rsidR="00704A6B" w:rsidRPr="00C36B28">
        <w:rPr>
          <w:rFonts w:cs="Arial"/>
          <w:sz w:val="22"/>
          <w:szCs w:val="22"/>
        </w:rPr>
        <w:t xml:space="preserve">nicht zum Abschluss eines Endkundenvertrages mit einem </w:t>
      </w:r>
      <w:r w:rsidR="00FE50A1" w:rsidRPr="00C36B28">
        <w:rPr>
          <w:rFonts w:cs="Arial"/>
          <w:sz w:val="22"/>
          <w:szCs w:val="22"/>
        </w:rPr>
        <w:t>potentiellen Endkunden</w:t>
      </w:r>
      <w:r w:rsidR="00704A6B" w:rsidRPr="00C36B28">
        <w:rPr>
          <w:rFonts w:cs="Arial"/>
          <w:sz w:val="22"/>
          <w:szCs w:val="22"/>
        </w:rPr>
        <w:t xml:space="preserve"> verpflichtet, </w:t>
      </w:r>
      <w:r w:rsidR="00F40454" w:rsidRPr="00C36B28">
        <w:rPr>
          <w:rFonts w:cs="Arial"/>
          <w:sz w:val="22"/>
          <w:szCs w:val="22"/>
        </w:rPr>
        <w:t xml:space="preserve">wenn dies </w:t>
      </w:r>
      <w:r w:rsidR="00FE50A1" w:rsidRPr="00C36B28">
        <w:rPr>
          <w:rFonts w:cs="Arial"/>
          <w:sz w:val="22"/>
          <w:szCs w:val="22"/>
        </w:rPr>
        <w:t>dem</w:t>
      </w:r>
      <w:r w:rsidR="00F40454" w:rsidRPr="00C36B28">
        <w:rPr>
          <w:rFonts w:cs="Arial"/>
          <w:sz w:val="22"/>
          <w:szCs w:val="22"/>
        </w:rPr>
        <w:t xml:space="preserve"> TKU </w:t>
      </w:r>
      <w:r w:rsidR="00704A6B" w:rsidRPr="00C36B28">
        <w:rPr>
          <w:rFonts w:cs="Arial"/>
          <w:sz w:val="22"/>
          <w:szCs w:val="22"/>
        </w:rPr>
        <w:t>im Einzelfall</w:t>
      </w:r>
      <w:r w:rsidR="00FE50A1" w:rsidRPr="00C36B28">
        <w:rPr>
          <w:rFonts w:cs="Arial"/>
          <w:sz w:val="22"/>
          <w:szCs w:val="22"/>
        </w:rPr>
        <w:t>, z.</w:t>
      </w:r>
      <w:r w:rsidR="00375E8E" w:rsidRPr="00C36B28">
        <w:rPr>
          <w:rFonts w:cs="Arial"/>
          <w:sz w:val="22"/>
          <w:szCs w:val="22"/>
        </w:rPr>
        <w:t xml:space="preserve"> </w:t>
      </w:r>
      <w:r w:rsidR="00FE50A1" w:rsidRPr="00C36B28">
        <w:rPr>
          <w:rFonts w:cs="Arial"/>
          <w:sz w:val="22"/>
          <w:szCs w:val="22"/>
        </w:rPr>
        <w:t xml:space="preserve">B. aufgrund </w:t>
      </w:r>
      <w:r w:rsidR="000808FA" w:rsidRPr="00C36B28">
        <w:rPr>
          <w:rFonts w:cs="Arial"/>
          <w:sz w:val="22"/>
          <w:szCs w:val="22"/>
        </w:rPr>
        <w:t xml:space="preserve">des Ergebnisses </w:t>
      </w:r>
      <w:r w:rsidR="00FE50A1" w:rsidRPr="00C36B28">
        <w:rPr>
          <w:rFonts w:cs="Arial"/>
          <w:sz w:val="22"/>
          <w:szCs w:val="22"/>
        </w:rPr>
        <w:t>einer Bonitätsprüfung,</w:t>
      </w:r>
      <w:r w:rsidR="00704A6B" w:rsidRPr="00C36B28">
        <w:rPr>
          <w:rFonts w:cs="Arial"/>
          <w:sz w:val="22"/>
          <w:szCs w:val="22"/>
        </w:rPr>
        <w:t xml:space="preserve"> </w:t>
      </w:r>
      <w:r w:rsidR="00F40454" w:rsidRPr="00C36B28">
        <w:rPr>
          <w:rFonts w:cs="Arial"/>
          <w:sz w:val="22"/>
          <w:szCs w:val="22"/>
        </w:rPr>
        <w:t xml:space="preserve">nicht zumutbar ist. </w:t>
      </w:r>
      <w:r w:rsidR="00862B25" w:rsidRPr="00C36B28">
        <w:rPr>
          <w:rFonts w:cs="Arial"/>
          <w:sz w:val="22"/>
          <w:szCs w:val="22"/>
        </w:rPr>
        <w:lastRenderedPageBreak/>
        <w:t>Das TKU hat zu gewährleisten, dass an jedem Anschluss im Ausbaugebiet der Privatkunden- sowie der Geschäftskundentarif angeboten werden kann</w:t>
      </w:r>
      <w:r w:rsidR="00862B25" w:rsidRPr="00DC6ED3">
        <w:rPr>
          <w:rFonts w:cs="Arial"/>
          <w:sz w:val="22"/>
          <w:szCs w:val="22"/>
        </w:rPr>
        <w:t>.</w:t>
      </w:r>
      <w:bookmarkEnd w:id="185"/>
    </w:p>
    <w:p w14:paraId="7900C853" w14:textId="4137374D" w:rsidR="009431B7" w:rsidRDefault="00436A3F" w:rsidP="00DC6ED3">
      <w:pPr>
        <w:pStyle w:val="Absatz1"/>
        <w:tabs>
          <w:tab w:val="clear" w:pos="709"/>
          <w:tab w:val="left" w:pos="567"/>
        </w:tabs>
        <w:ind w:left="567" w:hanging="567"/>
        <w:rPr>
          <w:sz w:val="22"/>
          <w:szCs w:val="22"/>
        </w:rPr>
      </w:pPr>
      <w:bookmarkStart w:id="186" w:name="_Hlk156501178"/>
      <w:r w:rsidRPr="00DC6ED3">
        <w:rPr>
          <w:sz w:val="22"/>
          <w:szCs w:val="22"/>
        </w:rPr>
        <w:t>Das TKU kann die Telekommunikationsdienste gegenüber den Endkunden selbst erbringen bzw. anbieten oder sich</w:t>
      </w:r>
      <w:r w:rsidR="00C23C67" w:rsidRPr="00C23C67">
        <w:rPr>
          <w:rFonts w:cs="Arial"/>
          <w:sz w:val="22"/>
          <w:szCs w:val="22"/>
        </w:rPr>
        <w:t xml:space="preserve"> </w:t>
      </w:r>
      <w:r w:rsidR="00C23C67">
        <w:rPr>
          <w:rFonts w:cs="Arial"/>
          <w:sz w:val="22"/>
          <w:szCs w:val="22"/>
        </w:rPr>
        <w:t xml:space="preserve">über die Vorgaben von § </w:t>
      </w:r>
      <w:r w:rsidR="00C36B28">
        <w:rPr>
          <w:rFonts w:cs="Arial"/>
          <w:sz w:val="22"/>
          <w:szCs w:val="22"/>
        </w:rPr>
        <w:fldChar w:fldCharType="begin"/>
      </w:r>
      <w:r w:rsidR="00C36B28">
        <w:rPr>
          <w:rFonts w:cs="Arial"/>
          <w:sz w:val="22"/>
          <w:szCs w:val="22"/>
        </w:rPr>
        <w:instrText xml:space="preserve"> REF _Ref142570238 \r \h </w:instrText>
      </w:r>
      <w:r w:rsidR="00C36B28">
        <w:rPr>
          <w:rFonts w:cs="Arial"/>
          <w:sz w:val="22"/>
          <w:szCs w:val="22"/>
        </w:rPr>
      </w:r>
      <w:r w:rsidR="00C36B28">
        <w:rPr>
          <w:rFonts w:cs="Arial"/>
          <w:sz w:val="22"/>
          <w:szCs w:val="22"/>
        </w:rPr>
        <w:fldChar w:fldCharType="separate"/>
      </w:r>
      <w:r w:rsidR="00C36B28">
        <w:rPr>
          <w:rFonts w:cs="Arial"/>
          <w:sz w:val="22"/>
          <w:szCs w:val="22"/>
        </w:rPr>
        <w:t>16.4</w:t>
      </w:r>
      <w:r w:rsidR="00C36B28">
        <w:rPr>
          <w:rFonts w:cs="Arial"/>
          <w:sz w:val="22"/>
          <w:szCs w:val="22"/>
        </w:rPr>
        <w:fldChar w:fldCharType="end"/>
      </w:r>
      <w:r w:rsidR="00C23C67">
        <w:rPr>
          <w:rFonts w:cs="Arial"/>
          <w:sz w:val="22"/>
          <w:szCs w:val="22"/>
        </w:rPr>
        <w:t xml:space="preserve"> hinaus</w:t>
      </w:r>
      <w:r w:rsidR="00A15F71">
        <w:rPr>
          <w:sz w:val="22"/>
          <w:szCs w:val="22"/>
        </w:rPr>
        <w:t xml:space="preserve"> </w:t>
      </w:r>
      <w:r w:rsidRPr="00DC6ED3">
        <w:rPr>
          <w:sz w:val="22"/>
          <w:szCs w:val="22"/>
        </w:rPr>
        <w:t xml:space="preserve">zuvor im Auswahlverfahren </w:t>
      </w:r>
      <w:r w:rsidR="00C85A1A">
        <w:rPr>
          <w:sz w:val="22"/>
          <w:szCs w:val="22"/>
        </w:rPr>
        <w:t>benannter</w:t>
      </w:r>
      <w:r w:rsidRPr="00DC6ED3">
        <w:rPr>
          <w:sz w:val="22"/>
          <w:szCs w:val="22"/>
        </w:rPr>
        <w:t xml:space="preserve"> </w:t>
      </w:r>
      <w:r w:rsidR="00C85A1A">
        <w:rPr>
          <w:sz w:val="22"/>
          <w:szCs w:val="22"/>
        </w:rPr>
        <w:t>Dritter</w:t>
      </w:r>
      <w:r w:rsidRPr="00DC6ED3">
        <w:rPr>
          <w:sz w:val="22"/>
          <w:szCs w:val="22"/>
        </w:rPr>
        <w:t xml:space="preserve"> bedienen</w:t>
      </w:r>
      <w:r w:rsidR="00A15F71">
        <w:rPr>
          <w:sz w:val="22"/>
          <w:szCs w:val="22"/>
        </w:rPr>
        <w:t xml:space="preserve"> (</w:t>
      </w:r>
      <w:proofErr w:type="spellStart"/>
      <w:r w:rsidR="00A15F71">
        <w:rPr>
          <w:sz w:val="22"/>
          <w:szCs w:val="22"/>
        </w:rPr>
        <w:t>Wholesale</w:t>
      </w:r>
      <w:proofErr w:type="spellEnd"/>
      <w:r w:rsidR="00A15F71">
        <w:rPr>
          <w:sz w:val="22"/>
          <w:szCs w:val="22"/>
        </w:rPr>
        <w:t>-Modelle)</w:t>
      </w:r>
      <w:r w:rsidRPr="00DC6ED3">
        <w:rPr>
          <w:sz w:val="22"/>
          <w:szCs w:val="22"/>
        </w:rPr>
        <w:t>.</w:t>
      </w:r>
      <w:r w:rsidR="00A15F71">
        <w:rPr>
          <w:sz w:val="22"/>
          <w:szCs w:val="22"/>
        </w:rPr>
        <w:t xml:space="preserve"> Dies erfolgt im Einklang mit den </w:t>
      </w:r>
      <w:r w:rsidR="00A15F71" w:rsidRPr="00FD45AD">
        <w:rPr>
          <w:rFonts w:cs="Arial"/>
          <w:sz w:val="22"/>
          <w:szCs w:val="22"/>
        </w:rPr>
        <w:t>Vorgaben der in §</w:t>
      </w:r>
      <w:r w:rsidR="00A15F71">
        <w:rPr>
          <w:rFonts w:cs="Arial"/>
          <w:sz w:val="22"/>
          <w:szCs w:val="22"/>
        </w:rPr>
        <w:t xml:space="preserve"> </w:t>
      </w:r>
      <w:r w:rsidR="00A15F71">
        <w:rPr>
          <w:rFonts w:cs="Arial"/>
          <w:sz w:val="22"/>
          <w:szCs w:val="22"/>
        </w:rPr>
        <w:fldChar w:fldCharType="begin"/>
      </w:r>
      <w:r w:rsidR="00A15F71">
        <w:rPr>
          <w:rFonts w:cs="Arial"/>
          <w:sz w:val="22"/>
          <w:szCs w:val="22"/>
        </w:rPr>
        <w:instrText xml:space="preserve"> REF _Ref106647251 \r \h </w:instrText>
      </w:r>
      <w:r w:rsidR="00A15F71">
        <w:rPr>
          <w:rFonts w:cs="Arial"/>
          <w:sz w:val="22"/>
          <w:szCs w:val="22"/>
        </w:rPr>
      </w:r>
      <w:r w:rsidR="00A15F71">
        <w:rPr>
          <w:rFonts w:cs="Arial"/>
          <w:sz w:val="22"/>
          <w:szCs w:val="22"/>
        </w:rPr>
        <w:fldChar w:fldCharType="separate"/>
      </w:r>
      <w:r w:rsidR="00A15F71">
        <w:rPr>
          <w:rFonts w:cs="Arial"/>
          <w:sz w:val="22"/>
          <w:szCs w:val="22"/>
        </w:rPr>
        <w:t>1.2</w:t>
      </w:r>
      <w:r w:rsidR="00A15F71">
        <w:rPr>
          <w:rFonts w:cs="Arial"/>
          <w:sz w:val="22"/>
          <w:szCs w:val="22"/>
        </w:rPr>
        <w:fldChar w:fldCharType="end"/>
      </w:r>
      <w:r w:rsidR="00A15F71">
        <w:rPr>
          <w:rFonts w:cs="Arial"/>
          <w:sz w:val="22"/>
          <w:szCs w:val="22"/>
        </w:rPr>
        <w:t xml:space="preserve"> </w:t>
      </w:r>
      <w:r w:rsidR="00A15F71" w:rsidRPr="00FD45AD">
        <w:rPr>
          <w:rFonts w:cs="Arial"/>
          <w:sz w:val="22"/>
          <w:szCs w:val="22"/>
        </w:rPr>
        <w:t>genannten Rechtsgrundlagen (</w:t>
      </w:r>
      <w:r w:rsidR="00A15F71" w:rsidRPr="00FD45AD">
        <w:rPr>
          <w:rFonts w:cs="Arial"/>
          <w:b/>
          <w:sz w:val="22"/>
          <w:szCs w:val="22"/>
        </w:rPr>
        <w:t>Anlage 1</w:t>
      </w:r>
      <w:r w:rsidR="00A15F71" w:rsidRPr="00FD45AD">
        <w:rPr>
          <w:rFonts w:cs="Arial"/>
          <w:sz w:val="22"/>
          <w:szCs w:val="22"/>
        </w:rPr>
        <w:t>)</w:t>
      </w:r>
      <w:r w:rsidR="00A15F71">
        <w:rPr>
          <w:rFonts w:cs="Arial"/>
          <w:sz w:val="22"/>
          <w:szCs w:val="22"/>
        </w:rPr>
        <w:t>.</w:t>
      </w:r>
      <w:bookmarkEnd w:id="186"/>
    </w:p>
    <w:p w14:paraId="298B95A3" w14:textId="55C3207D" w:rsidR="00436A3F" w:rsidRPr="00DC6ED3" w:rsidRDefault="007E2DEC" w:rsidP="00076A1C">
      <w:pPr>
        <w:pStyle w:val="Absatz1"/>
        <w:numPr>
          <w:ilvl w:val="0"/>
          <w:numId w:val="0"/>
        </w:numPr>
        <w:tabs>
          <w:tab w:val="left" w:pos="567"/>
        </w:tabs>
        <w:ind w:left="567"/>
        <w:rPr>
          <w:sz w:val="22"/>
          <w:szCs w:val="22"/>
        </w:rPr>
      </w:pPr>
      <w:r w:rsidRPr="007E2DEC">
        <w:rPr>
          <w:sz w:val="22"/>
          <w:szCs w:val="22"/>
        </w:rPr>
        <w:t>Das TKU haftet gegenüber der Gebietskörperschaft und gegenüber der Bewilligungsbehörde im Zweifel allein für die Erfüllung aller Pflichten des Zuwendungsvertrags einschließlich seiner Bestandteile. Das Verhalten der vom TKU zur Wahrnehmung von Pflichten aus dem Zuwendungsvertrag beauftragten Dritten wird dem TKU wie eigenes Verhalten zugerechnet.</w:t>
      </w:r>
      <w:r>
        <w:rPr>
          <w:sz w:val="22"/>
          <w:szCs w:val="22"/>
        </w:rPr>
        <w:t xml:space="preserve"> </w:t>
      </w:r>
      <w:r w:rsidRPr="007E2DEC">
        <w:rPr>
          <w:sz w:val="22"/>
          <w:szCs w:val="22"/>
        </w:rPr>
        <w:t xml:space="preserve">Insbesondere gewährleistet </w:t>
      </w:r>
      <w:r>
        <w:rPr>
          <w:sz w:val="22"/>
          <w:szCs w:val="22"/>
        </w:rPr>
        <w:t xml:space="preserve">das TKU </w:t>
      </w:r>
      <w:r w:rsidRPr="007E2DEC">
        <w:rPr>
          <w:sz w:val="22"/>
          <w:szCs w:val="22"/>
        </w:rPr>
        <w:t>für den gesamten Zeitraum der Zweckbindungsfrist die Erbringung der erforderlichen Endkundendienste im geförderten Gebiet sowie die Open-Access-Fähigkeit des geförderten Netzes.“</w:t>
      </w:r>
      <w:r w:rsidDel="007E2DEC">
        <w:rPr>
          <w:sz w:val="22"/>
          <w:szCs w:val="22"/>
        </w:rPr>
        <w:t xml:space="preserve"> </w:t>
      </w:r>
    </w:p>
    <w:p w14:paraId="6AF84ECD" w14:textId="03FC1845" w:rsidR="00C27E9D" w:rsidRPr="000C24F4" w:rsidRDefault="00FD7833" w:rsidP="00DC6ED3">
      <w:pPr>
        <w:pStyle w:val="Absatz1"/>
        <w:tabs>
          <w:tab w:val="clear" w:pos="709"/>
          <w:tab w:val="left" w:pos="567"/>
          <w:tab w:val="num" w:pos="1415"/>
        </w:tabs>
        <w:ind w:left="567" w:hanging="567"/>
        <w:rPr>
          <w:rFonts w:cs="Arial"/>
          <w:sz w:val="22"/>
          <w:szCs w:val="22"/>
        </w:rPr>
      </w:pPr>
      <w:bookmarkStart w:id="187" w:name="_Ref424383121"/>
      <w:bookmarkStart w:id="188" w:name="_Ref472140040"/>
      <w:r w:rsidRPr="00C36B28">
        <w:rPr>
          <w:rFonts w:cs="Arial"/>
          <w:sz w:val="22"/>
          <w:szCs w:val="22"/>
        </w:rPr>
        <w:t>Das</w:t>
      </w:r>
      <w:bookmarkEnd w:id="187"/>
      <w:r w:rsidR="00013965" w:rsidRPr="00C36B28">
        <w:rPr>
          <w:rFonts w:cs="Arial"/>
          <w:sz w:val="22"/>
          <w:szCs w:val="22"/>
        </w:rPr>
        <w:t xml:space="preserve"> </w:t>
      </w:r>
      <w:r w:rsidR="00643638" w:rsidRPr="00C36B28">
        <w:rPr>
          <w:rFonts w:cs="Arial"/>
          <w:sz w:val="22"/>
          <w:szCs w:val="22"/>
        </w:rPr>
        <w:t>TKU</w:t>
      </w:r>
      <w:r w:rsidR="00013965" w:rsidRPr="00C36B28">
        <w:rPr>
          <w:rFonts w:cs="Arial"/>
          <w:sz w:val="22"/>
          <w:szCs w:val="22"/>
        </w:rPr>
        <w:t xml:space="preserve"> ist </w:t>
      </w:r>
      <w:r w:rsidR="0031348E" w:rsidRPr="00C36B28">
        <w:rPr>
          <w:rFonts w:cs="Arial"/>
          <w:sz w:val="22"/>
          <w:szCs w:val="22"/>
        </w:rPr>
        <w:t xml:space="preserve">über § </w:t>
      </w:r>
      <w:r w:rsidR="008F7EB8" w:rsidRPr="00C36B28">
        <w:rPr>
          <w:rFonts w:cs="Arial"/>
          <w:sz w:val="22"/>
          <w:szCs w:val="22"/>
        </w:rPr>
        <w:fldChar w:fldCharType="begin"/>
      </w:r>
      <w:r w:rsidR="008F7EB8" w:rsidRPr="00C36B28">
        <w:rPr>
          <w:rFonts w:cs="Arial"/>
          <w:sz w:val="22"/>
          <w:szCs w:val="22"/>
        </w:rPr>
        <w:instrText xml:space="preserve"> REF _Ref106647668 \r \h </w:instrText>
      </w:r>
      <w:r w:rsidR="00DC6ED3" w:rsidRPr="00C36B28">
        <w:rPr>
          <w:rFonts w:cs="Arial"/>
          <w:sz w:val="22"/>
          <w:szCs w:val="22"/>
        </w:rPr>
        <w:instrText xml:space="preserve"> \* MERGEFORMAT </w:instrText>
      </w:r>
      <w:r w:rsidR="008F7EB8" w:rsidRPr="00C36B28">
        <w:rPr>
          <w:rFonts w:cs="Arial"/>
          <w:sz w:val="22"/>
          <w:szCs w:val="22"/>
        </w:rPr>
      </w:r>
      <w:r w:rsidR="008F7EB8" w:rsidRPr="00C36B28">
        <w:rPr>
          <w:rFonts w:cs="Arial"/>
          <w:sz w:val="22"/>
          <w:szCs w:val="22"/>
        </w:rPr>
        <w:fldChar w:fldCharType="separate"/>
      </w:r>
      <w:r w:rsidR="009859E0" w:rsidRPr="00C36B28">
        <w:rPr>
          <w:rFonts w:cs="Arial"/>
          <w:sz w:val="22"/>
          <w:szCs w:val="22"/>
        </w:rPr>
        <w:t>5.5</w:t>
      </w:r>
      <w:r w:rsidR="008F7EB8" w:rsidRPr="00C36B28">
        <w:rPr>
          <w:rFonts w:cs="Arial"/>
          <w:sz w:val="22"/>
          <w:szCs w:val="22"/>
        </w:rPr>
        <w:fldChar w:fldCharType="end"/>
      </w:r>
      <w:r w:rsidR="00410035" w:rsidRPr="00C36B28">
        <w:rPr>
          <w:rFonts w:cs="Arial"/>
          <w:sz w:val="22"/>
          <w:szCs w:val="22"/>
        </w:rPr>
        <w:t xml:space="preserve"> </w:t>
      </w:r>
      <w:r w:rsidR="0031348E" w:rsidRPr="00C36B28">
        <w:rPr>
          <w:rFonts w:cs="Arial"/>
          <w:sz w:val="22"/>
          <w:szCs w:val="22"/>
        </w:rPr>
        <w:t xml:space="preserve">Satz 1 hinaus </w:t>
      </w:r>
      <w:r w:rsidR="00013965" w:rsidRPr="00C36B28">
        <w:rPr>
          <w:rFonts w:cs="Arial"/>
          <w:sz w:val="22"/>
          <w:szCs w:val="22"/>
        </w:rPr>
        <w:t xml:space="preserve">verpflichtet, sein zum Zeitpunkt des Vertragsschlusses angebotenes Breitband- und Telekommunikationsangebot </w:t>
      </w:r>
      <w:r w:rsidRPr="00C36B28">
        <w:rPr>
          <w:rFonts w:cs="Arial"/>
          <w:sz w:val="22"/>
          <w:szCs w:val="22"/>
        </w:rPr>
        <w:t xml:space="preserve">für Endkunden </w:t>
      </w:r>
      <w:r w:rsidR="00A968C2" w:rsidRPr="00C36B28">
        <w:rPr>
          <w:rFonts w:cs="Arial"/>
          <w:sz w:val="22"/>
          <w:szCs w:val="22"/>
        </w:rPr>
        <w:t xml:space="preserve">während des Betriebes regelmäßig </w:t>
      </w:r>
      <w:r w:rsidR="001B7E2B" w:rsidRPr="00C36B28">
        <w:rPr>
          <w:rFonts w:cs="Arial"/>
          <w:sz w:val="22"/>
          <w:szCs w:val="22"/>
        </w:rPr>
        <w:t xml:space="preserve">dem </w:t>
      </w:r>
      <w:r w:rsidR="00013965" w:rsidRPr="00C36B28">
        <w:rPr>
          <w:rFonts w:cs="Arial"/>
          <w:sz w:val="22"/>
          <w:szCs w:val="22"/>
        </w:rPr>
        <w:t xml:space="preserve">aktuellen </w:t>
      </w:r>
      <w:r w:rsidR="001B7E2B" w:rsidRPr="00C36B28">
        <w:rPr>
          <w:rFonts w:cs="Arial"/>
          <w:sz w:val="22"/>
          <w:szCs w:val="22"/>
        </w:rPr>
        <w:t xml:space="preserve">Stand </w:t>
      </w:r>
      <w:r w:rsidR="00013965" w:rsidRPr="00C36B28">
        <w:rPr>
          <w:rFonts w:cs="Arial"/>
          <w:sz w:val="22"/>
          <w:szCs w:val="22"/>
        </w:rPr>
        <w:t xml:space="preserve">der Technik und des Marktes anzupassen und durch technisch weiterentwickelte Produkte zu ersetzen oder zu ergänzen, solange die in diesem </w:t>
      </w:r>
      <w:r w:rsidR="006C2B12" w:rsidRPr="00C36B28">
        <w:rPr>
          <w:rFonts w:cs="Arial"/>
          <w:sz w:val="22"/>
          <w:szCs w:val="22"/>
        </w:rPr>
        <w:t xml:space="preserve">Vertrag </w:t>
      </w:r>
      <w:r w:rsidR="00013965" w:rsidRPr="00C36B28">
        <w:rPr>
          <w:rFonts w:cs="Arial"/>
          <w:sz w:val="22"/>
          <w:szCs w:val="22"/>
        </w:rPr>
        <w:t>festgelegten Mindestanforderungen nicht unterschritten werden und dies wirtschaftlich sinnvoll ist</w:t>
      </w:r>
      <w:r w:rsidR="00013965" w:rsidRPr="000C24F4">
        <w:rPr>
          <w:rFonts w:cs="Arial"/>
          <w:sz w:val="22"/>
          <w:szCs w:val="22"/>
        </w:rPr>
        <w:t>.</w:t>
      </w:r>
      <w:bookmarkEnd w:id="188"/>
      <w:r w:rsidR="00FD63ED" w:rsidRPr="000C24F4">
        <w:rPr>
          <w:rFonts w:cs="Arial"/>
          <w:sz w:val="22"/>
          <w:szCs w:val="22"/>
        </w:rPr>
        <w:t xml:space="preserve"> </w:t>
      </w:r>
    </w:p>
    <w:p w14:paraId="52F3FE57" w14:textId="77777777" w:rsidR="00585FF5" w:rsidRPr="000C24F4" w:rsidRDefault="00585FF5" w:rsidP="00DC6ED3">
      <w:pPr>
        <w:pStyle w:val="Absatz1"/>
        <w:tabs>
          <w:tab w:val="clear" w:pos="709"/>
          <w:tab w:val="left" w:pos="567"/>
          <w:tab w:val="num" w:pos="1415"/>
        </w:tabs>
        <w:ind w:left="567" w:hanging="567"/>
        <w:rPr>
          <w:rFonts w:cs="Arial"/>
          <w:sz w:val="22"/>
          <w:szCs w:val="22"/>
        </w:rPr>
      </w:pPr>
      <w:r w:rsidRPr="565F442B">
        <w:rPr>
          <w:rFonts w:cs="Arial"/>
          <w:sz w:val="22"/>
          <w:szCs w:val="22"/>
        </w:rPr>
        <w:t xml:space="preserve">Das TKU verpflichtet sich, die in </w:t>
      </w:r>
      <w:r w:rsidRPr="565F442B">
        <w:rPr>
          <w:rFonts w:cs="Arial"/>
          <w:b/>
          <w:bCs/>
          <w:sz w:val="22"/>
          <w:szCs w:val="22"/>
        </w:rPr>
        <w:t>An</w:t>
      </w:r>
      <w:r w:rsidR="004D42E6" w:rsidRPr="565F442B">
        <w:rPr>
          <w:rFonts w:cs="Arial"/>
          <w:b/>
          <w:bCs/>
          <w:sz w:val="22"/>
          <w:szCs w:val="22"/>
        </w:rPr>
        <w:t>lage</w:t>
      </w:r>
      <w:r w:rsidRPr="565F442B">
        <w:rPr>
          <w:rFonts w:cs="Arial"/>
          <w:b/>
          <w:bCs/>
          <w:sz w:val="22"/>
          <w:szCs w:val="22"/>
        </w:rPr>
        <w:t xml:space="preserve"> </w:t>
      </w:r>
      <w:r w:rsidR="00231FFF" w:rsidRPr="565F442B">
        <w:rPr>
          <w:rFonts w:cs="Arial"/>
          <w:b/>
          <w:bCs/>
          <w:sz w:val="22"/>
          <w:szCs w:val="22"/>
        </w:rPr>
        <w:t xml:space="preserve">5 </w:t>
      </w:r>
      <w:r w:rsidRPr="565F442B">
        <w:rPr>
          <w:rFonts w:cs="Arial"/>
          <w:sz w:val="22"/>
          <w:szCs w:val="22"/>
        </w:rPr>
        <w:t xml:space="preserve">beschriebenen Reaktions- und Entstörzeiten gegenüber sämtlichen Endkunden einzuhalten. </w:t>
      </w:r>
    </w:p>
    <w:p w14:paraId="757130C9" w14:textId="1BEDA68E" w:rsidR="00287FD9" w:rsidRPr="000C24F4" w:rsidRDefault="00287FD9" w:rsidP="00DC6ED3">
      <w:pPr>
        <w:pStyle w:val="Absatz1"/>
        <w:tabs>
          <w:tab w:val="clear" w:pos="709"/>
          <w:tab w:val="left" w:pos="567"/>
          <w:tab w:val="num" w:pos="1415"/>
        </w:tabs>
        <w:ind w:left="567" w:hanging="567"/>
        <w:rPr>
          <w:rFonts w:cs="Arial"/>
          <w:sz w:val="22"/>
          <w:szCs w:val="22"/>
        </w:rPr>
      </w:pPr>
      <w:r w:rsidRPr="00C36B28">
        <w:rPr>
          <w:rFonts w:cs="Arial"/>
          <w:sz w:val="22"/>
          <w:szCs w:val="22"/>
        </w:rPr>
        <w:t xml:space="preserve">Während der </w:t>
      </w:r>
      <w:r w:rsidR="00BA0822" w:rsidRPr="00C36B28">
        <w:rPr>
          <w:rFonts w:cs="Arial"/>
          <w:sz w:val="22"/>
          <w:szCs w:val="22"/>
        </w:rPr>
        <w:t xml:space="preserve">Betriebspflicht des TKUs innerhalb der Zweckbindungsfrist </w:t>
      </w:r>
      <w:r w:rsidRPr="00C36B28">
        <w:rPr>
          <w:rFonts w:cs="Arial"/>
          <w:sz w:val="22"/>
          <w:szCs w:val="22"/>
        </w:rPr>
        <w:t xml:space="preserve">kann </w:t>
      </w:r>
      <w:r w:rsidR="004F3101" w:rsidRPr="00C36B28">
        <w:rPr>
          <w:rFonts w:cs="Arial"/>
          <w:sz w:val="22"/>
          <w:szCs w:val="22"/>
        </w:rPr>
        <w:t xml:space="preserve">die </w:t>
      </w:r>
      <w:r w:rsidR="002A78CB" w:rsidRPr="00C36B28">
        <w:rPr>
          <w:rFonts w:cs="Arial"/>
          <w:sz w:val="22"/>
          <w:szCs w:val="22"/>
        </w:rPr>
        <w:t>Gebietskörperschaft</w:t>
      </w:r>
      <w:r w:rsidRPr="00C36B28">
        <w:rPr>
          <w:rFonts w:cs="Arial"/>
          <w:sz w:val="22"/>
          <w:szCs w:val="22"/>
        </w:rPr>
        <w:t xml:space="preserve"> jederzeit eine Überprüfung der Leistungsparameter des </w:t>
      </w:r>
      <w:proofErr w:type="spellStart"/>
      <w:r w:rsidRPr="00C36B28">
        <w:rPr>
          <w:rFonts w:cs="Arial"/>
          <w:sz w:val="22"/>
          <w:szCs w:val="22"/>
        </w:rPr>
        <w:t>Dienst</w:t>
      </w:r>
      <w:r w:rsidR="00FD7833" w:rsidRPr="00C36B28">
        <w:rPr>
          <w:rFonts w:cs="Arial"/>
          <w:sz w:val="22"/>
          <w:szCs w:val="22"/>
        </w:rPr>
        <w:t>e</w:t>
      </w:r>
      <w:r w:rsidRPr="00C36B28">
        <w:rPr>
          <w:rFonts w:cs="Arial"/>
          <w:sz w:val="22"/>
          <w:szCs w:val="22"/>
        </w:rPr>
        <w:t>angebotes</w:t>
      </w:r>
      <w:proofErr w:type="spellEnd"/>
      <w:r w:rsidRPr="00C36B28">
        <w:rPr>
          <w:rFonts w:cs="Arial"/>
          <w:sz w:val="22"/>
          <w:szCs w:val="22"/>
        </w:rPr>
        <w:t xml:space="preserve"> </w:t>
      </w:r>
      <w:r w:rsidR="00FD7833" w:rsidRPr="00C36B28">
        <w:rPr>
          <w:rFonts w:cs="Arial"/>
          <w:sz w:val="22"/>
          <w:szCs w:val="22"/>
        </w:rPr>
        <w:t>des TKU</w:t>
      </w:r>
      <w:r w:rsidR="005E7332" w:rsidRPr="00C36B28">
        <w:rPr>
          <w:rFonts w:cs="Arial"/>
          <w:sz w:val="22"/>
          <w:szCs w:val="22"/>
        </w:rPr>
        <w:t>s</w:t>
      </w:r>
      <w:r w:rsidR="00FD7833" w:rsidRPr="00C36B28">
        <w:rPr>
          <w:rFonts w:cs="Arial"/>
          <w:sz w:val="22"/>
          <w:szCs w:val="22"/>
        </w:rPr>
        <w:t xml:space="preserve"> im Ausbaugebiet </w:t>
      </w:r>
      <w:r w:rsidRPr="00C36B28">
        <w:rPr>
          <w:rFonts w:cs="Arial"/>
          <w:sz w:val="22"/>
          <w:szCs w:val="22"/>
        </w:rPr>
        <w:t xml:space="preserve">vornehmen. Die Überprüfungen und Begehungen sind </w:t>
      </w:r>
      <w:r w:rsidR="00E12AE0" w:rsidRPr="00C36B28">
        <w:rPr>
          <w:rFonts w:cs="Arial"/>
          <w:sz w:val="22"/>
          <w:szCs w:val="22"/>
        </w:rPr>
        <w:t xml:space="preserve">grundsätzlich </w:t>
      </w:r>
      <w:r w:rsidRPr="00C36B28">
        <w:rPr>
          <w:rFonts w:cs="Arial"/>
          <w:sz w:val="22"/>
          <w:szCs w:val="22"/>
        </w:rPr>
        <w:t xml:space="preserve">mit einer Frist von mindestens </w:t>
      </w:r>
      <w:r w:rsidR="00FD793F" w:rsidRPr="00C36B28">
        <w:rPr>
          <w:rFonts w:cs="Arial"/>
          <w:sz w:val="22"/>
          <w:szCs w:val="22"/>
        </w:rPr>
        <w:t>zwei</w:t>
      </w:r>
      <w:r w:rsidRPr="00C36B28">
        <w:rPr>
          <w:rFonts w:cs="Arial"/>
          <w:sz w:val="22"/>
          <w:szCs w:val="22"/>
        </w:rPr>
        <w:t xml:space="preserve"> Wochen anzumelden</w:t>
      </w:r>
      <w:r w:rsidR="002E54EC" w:rsidRPr="565F442B">
        <w:rPr>
          <w:rFonts w:eastAsia="Times New Roman"/>
          <w:sz w:val="22"/>
          <w:szCs w:val="22"/>
        </w:rPr>
        <w:t xml:space="preserve"> </w:t>
      </w:r>
      <w:r w:rsidR="002E54EC" w:rsidRPr="00C36B28">
        <w:rPr>
          <w:rFonts w:cs="Arial"/>
          <w:sz w:val="22"/>
          <w:szCs w:val="22"/>
        </w:rPr>
        <w:t>und erfolgen im Falle einer Begehung in Begleitung eines Mitarbeiters oder Beauftragten des TKU</w:t>
      </w:r>
      <w:r w:rsidRPr="00C36B28">
        <w:rPr>
          <w:rFonts w:cs="Arial"/>
          <w:sz w:val="22"/>
          <w:szCs w:val="22"/>
        </w:rPr>
        <w:t xml:space="preserve">. Sollte sich bei einer Überprüfung herausstellen, dass die Leistungsparameter nicht den vereinbarten Werten entsprechen, hat </w:t>
      </w:r>
      <w:r w:rsidR="005A31E2" w:rsidRPr="00C36B28">
        <w:rPr>
          <w:rFonts w:cs="Arial"/>
          <w:sz w:val="22"/>
          <w:szCs w:val="22"/>
        </w:rPr>
        <w:t>das TKU</w:t>
      </w:r>
      <w:r w:rsidRPr="00C36B28">
        <w:rPr>
          <w:rFonts w:cs="Arial"/>
          <w:sz w:val="22"/>
          <w:szCs w:val="22"/>
        </w:rPr>
        <w:t xml:space="preserve"> die Kosten der Überprüfung zu tragen und den Mangel unverzüglich zu beseitigen. Nach zweimalige</w:t>
      </w:r>
      <w:r w:rsidR="005A31E2" w:rsidRPr="00C36B28">
        <w:rPr>
          <w:rFonts w:cs="Arial"/>
          <w:sz w:val="22"/>
          <w:szCs w:val="22"/>
        </w:rPr>
        <w:t>m</w:t>
      </w:r>
      <w:r w:rsidRPr="00C36B28">
        <w:rPr>
          <w:rFonts w:cs="Arial"/>
          <w:sz w:val="22"/>
          <w:szCs w:val="22"/>
        </w:rPr>
        <w:t xml:space="preserve"> erfolglosen Ablauf einer </w:t>
      </w:r>
      <w:r w:rsidR="00891E25" w:rsidRPr="00C36B28">
        <w:rPr>
          <w:rFonts w:cs="Arial"/>
          <w:sz w:val="22"/>
          <w:szCs w:val="22"/>
        </w:rPr>
        <w:t xml:space="preserve">von der </w:t>
      </w:r>
      <w:r w:rsidR="002A78CB" w:rsidRPr="00C36B28">
        <w:rPr>
          <w:rFonts w:cs="Arial"/>
          <w:sz w:val="22"/>
          <w:szCs w:val="22"/>
        </w:rPr>
        <w:t>Gebietskörperschaft</w:t>
      </w:r>
      <w:r w:rsidRPr="00C36B28">
        <w:rPr>
          <w:rFonts w:cs="Arial"/>
          <w:sz w:val="22"/>
          <w:szCs w:val="22"/>
        </w:rPr>
        <w:t xml:space="preserve"> gesetzten, angemessenen Frist zur Nacherfüllung steht </w:t>
      </w:r>
      <w:r w:rsidR="00DB267C" w:rsidRPr="00C36B28">
        <w:rPr>
          <w:rFonts w:cs="Arial"/>
          <w:sz w:val="22"/>
          <w:szCs w:val="22"/>
        </w:rPr>
        <w:t xml:space="preserve">der </w:t>
      </w:r>
      <w:r w:rsidR="002A78CB" w:rsidRPr="00C36B28">
        <w:rPr>
          <w:rFonts w:cs="Arial"/>
          <w:sz w:val="22"/>
          <w:szCs w:val="22"/>
        </w:rPr>
        <w:t>Gebietskörperschaft</w:t>
      </w:r>
      <w:r w:rsidRPr="00C36B28">
        <w:rPr>
          <w:rFonts w:cs="Arial"/>
          <w:sz w:val="22"/>
          <w:szCs w:val="22"/>
        </w:rPr>
        <w:t xml:space="preserve"> nach </w:t>
      </w:r>
      <w:r w:rsidR="00DB267C" w:rsidRPr="00C36B28">
        <w:rPr>
          <w:rFonts w:cs="Arial"/>
          <w:sz w:val="22"/>
          <w:szCs w:val="22"/>
        </w:rPr>
        <w:t xml:space="preserve">ihrer </w:t>
      </w:r>
      <w:r w:rsidRPr="00C36B28">
        <w:rPr>
          <w:rFonts w:cs="Arial"/>
          <w:sz w:val="22"/>
          <w:szCs w:val="22"/>
        </w:rPr>
        <w:t xml:space="preserve">Wahl das Recht zu, den Mangel selbst oder durch einen Dritten zu beseitigen und </w:t>
      </w:r>
      <w:r w:rsidR="005A31E2" w:rsidRPr="00C36B28">
        <w:rPr>
          <w:rFonts w:cs="Arial"/>
          <w:sz w:val="22"/>
          <w:szCs w:val="22"/>
        </w:rPr>
        <w:t xml:space="preserve">vom TKU </w:t>
      </w:r>
      <w:r w:rsidRPr="00C36B28">
        <w:rPr>
          <w:rFonts w:cs="Arial"/>
          <w:sz w:val="22"/>
          <w:szCs w:val="22"/>
        </w:rPr>
        <w:t xml:space="preserve">Ersatz der erforderlichen Aufwendungen zu verlangen, oder </w:t>
      </w:r>
      <w:r w:rsidR="002E54EC" w:rsidRPr="00C36B28">
        <w:rPr>
          <w:rFonts w:cs="Arial"/>
          <w:sz w:val="22"/>
          <w:szCs w:val="22"/>
        </w:rPr>
        <w:t xml:space="preserve">den </w:t>
      </w:r>
      <w:r w:rsidR="006C2B12" w:rsidRPr="00C36B28">
        <w:rPr>
          <w:rFonts w:cs="Arial"/>
          <w:sz w:val="22"/>
          <w:szCs w:val="22"/>
        </w:rPr>
        <w:t xml:space="preserve">Vertrag </w:t>
      </w:r>
      <w:r w:rsidRPr="00C36B28">
        <w:rPr>
          <w:rFonts w:cs="Arial"/>
          <w:sz w:val="22"/>
          <w:szCs w:val="22"/>
        </w:rPr>
        <w:t>gemäß</w:t>
      </w:r>
      <w:r w:rsidR="00CA43F2" w:rsidRPr="00C36B28">
        <w:rPr>
          <w:rFonts w:cs="Arial"/>
          <w:sz w:val="22"/>
          <w:szCs w:val="22"/>
        </w:rPr>
        <w:t xml:space="preserve"> § </w:t>
      </w:r>
      <w:r w:rsidR="008F7EB8" w:rsidRPr="00C36B28">
        <w:rPr>
          <w:rFonts w:cs="Arial"/>
          <w:sz w:val="22"/>
          <w:szCs w:val="22"/>
        </w:rPr>
        <w:t>1</w:t>
      </w:r>
      <w:r w:rsidR="00970508" w:rsidRPr="00C36B28">
        <w:rPr>
          <w:rFonts w:cs="Arial"/>
          <w:sz w:val="22"/>
          <w:szCs w:val="22"/>
        </w:rPr>
        <w:t>7</w:t>
      </w:r>
      <w:r w:rsidR="008F7EB8" w:rsidRPr="00C36B28">
        <w:rPr>
          <w:rFonts w:cs="Arial"/>
          <w:sz w:val="22"/>
          <w:szCs w:val="22"/>
        </w:rPr>
        <w:t>.1</w:t>
      </w:r>
      <w:r w:rsidR="008C1980" w:rsidRPr="00C36B28">
        <w:rPr>
          <w:rFonts w:cs="Arial"/>
          <w:sz w:val="22"/>
          <w:szCs w:val="22"/>
        </w:rPr>
        <w:t xml:space="preserve"> </w:t>
      </w:r>
      <w:r w:rsidR="00D402B3" w:rsidRPr="00C36B28">
        <w:rPr>
          <w:rFonts w:cs="Arial"/>
          <w:sz w:val="22"/>
          <w:szCs w:val="22"/>
        </w:rPr>
        <w:lastRenderedPageBreak/>
        <w:t>zu kündigen</w:t>
      </w:r>
      <w:r w:rsidRPr="00C36B28">
        <w:rPr>
          <w:rFonts w:cs="Arial"/>
          <w:sz w:val="22"/>
          <w:szCs w:val="22"/>
        </w:rPr>
        <w:t xml:space="preserve">. </w:t>
      </w:r>
      <w:r w:rsidR="003C0CBB" w:rsidRPr="00C36B28">
        <w:rPr>
          <w:rFonts w:cs="Arial"/>
          <w:sz w:val="22"/>
          <w:szCs w:val="22"/>
        </w:rPr>
        <w:t>Darüberhinausgehende Prüf- und Betretungsrechte der Bewilligungsbehörde (u. a. im Sinne von §</w:t>
      </w:r>
      <w:r w:rsidR="00A87E86" w:rsidRPr="00C36B28">
        <w:rPr>
          <w:rFonts w:cs="Arial"/>
          <w:sz w:val="22"/>
          <w:szCs w:val="22"/>
        </w:rPr>
        <w:t xml:space="preserve"> </w:t>
      </w:r>
      <w:r w:rsidR="00A87E86" w:rsidRPr="00C36B28">
        <w:rPr>
          <w:rFonts w:cs="Arial"/>
          <w:sz w:val="22"/>
          <w:szCs w:val="22"/>
        </w:rPr>
        <w:fldChar w:fldCharType="begin"/>
      </w:r>
      <w:r w:rsidR="00A87E86" w:rsidRPr="00C36B28">
        <w:rPr>
          <w:rFonts w:cs="Arial"/>
          <w:sz w:val="22"/>
          <w:szCs w:val="22"/>
        </w:rPr>
        <w:instrText xml:space="preserve"> REF _Ref106647848 \r \h </w:instrText>
      </w:r>
      <w:r w:rsidR="00E426FE">
        <w:rPr>
          <w:rFonts w:cs="Arial"/>
          <w:sz w:val="22"/>
          <w:szCs w:val="22"/>
          <w:highlight w:val="cyan"/>
        </w:rPr>
        <w:instrText xml:space="preserve"> \* MERGEFORMAT </w:instrText>
      </w:r>
      <w:r w:rsidR="00A87E86" w:rsidRPr="00C36B28">
        <w:rPr>
          <w:rFonts w:cs="Arial"/>
          <w:sz w:val="22"/>
          <w:szCs w:val="22"/>
        </w:rPr>
      </w:r>
      <w:r w:rsidR="00A87E86" w:rsidRPr="00C36B28">
        <w:rPr>
          <w:rFonts w:cs="Arial"/>
          <w:sz w:val="22"/>
          <w:szCs w:val="22"/>
        </w:rPr>
        <w:fldChar w:fldCharType="separate"/>
      </w:r>
      <w:r w:rsidR="009859E0" w:rsidRPr="00C36B28">
        <w:rPr>
          <w:rFonts w:cs="Arial"/>
          <w:sz w:val="22"/>
          <w:szCs w:val="22"/>
        </w:rPr>
        <w:t>12.3</w:t>
      </w:r>
      <w:r w:rsidR="00A87E86" w:rsidRPr="00C36B28">
        <w:rPr>
          <w:rFonts w:cs="Arial"/>
          <w:sz w:val="22"/>
          <w:szCs w:val="22"/>
        </w:rPr>
        <w:fldChar w:fldCharType="end"/>
      </w:r>
      <w:r w:rsidR="003C0CBB" w:rsidRPr="00C36B28">
        <w:rPr>
          <w:rFonts w:cs="Arial"/>
          <w:sz w:val="22"/>
          <w:szCs w:val="22"/>
        </w:rPr>
        <w:t xml:space="preserve">) </w:t>
      </w:r>
      <w:r w:rsidR="00B9238C" w:rsidRPr="00C36B28">
        <w:rPr>
          <w:rFonts w:cs="Arial"/>
          <w:sz w:val="22"/>
          <w:szCs w:val="22"/>
        </w:rPr>
        <w:t>sowie</w:t>
      </w:r>
      <w:r w:rsidR="00FF1015" w:rsidRPr="00C36B28">
        <w:rPr>
          <w:rFonts w:cs="Arial"/>
          <w:sz w:val="22"/>
          <w:szCs w:val="22"/>
        </w:rPr>
        <w:t xml:space="preserve"> Schadensersatzansprüche und sonstige Ansprüche der Gebietskörperschaft bleiben unberührt</w:t>
      </w:r>
      <w:r w:rsidR="00FF1015" w:rsidRPr="0005711F">
        <w:rPr>
          <w:rFonts w:cs="Arial"/>
          <w:sz w:val="22"/>
          <w:szCs w:val="22"/>
        </w:rPr>
        <w:t>.</w:t>
      </w:r>
    </w:p>
    <w:p w14:paraId="12697F6A" w14:textId="77777777" w:rsidR="00C27E9D" w:rsidRDefault="00013965" w:rsidP="00A55BC8">
      <w:pPr>
        <w:pStyle w:val="berschrift1"/>
        <w:tabs>
          <w:tab w:val="clear" w:pos="993"/>
          <w:tab w:val="num" w:pos="567"/>
          <w:tab w:val="num" w:pos="709"/>
          <w:tab w:val="num" w:pos="1415"/>
        </w:tabs>
        <w:spacing w:after="360"/>
        <w:ind w:left="567" w:hanging="567"/>
        <w:rPr>
          <w:sz w:val="22"/>
          <w:szCs w:val="22"/>
        </w:rPr>
      </w:pPr>
      <w:bookmarkStart w:id="189" w:name="_Toc378337200"/>
      <w:bookmarkStart w:id="190" w:name="_Toc378337201"/>
      <w:bookmarkStart w:id="191" w:name="_Toc378337202"/>
      <w:bookmarkStart w:id="192" w:name="_Toc392258463"/>
      <w:bookmarkStart w:id="193" w:name="_Ref471222459"/>
      <w:bookmarkStart w:id="194" w:name="_Ref472090084"/>
      <w:bookmarkStart w:id="195" w:name="_Ref502150960"/>
      <w:bookmarkStart w:id="196" w:name="_Ref25823678"/>
      <w:bookmarkStart w:id="197" w:name="_Ref25824016"/>
      <w:bookmarkStart w:id="198" w:name="_Toc39690770"/>
      <w:bookmarkStart w:id="199" w:name="_Ref43982297"/>
      <w:bookmarkStart w:id="200" w:name="_Ref43982324"/>
      <w:bookmarkStart w:id="201" w:name="_Ref43982418"/>
      <w:bookmarkStart w:id="202" w:name="_Ref43983063"/>
      <w:bookmarkStart w:id="203" w:name="_Ref106647454"/>
      <w:bookmarkStart w:id="204" w:name="_Ref106648382"/>
      <w:bookmarkStart w:id="205" w:name="_Ref113992545"/>
      <w:bookmarkStart w:id="206" w:name="_Toc187050080"/>
      <w:bookmarkEnd w:id="189"/>
      <w:bookmarkEnd w:id="190"/>
      <w:bookmarkEnd w:id="191"/>
      <w:r w:rsidRPr="0051034C">
        <w:rPr>
          <w:sz w:val="22"/>
          <w:szCs w:val="22"/>
        </w:rPr>
        <w:t>Fälligkeit der Zahlungsverpflichtungen</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7449CAAA" w14:textId="54DD517C" w:rsidR="002709C9" w:rsidRPr="003668B8" w:rsidRDefault="008F7EB8" w:rsidP="00F15CF1">
      <w:pPr>
        <w:pStyle w:val="Absatz1"/>
        <w:numPr>
          <w:ilvl w:val="0"/>
          <w:numId w:val="0"/>
        </w:numPr>
        <w:tabs>
          <w:tab w:val="left" w:pos="567"/>
        </w:tabs>
        <w:ind w:left="567" w:hanging="567"/>
        <w:rPr>
          <w:rFonts w:cs="Arial"/>
          <w:iCs/>
          <w:sz w:val="22"/>
          <w:szCs w:val="22"/>
        </w:rPr>
      </w:pPr>
      <w:r w:rsidRPr="00BF511C">
        <w:rPr>
          <w:rFonts w:cs="Arial"/>
          <w:iCs/>
          <w:sz w:val="22"/>
          <w:szCs w:val="22"/>
          <w:highlight w:val="lightGray"/>
        </w:rPr>
        <w:t>8</w:t>
      </w:r>
      <w:r w:rsidR="002709C9" w:rsidRPr="00BF511C">
        <w:rPr>
          <w:rFonts w:cs="Arial"/>
          <w:iCs/>
          <w:sz w:val="22"/>
          <w:szCs w:val="22"/>
          <w:highlight w:val="lightGray"/>
        </w:rPr>
        <w:t>.1</w:t>
      </w:r>
      <w:r w:rsidR="002709C9" w:rsidRPr="00BF511C">
        <w:rPr>
          <w:rFonts w:cs="Arial"/>
          <w:iCs/>
          <w:sz w:val="22"/>
          <w:szCs w:val="22"/>
          <w:highlight w:val="lightGray"/>
        </w:rPr>
        <w:tab/>
      </w:r>
      <w:ins w:id="207" w:author="Hundt, Melanie" w:date="2025-09-15T12:17:00Z" w16du:dateUtc="2025-09-15T10:17:00Z">
        <w:r w:rsidR="0025775F" w:rsidRPr="00CB4439">
          <w:rPr>
            <w:rFonts w:cs="Arial"/>
            <w:iCs/>
            <w:sz w:val="22"/>
            <w:szCs w:val="22"/>
            <w:highlight w:val="green"/>
          </w:rPr>
          <w:t>Die Zahlungen an das TKU erfolgen gemäß dem im Hinweisblatt Mittelanforderungen für Breitbandausbauprojekte vom 03.07.2024 beschriebenen vereinfachten Verfahren der Mittelanforderung mit Baufortschritt. Das TKU übersendet hierzu der Gebietskörperschaft gemäß dem Zahlungsplan (Anlage 3) und entsprechend dem tatsächlichen Baufortschritt eine Rechnung über den jeweiligen zur Zahlung anstehenden Betrag mit einer Zahlungsfrist von 30 (in Worten: dreißig) Kalendertagen ab Eingang der Rechnung. Die Rechnung hat zu ihrer Wirksamkeit Anforderungen gemäß Ziffer 3.1 des Hinweisblattes zu entsprechen. Die Fälligkeit der Zahlung tritt nur ein bei einer den Anforderungen dieses Kooperationsvertrages entsprechenden Leistungserbringung. Die Auszahlung erfolgt unter dem Vorbehalt der Anerkennung als zuwendungsfähig im Rahmen der Verwendungsnachweisprüfung durch den Fördermittelgeber und stellt keine baurechtliche Teilabnahme dar</w:t>
        </w:r>
        <w:r w:rsidR="0025775F" w:rsidRPr="00946BEE">
          <w:rPr>
            <w:rFonts w:cs="Arial"/>
            <w:iCs/>
            <w:sz w:val="22"/>
            <w:szCs w:val="22"/>
          </w:rPr>
          <w:t>.</w:t>
        </w:r>
      </w:ins>
      <w:commentRangeStart w:id="208"/>
      <w:commentRangeStart w:id="209"/>
      <w:del w:id="210" w:author="Hundt, Melanie" w:date="2025-09-15T12:17:00Z" w16du:dateUtc="2025-09-15T10:17:00Z">
        <w:r w:rsidR="00F15CF1" w:rsidDel="0025775F">
          <w:rPr>
            <w:rFonts w:cs="Arial"/>
            <w:iCs/>
            <w:sz w:val="22"/>
            <w:szCs w:val="22"/>
            <w:highlight w:val="lightGray"/>
          </w:rPr>
          <w:delText>D</w:delText>
        </w:r>
        <w:r w:rsidR="002709C9" w:rsidRPr="00BF511C" w:rsidDel="0025775F">
          <w:rPr>
            <w:rFonts w:cs="Arial"/>
            <w:iCs/>
            <w:sz w:val="22"/>
            <w:szCs w:val="22"/>
            <w:highlight w:val="lightGray"/>
          </w:rPr>
          <w:delText xml:space="preserve">ie </w:delText>
        </w:r>
        <w:commentRangeEnd w:id="208"/>
        <w:r w:rsidR="00FA369F" w:rsidDel="0025775F">
          <w:rPr>
            <w:rStyle w:val="Kommentarzeichen"/>
            <w:rFonts w:eastAsia="Times New Roman"/>
          </w:rPr>
          <w:commentReference w:id="208"/>
        </w:r>
        <w:commentRangeEnd w:id="209"/>
        <w:r w:rsidR="00326622" w:rsidDel="0025775F">
          <w:rPr>
            <w:rStyle w:val="Kommentarzeichen"/>
            <w:rFonts w:eastAsia="Times New Roman"/>
          </w:rPr>
          <w:commentReference w:id="209"/>
        </w:r>
        <w:r w:rsidR="002709C9" w:rsidRPr="00BF511C" w:rsidDel="0025775F">
          <w:rPr>
            <w:rFonts w:cs="Arial"/>
            <w:iCs/>
            <w:sz w:val="22"/>
            <w:szCs w:val="22"/>
            <w:highlight w:val="lightGray"/>
          </w:rPr>
          <w:delText xml:space="preserve">Fälligkeiten der Teilzahlungen zum Ausgleich der Wirtschaftlichkeitslücke ergeben sich, soweit die </w:delText>
        </w:r>
        <w:r w:rsidR="005B7944" w:rsidDel="0025775F">
          <w:rPr>
            <w:rFonts w:cs="Arial"/>
            <w:iCs/>
            <w:sz w:val="22"/>
            <w:szCs w:val="22"/>
            <w:highlight w:val="lightGray"/>
          </w:rPr>
          <w:delText>Vertragsp</w:delText>
        </w:r>
        <w:r w:rsidR="002709C9" w:rsidRPr="00BF511C" w:rsidDel="0025775F">
          <w:rPr>
            <w:rFonts w:cs="Arial"/>
            <w:iCs/>
            <w:sz w:val="22"/>
            <w:szCs w:val="22"/>
            <w:highlight w:val="lightGray"/>
          </w:rPr>
          <w:delText xml:space="preserve">arteien nicht eine andere Fälligkeitsregelung einvernehmlich vereinbaren und vorbehaltlich </w:delText>
        </w:r>
        <w:r w:rsidR="00375E8E" w:rsidDel="0025775F">
          <w:rPr>
            <w:rFonts w:cs="Arial"/>
            <w:iCs/>
            <w:sz w:val="22"/>
            <w:szCs w:val="22"/>
            <w:highlight w:val="lightGray"/>
          </w:rPr>
          <w:delText xml:space="preserve">§ </w:delText>
        </w:r>
        <w:r w:rsidR="00375E8E" w:rsidDel="0025775F">
          <w:rPr>
            <w:rFonts w:cs="Arial"/>
            <w:iCs/>
            <w:sz w:val="22"/>
            <w:szCs w:val="22"/>
            <w:highlight w:val="lightGray"/>
          </w:rPr>
          <w:fldChar w:fldCharType="begin"/>
        </w:r>
        <w:r w:rsidR="00375E8E" w:rsidDel="0025775F">
          <w:rPr>
            <w:rFonts w:cs="Arial"/>
            <w:iCs/>
            <w:sz w:val="22"/>
            <w:szCs w:val="22"/>
            <w:highlight w:val="lightGray"/>
          </w:rPr>
          <w:delInstrText xml:space="preserve"> REF _Ref114577210 \r \h </w:delInstrText>
        </w:r>
        <w:r w:rsidR="00375E8E" w:rsidDel="0025775F">
          <w:rPr>
            <w:rFonts w:cs="Arial"/>
            <w:iCs/>
            <w:sz w:val="22"/>
            <w:szCs w:val="22"/>
            <w:highlight w:val="lightGray"/>
          </w:rPr>
        </w:r>
        <w:r w:rsidR="00375E8E" w:rsidDel="0025775F">
          <w:rPr>
            <w:rFonts w:cs="Arial"/>
            <w:iCs/>
            <w:sz w:val="22"/>
            <w:szCs w:val="22"/>
            <w:highlight w:val="lightGray"/>
          </w:rPr>
          <w:fldChar w:fldCharType="separate"/>
        </w:r>
        <w:r w:rsidR="009859E0" w:rsidDel="0025775F">
          <w:rPr>
            <w:rFonts w:cs="Arial"/>
            <w:iCs/>
            <w:sz w:val="22"/>
            <w:szCs w:val="22"/>
            <w:highlight w:val="lightGray"/>
          </w:rPr>
          <w:delText>8.3</w:delText>
        </w:r>
        <w:r w:rsidR="00375E8E" w:rsidDel="0025775F">
          <w:rPr>
            <w:rFonts w:cs="Arial"/>
            <w:iCs/>
            <w:sz w:val="22"/>
            <w:szCs w:val="22"/>
            <w:highlight w:val="lightGray"/>
          </w:rPr>
          <w:fldChar w:fldCharType="end"/>
        </w:r>
        <w:r w:rsidR="002709C9" w:rsidRPr="00BF511C" w:rsidDel="0025775F">
          <w:rPr>
            <w:rFonts w:cs="Arial"/>
            <w:iCs/>
            <w:sz w:val="22"/>
            <w:szCs w:val="22"/>
            <w:highlight w:val="lightGray"/>
          </w:rPr>
          <w:delText>, aus dem Zahlungsplan (</w:delText>
        </w:r>
        <w:r w:rsidR="002709C9" w:rsidRPr="00BF511C" w:rsidDel="0025775F">
          <w:rPr>
            <w:rFonts w:cs="Arial"/>
            <w:b/>
            <w:iCs/>
            <w:sz w:val="22"/>
            <w:szCs w:val="22"/>
            <w:highlight w:val="lightGray"/>
          </w:rPr>
          <w:delText xml:space="preserve">Anlage </w:delText>
        </w:r>
        <w:r w:rsidR="00231FFF" w:rsidDel="0025775F">
          <w:rPr>
            <w:rFonts w:cs="Arial"/>
            <w:b/>
            <w:iCs/>
            <w:sz w:val="22"/>
            <w:szCs w:val="22"/>
            <w:highlight w:val="lightGray"/>
          </w:rPr>
          <w:delText>3</w:delText>
        </w:r>
        <w:r w:rsidR="002709C9" w:rsidRPr="00BF511C" w:rsidDel="0025775F">
          <w:rPr>
            <w:rFonts w:cs="Arial"/>
            <w:iCs/>
            <w:sz w:val="22"/>
            <w:szCs w:val="22"/>
            <w:highlight w:val="lightGray"/>
          </w:rPr>
          <w:delText>). Danach sind Teilzahlungen für das Erreichen bestimmter Ausbauziele vorgesehen, welche verbindliche Vertragsfristen nach diesem Vertrag darstellen. Die Zahlungen sind bei Erreichung dieser Ausbauziele gemäß dem Zahlungsplan sowie der Übersendung der für d</w:delText>
        </w:r>
        <w:r w:rsidR="00D04157" w:rsidRPr="00BF511C" w:rsidDel="0025775F">
          <w:rPr>
            <w:rFonts w:cs="Arial"/>
            <w:iCs/>
            <w:sz w:val="22"/>
            <w:szCs w:val="22"/>
            <w:highlight w:val="lightGray"/>
          </w:rPr>
          <w:delText>ie</w:delText>
        </w:r>
        <w:r w:rsidR="002709C9" w:rsidRPr="00BF511C" w:rsidDel="0025775F">
          <w:rPr>
            <w:rFonts w:cs="Arial"/>
            <w:iCs/>
            <w:sz w:val="22"/>
            <w:szCs w:val="22"/>
            <w:highlight w:val="lightGray"/>
          </w:rPr>
          <w:delText xml:space="preserve"> Mittela</w:delText>
        </w:r>
        <w:r w:rsidR="00D04157" w:rsidRPr="00BF511C" w:rsidDel="0025775F">
          <w:rPr>
            <w:rFonts w:cs="Arial"/>
            <w:iCs/>
            <w:sz w:val="22"/>
            <w:szCs w:val="22"/>
            <w:highlight w:val="lightGray"/>
          </w:rPr>
          <w:delText>nforderung</w:delText>
        </w:r>
        <w:r w:rsidR="002709C9" w:rsidRPr="00BF511C" w:rsidDel="0025775F">
          <w:rPr>
            <w:rFonts w:cs="Arial"/>
            <w:iCs/>
            <w:sz w:val="22"/>
            <w:szCs w:val="22"/>
            <w:highlight w:val="lightGray"/>
          </w:rPr>
          <w:delText xml:space="preserve"> nach dem „</w:delText>
        </w:r>
        <w:r w:rsidR="00534985" w:rsidRPr="00BF511C" w:rsidDel="0025775F">
          <w:rPr>
            <w:rFonts w:cs="Arial"/>
            <w:iCs/>
            <w:sz w:val="22"/>
            <w:szCs w:val="22"/>
            <w:highlight w:val="lightGray"/>
          </w:rPr>
          <w:delText xml:space="preserve">Hinweisblatt </w:delText>
        </w:r>
        <w:r w:rsidR="002709C9" w:rsidRPr="00BF511C" w:rsidDel="0025775F">
          <w:rPr>
            <w:rFonts w:cs="Arial"/>
            <w:iCs/>
            <w:sz w:val="22"/>
            <w:szCs w:val="22"/>
            <w:highlight w:val="lightGray"/>
          </w:rPr>
          <w:delText xml:space="preserve">Zwischennachweis </w:delText>
        </w:r>
        <w:r w:rsidR="00534985" w:rsidRPr="00BF511C" w:rsidDel="0025775F">
          <w:rPr>
            <w:rFonts w:cs="Arial"/>
            <w:iCs/>
            <w:sz w:val="22"/>
            <w:szCs w:val="22"/>
            <w:highlight w:val="lightGray"/>
          </w:rPr>
          <w:delText>GFP für Breitbandausbauprojekte</w:delText>
        </w:r>
        <w:r w:rsidR="002709C9" w:rsidRPr="00BF511C" w:rsidDel="0025775F">
          <w:rPr>
            <w:rFonts w:cs="Arial"/>
            <w:iCs/>
            <w:sz w:val="22"/>
            <w:szCs w:val="22"/>
            <w:highlight w:val="lightGray"/>
          </w:rPr>
          <w:delText xml:space="preserve">“ für Teilzahlungen maßgeblichen Dokumentation und den weiteren in § </w:delText>
        </w:r>
        <w:r w:rsidR="00A87E86" w:rsidRPr="00BF511C" w:rsidDel="0025775F">
          <w:rPr>
            <w:rFonts w:cs="Arial"/>
            <w:iCs/>
            <w:sz w:val="22"/>
            <w:szCs w:val="22"/>
            <w:highlight w:val="lightGray"/>
          </w:rPr>
          <w:fldChar w:fldCharType="begin"/>
        </w:r>
        <w:r w:rsidR="00A87E86" w:rsidRPr="00BF511C" w:rsidDel="0025775F">
          <w:rPr>
            <w:rFonts w:cs="Arial"/>
            <w:iCs/>
            <w:sz w:val="22"/>
            <w:szCs w:val="22"/>
            <w:highlight w:val="lightGray"/>
          </w:rPr>
          <w:delInstrText xml:space="preserve"> REF _Ref106647251 \r \h </w:delInstrText>
        </w:r>
        <w:r w:rsidR="00BF511C" w:rsidDel="0025775F">
          <w:rPr>
            <w:rFonts w:cs="Arial"/>
            <w:iCs/>
            <w:sz w:val="22"/>
            <w:szCs w:val="22"/>
            <w:highlight w:val="lightGray"/>
          </w:rPr>
          <w:delInstrText xml:space="preserve"> \* MERGEFORMAT </w:delInstrText>
        </w:r>
        <w:r w:rsidR="00A87E86" w:rsidRPr="00BF511C" w:rsidDel="0025775F">
          <w:rPr>
            <w:rFonts w:cs="Arial"/>
            <w:iCs/>
            <w:sz w:val="22"/>
            <w:szCs w:val="22"/>
            <w:highlight w:val="lightGray"/>
          </w:rPr>
        </w:r>
        <w:r w:rsidR="00A87E86" w:rsidRPr="00BF511C" w:rsidDel="0025775F">
          <w:rPr>
            <w:rFonts w:cs="Arial"/>
            <w:iCs/>
            <w:sz w:val="22"/>
            <w:szCs w:val="22"/>
            <w:highlight w:val="lightGray"/>
          </w:rPr>
          <w:fldChar w:fldCharType="separate"/>
        </w:r>
        <w:r w:rsidR="009859E0" w:rsidDel="0025775F">
          <w:rPr>
            <w:rFonts w:cs="Arial"/>
            <w:iCs/>
            <w:sz w:val="22"/>
            <w:szCs w:val="22"/>
            <w:highlight w:val="lightGray"/>
          </w:rPr>
          <w:delText>1.2</w:delText>
        </w:r>
        <w:r w:rsidR="00A87E86" w:rsidRPr="00BF511C" w:rsidDel="0025775F">
          <w:rPr>
            <w:rFonts w:cs="Arial"/>
            <w:iCs/>
            <w:sz w:val="22"/>
            <w:szCs w:val="22"/>
            <w:highlight w:val="lightGray"/>
          </w:rPr>
          <w:fldChar w:fldCharType="end"/>
        </w:r>
        <w:r w:rsidR="00A87E86" w:rsidRPr="00BF511C" w:rsidDel="0025775F">
          <w:rPr>
            <w:rFonts w:cs="Arial"/>
            <w:iCs/>
            <w:sz w:val="22"/>
            <w:szCs w:val="22"/>
            <w:highlight w:val="lightGray"/>
          </w:rPr>
          <w:delText xml:space="preserve"> </w:delText>
        </w:r>
        <w:r w:rsidR="002709C9" w:rsidRPr="00BF511C" w:rsidDel="0025775F">
          <w:rPr>
            <w:rFonts w:cs="Arial"/>
            <w:iCs/>
            <w:sz w:val="22"/>
            <w:szCs w:val="22"/>
            <w:highlight w:val="lightGray"/>
          </w:rPr>
          <w:delText>dieses Vertrages genannten Regelungen fällig. Das TKU stellt der Gebietskörperschaft alle notwendigen Informationen zu</w:delText>
        </w:r>
        <w:r w:rsidR="00D04157" w:rsidRPr="00BF511C" w:rsidDel="0025775F">
          <w:rPr>
            <w:rFonts w:cs="Arial"/>
            <w:iCs/>
            <w:sz w:val="22"/>
            <w:szCs w:val="22"/>
            <w:highlight w:val="lightGray"/>
          </w:rPr>
          <w:delText xml:space="preserve">r Anforderung </w:delText>
        </w:r>
        <w:r w:rsidR="002709C9" w:rsidRPr="00BF511C" w:rsidDel="0025775F">
          <w:rPr>
            <w:rFonts w:cs="Arial"/>
            <w:iCs/>
            <w:sz w:val="22"/>
            <w:szCs w:val="22"/>
            <w:highlight w:val="lightGray"/>
          </w:rPr>
          <w:delText>von Mitteln</w:delText>
        </w:r>
        <w:r w:rsidR="003668B8" w:rsidDel="0025775F">
          <w:rPr>
            <w:rFonts w:cs="Arial"/>
            <w:iCs/>
            <w:sz w:val="22"/>
            <w:szCs w:val="22"/>
            <w:highlight w:val="lightGray"/>
          </w:rPr>
          <w:delText xml:space="preserve"> –</w:delText>
        </w:r>
        <w:r w:rsidR="00534985" w:rsidRPr="00BF511C" w:rsidDel="0025775F">
          <w:rPr>
            <w:rFonts w:cs="Arial"/>
            <w:iCs/>
            <w:sz w:val="22"/>
            <w:szCs w:val="22"/>
            <w:highlight w:val="lightGray"/>
          </w:rPr>
          <w:delText xml:space="preserve"> im erweiterten Verfahren mit Baufortschritt und Zwischennachweis</w:delText>
        </w:r>
        <w:r w:rsidR="002709C9" w:rsidRPr="00BF511C" w:rsidDel="0025775F">
          <w:rPr>
            <w:rFonts w:cs="Arial"/>
            <w:iCs/>
            <w:sz w:val="22"/>
            <w:szCs w:val="22"/>
            <w:highlight w:val="lightGray"/>
          </w:rPr>
          <w:delText xml:space="preserve"> </w:delText>
        </w:r>
        <w:r w:rsidR="003668B8" w:rsidDel="0025775F">
          <w:rPr>
            <w:rFonts w:cs="Arial"/>
            <w:iCs/>
            <w:sz w:val="22"/>
            <w:szCs w:val="22"/>
            <w:highlight w:val="lightGray"/>
          </w:rPr>
          <w:delText xml:space="preserve">– </w:delText>
        </w:r>
        <w:r w:rsidR="002709C9" w:rsidRPr="00BF511C" w:rsidDel="0025775F">
          <w:rPr>
            <w:rFonts w:cs="Arial"/>
            <w:iCs/>
            <w:sz w:val="22"/>
            <w:szCs w:val="22"/>
            <w:highlight w:val="lightGray"/>
          </w:rPr>
          <w:delText xml:space="preserve">zur Verfügung, soweit es diese nach diesem Vertrag zur Verfügung zu stellen hat. Das TKU wird der Gebietskörperschaft bei Fälligkeit eine ordnungsgemäße, qualifizierte Zahlungsaufforderung nach den Vorgaben aus dem </w:delText>
        </w:r>
        <w:r w:rsidR="00534985" w:rsidRPr="00BF511C" w:rsidDel="0025775F">
          <w:rPr>
            <w:rFonts w:cs="Arial"/>
            <w:iCs/>
            <w:sz w:val="22"/>
            <w:szCs w:val="22"/>
            <w:highlight w:val="lightGray"/>
          </w:rPr>
          <w:delText xml:space="preserve">„Hinweisblatt </w:delText>
        </w:r>
        <w:r w:rsidR="00D04157" w:rsidRPr="00BF511C" w:rsidDel="0025775F">
          <w:rPr>
            <w:rFonts w:cs="Arial"/>
            <w:iCs/>
            <w:sz w:val="22"/>
            <w:szCs w:val="22"/>
            <w:highlight w:val="lightGray"/>
          </w:rPr>
          <w:delText>Zwischennachweis GFP für Breitbandausbauprojekte</w:delText>
        </w:r>
        <w:r w:rsidR="00534985" w:rsidRPr="00BF511C" w:rsidDel="0025775F">
          <w:rPr>
            <w:rFonts w:cs="Arial"/>
            <w:iCs/>
            <w:sz w:val="22"/>
            <w:szCs w:val="22"/>
            <w:highlight w:val="lightGray"/>
          </w:rPr>
          <w:delText>“</w:delText>
        </w:r>
        <w:r w:rsidR="00D04157" w:rsidRPr="00BF511C" w:rsidDel="0025775F">
          <w:rPr>
            <w:rFonts w:cs="Arial"/>
            <w:iCs/>
            <w:sz w:val="22"/>
            <w:szCs w:val="22"/>
            <w:highlight w:val="lightGray"/>
          </w:rPr>
          <w:delText xml:space="preserve"> </w:delText>
        </w:r>
        <w:r w:rsidR="002709C9" w:rsidRPr="00BF511C" w:rsidDel="0025775F">
          <w:rPr>
            <w:rFonts w:cs="Arial"/>
            <w:iCs/>
            <w:sz w:val="22"/>
            <w:szCs w:val="22"/>
            <w:highlight w:val="lightGray"/>
          </w:rPr>
          <w:delText xml:space="preserve">stellen. Der Gebietskörperschaft steht hinsichtlich des Zahlungsanspruchs des TKU eine Einrede in Form eines Zurückbehaltungsrechts dergestalt zu, dass sie die jeweilige Teilzahlung erst nach Zugang einer positiven Auszahlungsankündigung (positive Benachrichtigung über die Prüfung durch die Bewilligungsbehörde gemäß </w:delText>
        </w:r>
        <w:r w:rsidR="003668B8" w:rsidDel="0025775F">
          <w:rPr>
            <w:rFonts w:cs="Arial"/>
            <w:iCs/>
            <w:sz w:val="22"/>
            <w:szCs w:val="22"/>
            <w:highlight w:val="lightGray"/>
          </w:rPr>
          <w:delText>Nr</w:delText>
        </w:r>
        <w:r w:rsidR="00534985" w:rsidRPr="00BF511C" w:rsidDel="0025775F">
          <w:rPr>
            <w:rFonts w:cs="Arial"/>
            <w:iCs/>
            <w:sz w:val="22"/>
            <w:szCs w:val="22"/>
            <w:highlight w:val="lightGray"/>
          </w:rPr>
          <w:delText xml:space="preserve">. 1 </w:delText>
        </w:r>
        <w:r w:rsidR="00BF511C" w:rsidRPr="00BF511C" w:rsidDel="0025775F">
          <w:rPr>
            <w:rFonts w:cs="Arial"/>
            <w:iCs/>
            <w:sz w:val="22"/>
            <w:szCs w:val="22"/>
            <w:highlight w:val="lightGray"/>
          </w:rPr>
          <w:delText>„Merkblatt Mittelanforderung für Breitbandausbauprojekte“</w:delText>
        </w:r>
        <w:r w:rsidR="00536F49" w:rsidRPr="00BF511C" w:rsidDel="0025775F">
          <w:rPr>
            <w:rFonts w:cs="Arial"/>
            <w:iCs/>
            <w:sz w:val="22"/>
            <w:szCs w:val="22"/>
            <w:highlight w:val="lightGray"/>
          </w:rPr>
          <w:delText>)</w:delText>
        </w:r>
        <w:r w:rsidR="002709C9" w:rsidRPr="00BF511C" w:rsidDel="0025775F">
          <w:rPr>
            <w:rFonts w:cs="Arial"/>
            <w:iCs/>
            <w:sz w:val="22"/>
            <w:szCs w:val="22"/>
            <w:highlight w:val="lightGray"/>
          </w:rPr>
          <w:delText xml:space="preserve"> vorzunehmen hat.</w:delText>
        </w:r>
      </w:del>
    </w:p>
    <w:p w14:paraId="4DF0CEB3" w14:textId="7CBB6223" w:rsidR="00F66512" w:rsidRPr="008463AD" w:rsidRDefault="00F66512" w:rsidP="00913B94">
      <w:pPr>
        <w:pStyle w:val="Absatz1"/>
        <w:numPr>
          <w:ilvl w:val="1"/>
          <w:numId w:val="10"/>
        </w:numPr>
        <w:tabs>
          <w:tab w:val="left" w:pos="567"/>
          <w:tab w:val="num" w:pos="1415"/>
        </w:tabs>
        <w:ind w:left="567" w:hanging="567"/>
        <w:rPr>
          <w:rFonts w:cs="Arial"/>
          <w:iCs/>
          <w:sz w:val="22"/>
          <w:szCs w:val="22"/>
        </w:rPr>
      </w:pPr>
      <w:r w:rsidRPr="00913B94">
        <w:rPr>
          <w:rFonts w:cs="Arial"/>
          <w:iCs/>
          <w:sz w:val="22"/>
          <w:szCs w:val="22"/>
        </w:rPr>
        <w:lastRenderedPageBreak/>
        <w:t xml:space="preserve">Das TKU übersendet </w:t>
      </w:r>
      <w:r w:rsidR="00F42D9D" w:rsidRPr="00B0550D">
        <w:rPr>
          <w:rFonts w:cs="Arial"/>
          <w:iCs/>
          <w:sz w:val="22"/>
          <w:szCs w:val="22"/>
        </w:rPr>
        <w:t xml:space="preserve">der </w:t>
      </w:r>
      <w:r w:rsidR="002A78CB" w:rsidRPr="00B0550D">
        <w:rPr>
          <w:rFonts w:cs="Arial"/>
          <w:iCs/>
          <w:sz w:val="22"/>
          <w:szCs w:val="22"/>
        </w:rPr>
        <w:t>Gebietskörperschaft</w:t>
      </w:r>
      <w:r w:rsidRPr="00B0550D">
        <w:rPr>
          <w:rFonts w:cs="Arial"/>
          <w:iCs/>
          <w:sz w:val="22"/>
          <w:szCs w:val="22"/>
        </w:rPr>
        <w:t xml:space="preserve"> </w:t>
      </w:r>
      <w:r w:rsidR="006A56E6" w:rsidRPr="00B22658">
        <w:rPr>
          <w:rFonts w:cs="Arial"/>
          <w:iCs/>
          <w:sz w:val="22"/>
          <w:szCs w:val="22"/>
        </w:rPr>
        <w:t xml:space="preserve">zur Vorbereitung der Vorlage des Verwendungsnachweises bei </w:t>
      </w:r>
      <w:r w:rsidR="0056738F" w:rsidRPr="00B22658">
        <w:rPr>
          <w:rFonts w:cs="Arial"/>
          <w:iCs/>
          <w:sz w:val="22"/>
          <w:szCs w:val="22"/>
        </w:rPr>
        <w:t xml:space="preserve">der Bewilligungsbehörde </w:t>
      </w:r>
      <w:r w:rsidR="006A56E6" w:rsidRPr="00B22658">
        <w:rPr>
          <w:rFonts w:cs="Arial"/>
          <w:iCs/>
          <w:sz w:val="22"/>
          <w:szCs w:val="22"/>
        </w:rPr>
        <w:t>spätestens einen Monat vor dem Termin zur Vorlage des Verwendungsnachweises</w:t>
      </w:r>
      <w:r w:rsidRPr="00B22658">
        <w:rPr>
          <w:rFonts w:cs="Arial"/>
          <w:iCs/>
          <w:sz w:val="22"/>
          <w:szCs w:val="22"/>
        </w:rPr>
        <w:t xml:space="preserve"> </w:t>
      </w:r>
      <w:r w:rsidR="004B45AF" w:rsidRPr="00B22658">
        <w:rPr>
          <w:rFonts w:cs="Arial"/>
          <w:iCs/>
          <w:sz w:val="22"/>
          <w:szCs w:val="22"/>
        </w:rPr>
        <w:t xml:space="preserve">alle Dokumentationsleistungen gemäß den Rechtsgrundlagen in </w:t>
      </w:r>
      <w:r w:rsidR="002A79D3" w:rsidRPr="00B22658">
        <w:rPr>
          <w:rFonts w:cs="Arial"/>
          <w:iCs/>
          <w:sz w:val="22"/>
          <w:szCs w:val="22"/>
        </w:rPr>
        <w:t>§</w:t>
      </w:r>
      <w:r w:rsidR="004B45AF" w:rsidRPr="00B22658">
        <w:rPr>
          <w:rFonts w:cs="Arial"/>
          <w:iCs/>
          <w:sz w:val="22"/>
          <w:szCs w:val="22"/>
        </w:rPr>
        <w:t xml:space="preserve"> </w:t>
      </w:r>
      <w:r w:rsidR="00A87E86" w:rsidRPr="00B22658">
        <w:rPr>
          <w:rFonts w:cs="Arial"/>
          <w:iCs/>
          <w:sz w:val="22"/>
          <w:szCs w:val="22"/>
        </w:rPr>
        <w:fldChar w:fldCharType="begin"/>
      </w:r>
      <w:r w:rsidR="00A87E86" w:rsidRPr="00B22658">
        <w:rPr>
          <w:rFonts w:cs="Arial"/>
          <w:iCs/>
          <w:sz w:val="22"/>
          <w:szCs w:val="22"/>
        </w:rPr>
        <w:instrText xml:space="preserve"> REF _Ref106647251 \r \h </w:instrText>
      </w:r>
      <w:r w:rsidR="005E1FC4">
        <w:rPr>
          <w:rFonts w:cs="Arial"/>
          <w:iCs/>
          <w:sz w:val="22"/>
          <w:szCs w:val="22"/>
        </w:rPr>
        <w:instrText xml:space="preserve"> \* MERGEFORMAT </w:instrText>
      </w:r>
      <w:r w:rsidR="00A87E86" w:rsidRPr="00B22658">
        <w:rPr>
          <w:rFonts w:cs="Arial"/>
          <w:iCs/>
          <w:sz w:val="22"/>
          <w:szCs w:val="22"/>
        </w:rPr>
      </w:r>
      <w:r w:rsidR="00A87E86" w:rsidRPr="00B22658">
        <w:rPr>
          <w:rFonts w:cs="Arial"/>
          <w:iCs/>
          <w:sz w:val="22"/>
          <w:szCs w:val="22"/>
        </w:rPr>
        <w:fldChar w:fldCharType="separate"/>
      </w:r>
      <w:r w:rsidR="009859E0" w:rsidRPr="00913B94">
        <w:rPr>
          <w:rFonts w:cs="Arial"/>
          <w:iCs/>
          <w:sz w:val="22"/>
          <w:szCs w:val="22"/>
        </w:rPr>
        <w:t>1.2</w:t>
      </w:r>
      <w:r w:rsidR="00A87E86" w:rsidRPr="00B22658">
        <w:rPr>
          <w:rFonts w:cs="Arial"/>
          <w:iCs/>
          <w:sz w:val="22"/>
          <w:szCs w:val="22"/>
        </w:rPr>
        <w:fldChar w:fldCharType="end"/>
      </w:r>
      <w:r w:rsidR="002A79D3" w:rsidRPr="00913B94">
        <w:rPr>
          <w:rFonts w:cs="Arial"/>
          <w:iCs/>
          <w:sz w:val="22"/>
          <w:szCs w:val="22"/>
        </w:rPr>
        <w:t xml:space="preserve"> </w:t>
      </w:r>
      <w:r w:rsidR="004B45AF" w:rsidRPr="00913B94">
        <w:rPr>
          <w:rFonts w:cs="Arial"/>
          <w:iCs/>
          <w:sz w:val="22"/>
          <w:szCs w:val="22"/>
        </w:rPr>
        <w:t xml:space="preserve">im Hinblick auf den Verwendungsnachweis, </w:t>
      </w:r>
      <w:r w:rsidR="004B45AF" w:rsidRPr="005E1FC4">
        <w:rPr>
          <w:rFonts w:cs="Arial"/>
          <w:sz w:val="22"/>
          <w:szCs w:val="22"/>
        </w:rPr>
        <w:t xml:space="preserve">insbesondere der </w:t>
      </w:r>
      <w:r w:rsidR="002A79D3" w:rsidRPr="00B22658">
        <w:rPr>
          <w:rFonts w:cs="Arial"/>
          <w:sz w:val="22"/>
          <w:szCs w:val="22"/>
        </w:rPr>
        <w:t>Nr</w:t>
      </w:r>
      <w:r w:rsidR="004B45AF" w:rsidRPr="00B22658">
        <w:rPr>
          <w:rFonts w:cs="Arial"/>
          <w:sz w:val="22"/>
          <w:szCs w:val="22"/>
        </w:rPr>
        <w:t xml:space="preserve">. 4 </w:t>
      </w:r>
      <w:proofErr w:type="spellStart"/>
      <w:r w:rsidR="004B45AF" w:rsidRPr="00B22658">
        <w:rPr>
          <w:rFonts w:cs="Arial"/>
          <w:sz w:val="22"/>
          <w:szCs w:val="22"/>
        </w:rPr>
        <w:t>BNBest</w:t>
      </w:r>
      <w:proofErr w:type="spellEnd"/>
      <w:r w:rsidR="004B45AF" w:rsidRPr="00B22658">
        <w:rPr>
          <w:rFonts w:cs="Arial"/>
          <w:sz w:val="22"/>
          <w:szCs w:val="22"/>
        </w:rPr>
        <w:t>-</w:t>
      </w:r>
      <w:r w:rsidR="008151FD" w:rsidRPr="00B22658">
        <w:rPr>
          <w:rFonts w:cs="Arial"/>
          <w:sz w:val="22"/>
          <w:szCs w:val="22"/>
        </w:rPr>
        <w:t>Gigabit</w:t>
      </w:r>
      <w:r w:rsidR="004B45AF" w:rsidRPr="00B22658">
        <w:rPr>
          <w:rFonts w:cs="Arial"/>
          <w:sz w:val="22"/>
          <w:szCs w:val="22"/>
        </w:rPr>
        <w:t xml:space="preserve">, den </w:t>
      </w:r>
      <w:r w:rsidR="00536F49" w:rsidRPr="00B22658">
        <w:rPr>
          <w:rFonts w:cs="Arial"/>
          <w:sz w:val="22"/>
          <w:szCs w:val="22"/>
        </w:rPr>
        <w:t xml:space="preserve">geltenden </w:t>
      </w:r>
      <w:r w:rsidR="004B45AF" w:rsidRPr="00B22658">
        <w:rPr>
          <w:rFonts w:cs="Arial"/>
          <w:sz w:val="22"/>
          <w:szCs w:val="22"/>
        </w:rPr>
        <w:t>GIS-Nebenstimmungen und</w:t>
      </w:r>
      <w:r w:rsidR="00CE6E29" w:rsidRPr="00B22658">
        <w:rPr>
          <w:rFonts w:cs="Arial"/>
          <w:sz w:val="22"/>
          <w:szCs w:val="22"/>
        </w:rPr>
        <w:t xml:space="preserve"> den weiteren von de</w:t>
      </w:r>
      <w:r w:rsidR="00536F49" w:rsidRPr="00B22658">
        <w:rPr>
          <w:rFonts w:cs="Arial"/>
          <w:sz w:val="22"/>
          <w:szCs w:val="22"/>
        </w:rPr>
        <w:t>r</w:t>
      </w:r>
      <w:r w:rsidR="00CE6E29" w:rsidRPr="00B22658">
        <w:rPr>
          <w:rFonts w:cs="Arial"/>
          <w:sz w:val="22"/>
          <w:szCs w:val="22"/>
        </w:rPr>
        <w:t xml:space="preserve"> Bewilligungsbehörde bereitgestellten </w:t>
      </w:r>
      <w:r w:rsidR="00C84D28" w:rsidRPr="00B22658">
        <w:rPr>
          <w:rFonts w:cs="Arial"/>
          <w:sz w:val="22"/>
          <w:szCs w:val="22"/>
        </w:rPr>
        <w:t xml:space="preserve">konkretisierenden </w:t>
      </w:r>
      <w:r w:rsidR="00CE6E29" w:rsidRPr="00B22658">
        <w:rPr>
          <w:rFonts w:cs="Arial"/>
          <w:sz w:val="22"/>
          <w:szCs w:val="22"/>
        </w:rPr>
        <w:t>Hinweis</w:t>
      </w:r>
      <w:r w:rsidR="00570E3F" w:rsidRPr="00B22658">
        <w:rPr>
          <w:rFonts w:cs="Arial"/>
          <w:sz w:val="22"/>
          <w:szCs w:val="22"/>
        </w:rPr>
        <w:t>-</w:t>
      </w:r>
      <w:r w:rsidR="00CE6E29" w:rsidRPr="00B22658">
        <w:rPr>
          <w:rFonts w:cs="Arial"/>
          <w:sz w:val="22"/>
          <w:szCs w:val="22"/>
        </w:rPr>
        <w:t xml:space="preserve"> und Merkblätter</w:t>
      </w:r>
      <w:r w:rsidR="00570E3F" w:rsidRPr="00B22658">
        <w:rPr>
          <w:rFonts w:cs="Arial"/>
          <w:sz w:val="22"/>
          <w:szCs w:val="22"/>
        </w:rPr>
        <w:t>n</w:t>
      </w:r>
      <w:r w:rsidR="004B45AF" w:rsidRPr="00B22658">
        <w:rPr>
          <w:rFonts w:cs="Arial"/>
          <w:sz w:val="22"/>
          <w:szCs w:val="22"/>
        </w:rPr>
        <w:t xml:space="preserve">. Hierzu gehören u.a. eine georeferenzierte Dokumentation der errichteten </w:t>
      </w:r>
      <w:r w:rsidR="00536F49" w:rsidRPr="00B22658">
        <w:rPr>
          <w:rFonts w:cs="Arial"/>
          <w:sz w:val="22"/>
          <w:szCs w:val="22"/>
        </w:rPr>
        <w:t>Gigabit</w:t>
      </w:r>
      <w:r w:rsidR="004B45AF" w:rsidRPr="00B22658">
        <w:rPr>
          <w:rFonts w:cs="Arial"/>
          <w:sz w:val="22"/>
          <w:szCs w:val="22"/>
        </w:rPr>
        <w:t xml:space="preserve">-Netzinfrastruktur entsprechend den anwendbaren Nebenbestimmungen zur </w:t>
      </w:r>
      <w:r w:rsidR="002A79D3" w:rsidRPr="00B22658">
        <w:rPr>
          <w:rFonts w:cs="Arial"/>
          <w:sz w:val="22"/>
          <w:szCs w:val="22"/>
        </w:rPr>
        <w:t>Gigabit-Richtlinie</w:t>
      </w:r>
      <w:r w:rsidR="000961DC" w:rsidRPr="00B22658">
        <w:rPr>
          <w:rFonts w:cs="Arial"/>
          <w:sz w:val="22"/>
          <w:szCs w:val="22"/>
        </w:rPr>
        <w:t xml:space="preserve"> 2.0</w:t>
      </w:r>
      <w:r w:rsidR="002A79D3" w:rsidRPr="00B22658">
        <w:rPr>
          <w:rFonts w:cs="Arial"/>
          <w:sz w:val="22"/>
          <w:szCs w:val="22"/>
        </w:rPr>
        <w:t xml:space="preserve"> </w:t>
      </w:r>
      <w:r w:rsidR="004B45AF" w:rsidRPr="00B22658">
        <w:rPr>
          <w:rFonts w:cs="Arial"/>
          <w:sz w:val="22"/>
          <w:szCs w:val="22"/>
        </w:rPr>
        <w:t xml:space="preserve">und die erforderliche </w:t>
      </w:r>
      <w:r w:rsidR="00C91D89" w:rsidRPr="00B22658">
        <w:rPr>
          <w:rFonts w:cs="Arial"/>
          <w:sz w:val="22"/>
          <w:szCs w:val="22"/>
        </w:rPr>
        <w:t>Fotodokumentation.</w:t>
      </w:r>
      <w:r w:rsidRPr="00C61FC0">
        <w:rPr>
          <w:rFonts w:cs="Arial"/>
          <w:iCs/>
          <w:szCs w:val="22"/>
        </w:rPr>
        <w:t xml:space="preserve"> </w:t>
      </w:r>
    </w:p>
    <w:p w14:paraId="2A367515" w14:textId="3BB0D3AC" w:rsidR="00C27E9D" w:rsidRPr="00C61FC0" w:rsidRDefault="004F3101" w:rsidP="00B22658">
      <w:pPr>
        <w:pStyle w:val="Absatz1"/>
        <w:numPr>
          <w:ilvl w:val="1"/>
          <w:numId w:val="10"/>
        </w:numPr>
        <w:tabs>
          <w:tab w:val="left" w:pos="567"/>
          <w:tab w:val="num" w:pos="1415"/>
        </w:tabs>
        <w:ind w:left="567" w:hanging="567"/>
        <w:rPr>
          <w:rFonts w:cs="Arial"/>
          <w:sz w:val="22"/>
          <w:szCs w:val="22"/>
        </w:rPr>
      </w:pPr>
      <w:bookmarkStart w:id="212" w:name="_Ref114577210"/>
      <w:r w:rsidRPr="00913B94">
        <w:rPr>
          <w:rFonts w:cs="Arial"/>
          <w:sz w:val="22"/>
          <w:szCs w:val="22"/>
        </w:rPr>
        <w:t xml:space="preserve">Die </w:t>
      </w:r>
      <w:r w:rsidR="002A78CB" w:rsidRPr="00913B94">
        <w:rPr>
          <w:rFonts w:cs="Arial"/>
          <w:sz w:val="22"/>
          <w:szCs w:val="22"/>
        </w:rPr>
        <w:t>Gebietskörperschaft</w:t>
      </w:r>
      <w:r w:rsidR="00013965" w:rsidRPr="00B0550D">
        <w:rPr>
          <w:rFonts w:cs="Arial"/>
          <w:sz w:val="22"/>
          <w:szCs w:val="22"/>
        </w:rPr>
        <w:t xml:space="preserve"> ist berechtigt, von der </w:t>
      </w:r>
      <w:commentRangeStart w:id="213"/>
      <w:r w:rsidR="00654FC1" w:rsidRPr="00B0550D">
        <w:rPr>
          <w:rFonts w:cs="Arial"/>
          <w:sz w:val="22"/>
          <w:szCs w:val="22"/>
        </w:rPr>
        <w:t xml:space="preserve">letzten Teilzahlung </w:t>
      </w:r>
      <w:commentRangeEnd w:id="213"/>
      <w:r w:rsidR="00FA369F">
        <w:rPr>
          <w:rStyle w:val="Kommentarzeichen"/>
          <w:rFonts w:eastAsia="Times New Roman"/>
        </w:rPr>
        <w:commentReference w:id="213"/>
      </w:r>
      <w:r w:rsidR="00654FC1" w:rsidRPr="00B0550D">
        <w:rPr>
          <w:rFonts w:cs="Arial"/>
          <w:sz w:val="22"/>
          <w:szCs w:val="22"/>
        </w:rPr>
        <w:t xml:space="preserve">der </w:t>
      </w:r>
      <w:r w:rsidR="00A002C1" w:rsidRPr="00B0550D">
        <w:rPr>
          <w:rFonts w:cs="Arial"/>
          <w:sz w:val="22"/>
          <w:szCs w:val="22"/>
        </w:rPr>
        <w:t>von ihr zu gewährenden</w:t>
      </w:r>
      <w:r w:rsidR="003C0CBB" w:rsidRPr="00C61FC0">
        <w:rPr>
          <w:rFonts w:cs="Arial"/>
          <w:sz w:val="22"/>
          <w:szCs w:val="22"/>
        </w:rPr>
        <w:t xml:space="preserve"> </w:t>
      </w:r>
      <w:r w:rsidR="00D62839" w:rsidRPr="00C61FC0">
        <w:rPr>
          <w:rFonts w:cs="Arial"/>
          <w:sz w:val="22"/>
          <w:szCs w:val="22"/>
        </w:rPr>
        <w:t xml:space="preserve">Mittel </w:t>
      </w:r>
      <w:r w:rsidR="00013965" w:rsidRPr="00C61FC0">
        <w:rPr>
          <w:rFonts w:cs="Arial"/>
          <w:sz w:val="22"/>
          <w:szCs w:val="22"/>
        </w:rPr>
        <w:t xml:space="preserve">einen Betrag in Höhe von </w:t>
      </w:r>
      <w:r w:rsidR="00765634" w:rsidRPr="00C61FC0">
        <w:rPr>
          <w:rFonts w:cs="Arial"/>
          <w:sz w:val="22"/>
          <w:szCs w:val="22"/>
        </w:rPr>
        <w:t>10 </w:t>
      </w:r>
      <w:r w:rsidR="00013965" w:rsidRPr="00C61FC0">
        <w:rPr>
          <w:rFonts w:cs="Arial"/>
          <w:sz w:val="22"/>
          <w:szCs w:val="22"/>
        </w:rPr>
        <w:t>%</w:t>
      </w:r>
      <w:r w:rsidR="00F01C42" w:rsidRPr="00C61FC0">
        <w:rPr>
          <w:rFonts w:cs="Arial"/>
          <w:sz w:val="22"/>
          <w:szCs w:val="22"/>
        </w:rPr>
        <w:t xml:space="preserve"> </w:t>
      </w:r>
      <w:r w:rsidR="00F8773C" w:rsidRPr="00C61FC0">
        <w:rPr>
          <w:rFonts w:cs="Arial"/>
          <w:sz w:val="22"/>
          <w:szCs w:val="22"/>
        </w:rPr>
        <w:t xml:space="preserve">der Wirtschaftlichkeitslücke </w:t>
      </w:r>
      <w:r w:rsidR="00013965" w:rsidRPr="00C61FC0">
        <w:rPr>
          <w:rFonts w:cs="Arial"/>
          <w:sz w:val="22"/>
          <w:szCs w:val="22"/>
        </w:rPr>
        <w:t xml:space="preserve">zur Sicherung etwaiger Ansprüche aus </w:t>
      </w:r>
      <w:r w:rsidR="00955551" w:rsidRPr="00C61FC0">
        <w:rPr>
          <w:rFonts w:cs="Arial"/>
          <w:sz w:val="22"/>
          <w:szCs w:val="22"/>
        </w:rPr>
        <w:t xml:space="preserve">diesem </w:t>
      </w:r>
      <w:r w:rsidR="006C2B12" w:rsidRPr="00C61FC0">
        <w:rPr>
          <w:rFonts w:cs="Arial"/>
          <w:sz w:val="22"/>
          <w:szCs w:val="22"/>
        </w:rPr>
        <w:t xml:space="preserve">Vertragsverhältnis </w:t>
      </w:r>
      <w:r w:rsidR="00013965" w:rsidRPr="00C61FC0">
        <w:rPr>
          <w:rFonts w:cs="Arial"/>
          <w:sz w:val="22"/>
          <w:szCs w:val="22"/>
        </w:rPr>
        <w:t xml:space="preserve">einzubehalten. </w:t>
      </w:r>
      <w:commentRangeStart w:id="214"/>
      <w:r w:rsidR="003B4F8C" w:rsidRPr="00C61FC0">
        <w:rPr>
          <w:rFonts w:cs="Arial"/>
          <w:sz w:val="22"/>
          <w:szCs w:val="22"/>
        </w:rPr>
        <w:t xml:space="preserve">Sollte die letzte Teilzahlung einen Anteil von 10 % der ihr zu gewährenden </w:t>
      </w:r>
      <w:r w:rsidR="00D62839" w:rsidRPr="00C61FC0">
        <w:rPr>
          <w:rFonts w:cs="Arial"/>
          <w:sz w:val="22"/>
          <w:szCs w:val="22"/>
        </w:rPr>
        <w:t xml:space="preserve">Mittel </w:t>
      </w:r>
      <w:r w:rsidR="003B4F8C" w:rsidRPr="00C61FC0">
        <w:rPr>
          <w:rFonts w:cs="Arial"/>
          <w:sz w:val="22"/>
          <w:szCs w:val="22"/>
        </w:rPr>
        <w:t xml:space="preserve">nicht ausmachen, ist die Gebietskörperschaft berechtigt, von der vorletzten Teilzahlung einen Betrag in der Höhe einzubehalten, dass insgesamt 10 % der </w:t>
      </w:r>
      <w:r w:rsidR="00D62839" w:rsidRPr="00C61FC0">
        <w:rPr>
          <w:rFonts w:cs="Arial"/>
          <w:sz w:val="22"/>
          <w:szCs w:val="22"/>
        </w:rPr>
        <w:t xml:space="preserve">bereitzustellenden Mittel </w:t>
      </w:r>
      <w:r w:rsidR="003B4F8C" w:rsidRPr="00C61FC0">
        <w:rPr>
          <w:rFonts w:cs="Arial"/>
          <w:sz w:val="22"/>
          <w:szCs w:val="22"/>
        </w:rPr>
        <w:t>einbehalten werden. Die konkrete Höhe des Einbehalts richtet sich danach, welcher Einbehalt von de</w:t>
      </w:r>
      <w:r w:rsidR="00053DC5" w:rsidRPr="00C61FC0">
        <w:rPr>
          <w:rFonts w:cs="Arial"/>
          <w:sz w:val="22"/>
          <w:szCs w:val="22"/>
        </w:rPr>
        <w:t>r</w:t>
      </w:r>
      <w:r w:rsidR="003B4F8C" w:rsidRPr="00C61FC0">
        <w:rPr>
          <w:rFonts w:cs="Arial"/>
          <w:sz w:val="22"/>
          <w:szCs w:val="22"/>
        </w:rPr>
        <w:t xml:space="preserve"> </w:t>
      </w:r>
      <w:r w:rsidR="0061562B" w:rsidRPr="00C61FC0">
        <w:rPr>
          <w:sz w:val="22"/>
        </w:rPr>
        <w:t>Bewilligungsbehörde</w:t>
      </w:r>
      <w:r w:rsidR="003B4F8C" w:rsidRPr="00C61FC0">
        <w:rPr>
          <w:rFonts w:cs="Arial"/>
          <w:sz w:val="22"/>
          <w:szCs w:val="22"/>
        </w:rPr>
        <w:t xml:space="preserve"> im Rahmen der Abrechnung geltend gemacht wird, wobei vorgenannte 10 % im Verhältnis zum TKU nicht überschritten werden dürfen. </w:t>
      </w:r>
      <w:commentRangeEnd w:id="214"/>
      <w:r w:rsidR="00FA369F">
        <w:rPr>
          <w:rStyle w:val="Kommentarzeichen"/>
          <w:rFonts w:eastAsia="Times New Roman"/>
        </w:rPr>
        <w:commentReference w:id="214"/>
      </w:r>
      <w:r w:rsidR="00013965" w:rsidRPr="00C61FC0">
        <w:rPr>
          <w:rFonts w:cs="Arial"/>
          <w:sz w:val="22"/>
          <w:szCs w:val="22"/>
        </w:rPr>
        <w:t xml:space="preserve">Der einbehaltene Betrag wird </w:t>
      </w:r>
      <w:r w:rsidR="00FA3213" w:rsidRPr="00C61FC0">
        <w:rPr>
          <w:rFonts w:cs="Arial"/>
          <w:sz w:val="22"/>
          <w:szCs w:val="22"/>
        </w:rPr>
        <w:t xml:space="preserve">nach abschließender </w:t>
      </w:r>
      <w:r w:rsidR="007E2C7F" w:rsidRPr="00C61FC0">
        <w:rPr>
          <w:rFonts w:cs="Arial"/>
          <w:sz w:val="22"/>
          <w:szCs w:val="22"/>
        </w:rPr>
        <w:t xml:space="preserve">bestätigender </w:t>
      </w:r>
      <w:r w:rsidR="00FA3213" w:rsidRPr="00C61FC0">
        <w:rPr>
          <w:rFonts w:cs="Arial"/>
          <w:sz w:val="22"/>
          <w:szCs w:val="22"/>
        </w:rPr>
        <w:t xml:space="preserve">Prüfung des Verwendungsnachweises </w:t>
      </w:r>
      <w:r w:rsidR="006C7DEB" w:rsidRPr="00C61FC0">
        <w:rPr>
          <w:rFonts w:cs="Arial"/>
          <w:sz w:val="22"/>
          <w:szCs w:val="22"/>
        </w:rPr>
        <w:t xml:space="preserve">durch die Bewilligungsbehörde von der Gebietskörperschaft </w:t>
      </w:r>
      <w:r w:rsidR="00013965" w:rsidRPr="00C61FC0">
        <w:rPr>
          <w:rFonts w:cs="Arial"/>
          <w:sz w:val="22"/>
          <w:szCs w:val="22"/>
        </w:rPr>
        <w:t xml:space="preserve">an </w:t>
      </w:r>
      <w:r w:rsidR="00CA7F11" w:rsidRPr="00C61FC0">
        <w:rPr>
          <w:rFonts w:cs="Arial"/>
          <w:sz w:val="22"/>
          <w:szCs w:val="22"/>
        </w:rPr>
        <w:t>das TKU</w:t>
      </w:r>
      <w:r w:rsidR="00013965" w:rsidRPr="00C61FC0">
        <w:rPr>
          <w:rFonts w:cs="Arial"/>
          <w:sz w:val="22"/>
          <w:szCs w:val="22"/>
        </w:rPr>
        <w:t xml:space="preserve"> ausgezahlt</w:t>
      </w:r>
      <w:r w:rsidR="00DC778E" w:rsidRPr="00C61FC0">
        <w:rPr>
          <w:rFonts w:cs="Arial"/>
          <w:sz w:val="22"/>
          <w:szCs w:val="22"/>
        </w:rPr>
        <w:t xml:space="preserve">, soweit der vertragsgemäße Betrieb des Netzes und </w:t>
      </w:r>
      <w:r w:rsidR="0027566F" w:rsidRPr="00C61FC0">
        <w:rPr>
          <w:rFonts w:cs="Arial"/>
          <w:sz w:val="22"/>
          <w:szCs w:val="22"/>
        </w:rPr>
        <w:t xml:space="preserve">die Erbringung von </w:t>
      </w:r>
      <w:proofErr w:type="spellStart"/>
      <w:r w:rsidR="00DC778E" w:rsidRPr="00C61FC0">
        <w:rPr>
          <w:rFonts w:cs="Arial"/>
          <w:sz w:val="22"/>
          <w:szCs w:val="22"/>
        </w:rPr>
        <w:t>Diensteangebote</w:t>
      </w:r>
      <w:r w:rsidR="0027566F" w:rsidRPr="00C61FC0">
        <w:rPr>
          <w:rFonts w:cs="Arial"/>
          <w:sz w:val="22"/>
          <w:szCs w:val="22"/>
        </w:rPr>
        <w:t>n</w:t>
      </w:r>
      <w:proofErr w:type="spellEnd"/>
      <w:r w:rsidR="00DC778E" w:rsidRPr="00C61FC0">
        <w:rPr>
          <w:rFonts w:cs="Arial"/>
          <w:sz w:val="22"/>
          <w:szCs w:val="22"/>
        </w:rPr>
        <w:t xml:space="preserve"> für die Endkunden im Ausbaugebiet gewährleistet ist und keine sonstigen Ansprüche </w:t>
      </w:r>
      <w:r w:rsidRPr="00C61FC0">
        <w:rPr>
          <w:rFonts w:cs="Arial"/>
          <w:sz w:val="22"/>
          <w:szCs w:val="22"/>
        </w:rPr>
        <w:t xml:space="preserve">der </w:t>
      </w:r>
      <w:r w:rsidR="002A78CB" w:rsidRPr="00C61FC0">
        <w:rPr>
          <w:rFonts w:cs="Arial"/>
          <w:sz w:val="22"/>
          <w:szCs w:val="22"/>
        </w:rPr>
        <w:t>Gebietskörperschaft</w:t>
      </w:r>
      <w:r w:rsidR="00DC778E" w:rsidRPr="00C61FC0">
        <w:rPr>
          <w:rFonts w:cs="Arial"/>
          <w:sz w:val="22"/>
          <w:szCs w:val="22"/>
        </w:rPr>
        <w:t xml:space="preserve"> aus </w:t>
      </w:r>
      <w:r w:rsidR="00955551" w:rsidRPr="00C61FC0">
        <w:rPr>
          <w:rFonts w:cs="Arial"/>
          <w:sz w:val="22"/>
          <w:szCs w:val="22"/>
        </w:rPr>
        <w:t xml:space="preserve">diesem </w:t>
      </w:r>
      <w:r w:rsidR="006C2B12" w:rsidRPr="00C61FC0">
        <w:rPr>
          <w:rFonts w:cs="Arial"/>
          <w:sz w:val="22"/>
          <w:szCs w:val="22"/>
        </w:rPr>
        <w:t xml:space="preserve">Vertragsverhältnis </w:t>
      </w:r>
      <w:r w:rsidR="00DC778E" w:rsidRPr="00C61FC0">
        <w:rPr>
          <w:rFonts w:cs="Arial"/>
          <w:sz w:val="22"/>
          <w:szCs w:val="22"/>
        </w:rPr>
        <w:t>gegen das TKU</w:t>
      </w:r>
      <w:r w:rsidR="003B4F8C" w:rsidRPr="00C61FC0">
        <w:rPr>
          <w:rFonts w:cs="Arial"/>
          <w:sz w:val="22"/>
          <w:szCs w:val="22"/>
        </w:rPr>
        <w:t xml:space="preserve"> </w:t>
      </w:r>
      <w:proofErr w:type="spellStart"/>
      <w:r w:rsidR="00DC778E" w:rsidRPr="00C61FC0">
        <w:rPr>
          <w:rFonts w:cs="Arial"/>
          <w:sz w:val="22"/>
          <w:szCs w:val="22"/>
        </w:rPr>
        <w:t>bestehen</w:t>
      </w:r>
      <w:proofErr w:type="spellEnd"/>
      <w:r w:rsidR="00013965" w:rsidRPr="00C61FC0">
        <w:rPr>
          <w:rFonts w:cs="Arial"/>
          <w:sz w:val="22"/>
          <w:szCs w:val="22"/>
        </w:rPr>
        <w:t>.</w:t>
      </w:r>
      <w:r w:rsidR="0070693F" w:rsidRPr="00C61FC0">
        <w:rPr>
          <w:rFonts w:cs="Arial"/>
          <w:sz w:val="22"/>
          <w:szCs w:val="22"/>
        </w:rPr>
        <w:t xml:space="preserve"> Die </w:t>
      </w:r>
      <w:r w:rsidR="004E6730" w:rsidRPr="00C61FC0">
        <w:rPr>
          <w:rFonts w:cs="Arial"/>
          <w:sz w:val="22"/>
          <w:szCs w:val="22"/>
        </w:rPr>
        <w:t xml:space="preserve">Gebietskörperschaft </w:t>
      </w:r>
      <w:r w:rsidR="0070693F" w:rsidRPr="00C61FC0">
        <w:rPr>
          <w:rFonts w:cs="Arial"/>
          <w:sz w:val="22"/>
          <w:szCs w:val="22"/>
        </w:rPr>
        <w:t xml:space="preserve">wird </w:t>
      </w:r>
      <w:r w:rsidR="00A02B2E" w:rsidRPr="00C61FC0">
        <w:rPr>
          <w:rFonts w:cs="Arial"/>
          <w:sz w:val="22"/>
          <w:szCs w:val="22"/>
        </w:rPr>
        <w:t xml:space="preserve">dem </w:t>
      </w:r>
      <w:r w:rsidR="0070693F" w:rsidRPr="00C61FC0">
        <w:rPr>
          <w:rFonts w:cs="Arial"/>
          <w:sz w:val="22"/>
          <w:szCs w:val="22"/>
        </w:rPr>
        <w:t xml:space="preserve">TKU das Ergebnis der Prüfung des </w:t>
      </w:r>
      <w:r w:rsidR="00636990" w:rsidRPr="00C61FC0">
        <w:rPr>
          <w:rFonts w:cs="Arial"/>
          <w:sz w:val="22"/>
          <w:szCs w:val="22"/>
        </w:rPr>
        <w:t>V</w:t>
      </w:r>
      <w:r w:rsidR="0070693F" w:rsidRPr="00C61FC0">
        <w:rPr>
          <w:rFonts w:cs="Arial"/>
          <w:sz w:val="22"/>
          <w:szCs w:val="22"/>
        </w:rPr>
        <w:t xml:space="preserve">erwendungsnachweises durch </w:t>
      </w:r>
      <w:r w:rsidR="00F62744" w:rsidRPr="00C61FC0">
        <w:rPr>
          <w:rFonts w:cs="Arial"/>
          <w:sz w:val="22"/>
          <w:szCs w:val="22"/>
        </w:rPr>
        <w:t>die Bewilligungsbehörde</w:t>
      </w:r>
      <w:r w:rsidR="0070693F" w:rsidRPr="00C61FC0">
        <w:rPr>
          <w:rFonts w:cs="Arial"/>
          <w:sz w:val="22"/>
          <w:szCs w:val="22"/>
        </w:rPr>
        <w:t xml:space="preserve"> unverzüglich nach dessen Vorliegen mitteilen.</w:t>
      </w:r>
      <w:bookmarkEnd w:id="212"/>
      <w:r w:rsidR="007A453C" w:rsidRPr="00C61FC0">
        <w:rPr>
          <w:rFonts w:cs="Arial"/>
          <w:sz w:val="22"/>
          <w:szCs w:val="22"/>
        </w:rPr>
        <w:t xml:space="preserve"> Die Gebietskörperschaft fordert die Zuwendung vollständig gemäß </w:t>
      </w:r>
      <w:proofErr w:type="spellStart"/>
      <w:r w:rsidR="007A453C" w:rsidRPr="00C61FC0">
        <w:rPr>
          <w:rFonts w:cs="Arial"/>
          <w:sz w:val="22"/>
          <w:szCs w:val="22"/>
        </w:rPr>
        <w:t>BNBest</w:t>
      </w:r>
      <w:proofErr w:type="spellEnd"/>
      <w:r w:rsidR="007A453C" w:rsidRPr="00C61FC0">
        <w:rPr>
          <w:rFonts w:cs="Arial"/>
          <w:sz w:val="22"/>
          <w:szCs w:val="22"/>
        </w:rPr>
        <w:t>-Gigabit und den Vorgaben der Bewilligungsbehörde</w:t>
      </w:r>
      <w:r w:rsidR="00D20236" w:rsidRPr="00C61FC0">
        <w:rPr>
          <w:rFonts w:cs="Arial"/>
          <w:sz w:val="22"/>
          <w:szCs w:val="22"/>
        </w:rPr>
        <w:t>n</w:t>
      </w:r>
      <w:r w:rsidR="007A453C" w:rsidRPr="00C61FC0">
        <w:rPr>
          <w:rFonts w:cs="Arial"/>
          <w:sz w:val="22"/>
          <w:szCs w:val="22"/>
        </w:rPr>
        <w:t xml:space="preserve"> an.</w:t>
      </w:r>
    </w:p>
    <w:p w14:paraId="259B94A1" w14:textId="77777777" w:rsidR="00C27E9D" w:rsidRPr="002709C9" w:rsidRDefault="00013965" w:rsidP="00A55BC8">
      <w:pPr>
        <w:pStyle w:val="berschrift1"/>
        <w:tabs>
          <w:tab w:val="clear" w:pos="993"/>
          <w:tab w:val="num" w:pos="567"/>
          <w:tab w:val="num" w:pos="709"/>
          <w:tab w:val="num" w:pos="1415"/>
        </w:tabs>
        <w:spacing w:after="360"/>
        <w:ind w:left="567" w:hanging="567"/>
        <w:rPr>
          <w:sz w:val="22"/>
          <w:szCs w:val="22"/>
        </w:rPr>
      </w:pPr>
      <w:bookmarkStart w:id="215" w:name="_Toc472149673"/>
      <w:bookmarkStart w:id="216" w:name="_Toc472149674"/>
      <w:bookmarkStart w:id="217" w:name="_Toc472149675"/>
      <w:bookmarkStart w:id="218" w:name="_Toc472149676"/>
      <w:bookmarkStart w:id="219" w:name="_Toc472149677"/>
      <w:bookmarkStart w:id="220" w:name="_Toc472149684"/>
      <w:bookmarkStart w:id="221" w:name="_Toc472149685"/>
      <w:bookmarkStart w:id="222" w:name="_Toc377474508"/>
      <w:bookmarkStart w:id="223" w:name="_Toc377474615"/>
      <w:bookmarkStart w:id="224" w:name="_Ref378595104"/>
      <w:bookmarkStart w:id="225" w:name="_Ref21412287"/>
      <w:bookmarkStart w:id="226" w:name="_Toc39690771"/>
      <w:bookmarkStart w:id="227" w:name="_Ref80717096"/>
      <w:bookmarkStart w:id="228" w:name="_Ref106648584"/>
      <w:bookmarkStart w:id="229" w:name="_Ref114242663"/>
      <w:bookmarkStart w:id="230" w:name="_Toc187050081"/>
      <w:bookmarkEnd w:id="215"/>
      <w:bookmarkEnd w:id="216"/>
      <w:bookmarkEnd w:id="217"/>
      <w:bookmarkEnd w:id="218"/>
      <w:bookmarkEnd w:id="219"/>
      <w:bookmarkEnd w:id="220"/>
      <w:bookmarkEnd w:id="221"/>
      <w:r w:rsidRPr="002709C9">
        <w:rPr>
          <w:sz w:val="22"/>
          <w:szCs w:val="22"/>
        </w:rPr>
        <w:t>Gewährung eines offenen Netzzugangs auf Vorleistungsebene</w:t>
      </w:r>
      <w:bookmarkStart w:id="231" w:name="_Toc377474509"/>
      <w:bookmarkStart w:id="232" w:name="_Toc377474616"/>
      <w:bookmarkEnd w:id="222"/>
      <w:bookmarkEnd w:id="223"/>
      <w:bookmarkEnd w:id="224"/>
      <w:bookmarkEnd w:id="225"/>
      <w:bookmarkEnd w:id="226"/>
      <w:bookmarkEnd w:id="227"/>
      <w:bookmarkEnd w:id="228"/>
      <w:bookmarkEnd w:id="229"/>
      <w:bookmarkEnd w:id="230"/>
    </w:p>
    <w:p w14:paraId="5CA1AC0B" w14:textId="27C0E12F" w:rsidR="008463AD" w:rsidRDefault="00BF511C" w:rsidP="00A55BC8">
      <w:pPr>
        <w:pStyle w:val="Absatz1"/>
        <w:numPr>
          <w:ilvl w:val="0"/>
          <w:numId w:val="0"/>
        </w:numPr>
        <w:tabs>
          <w:tab w:val="num" w:pos="567"/>
        </w:tabs>
        <w:ind w:left="567" w:hanging="567"/>
        <w:rPr>
          <w:sz w:val="22"/>
          <w:szCs w:val="22"/>
        </w:rPr>
      </w:pPr>
      <w:r>
        <w:rPr>
          <w:rFonts w:cs="Arial"/>
          <w:sz w:val="22"/>
          <w:szCs w:val="22"/>
        </w:rPr>
        <w:t>9</w:t>
      </w:r>
      <w:r w:rsidR="008463AD">
        <w:rPr>
          <w:rFonts w:cs="Arial"/>
          <w:sz w:val="22"/>
          <w:szCs w:val="22"/>
        </w:rPr>
        <w:t>.1</w:t>
      </w:r>
      <w:r w:rsidR="008463AD">
        <w:rPr>
          <w:rFonts w:cs="Arial"/>
          <w:sz w:val="22"/>
          <w:szCs w:val="22"/>
        </w:rPr>
        <w:tab/>
      </w:r>
      <w:r w:rsidR="008463AD" w:rsidRPr="00C36B28">
        <w:rPr>
          <w:rFonts w:cs="Arial"/>
          <w:sz w:val="22"/>
          <w:szCs w:val="22"/>
        </w:rPr>
        <w:t>Das</w:t>
      </w:r>
      <w:r w:rsidR="008463AD" w:rsidRPr="00C36B28">
        <w:rPr>
          <w:sz w:val="22"/>
          <w:szCs w:val="22"/>
        </w:rPr>
        <w:t xml:space="preserve"> TKU ist </w:t>
      </w:r>
      <w:r w:rsidR="00BA3111" w:rsidRPr="00C36B28">
        <w:rPr>
          <w:sz w:val="22"/>
          <w:szCs w:val="22"/>
        </w:rPr>
        <w:t xml:space="preserve">nach § 155 Abs. 1 TKG </w:t>
      </w:r>
      <w:r w:rsidR="00510B06" w:rsidRPr="00C36B28">
        <w:rPr>
          <w:sz w:val="22"/>
          <w:szCs w:val="22"/>
        </w:rPr>
        <w:t xml:space="preserve">und § 8 Abs. 1 und Abs. 2 Gigabit-Rahmenregelung </w:t>
      </w:r>
      <w:r w:rsidR="00BA3111" w:rsidRPr="00C36B28">
        <w:rPr>
          <w:sz w:val="22"/>
          <w:szCs w:val="22"/>
        </w:rPr>
        <w:t xml:space="preserve">verpflichtet, anderen </w:t>
      </w:r>
      <w:r w:rsidR="00F16A70" w:rsidRPr="00C36B28">
        <w:rPr>
          <w:sz w:val="22"/>
          <w:szCs w:val="22"/>
        </w:rPr>
        <w:t>Betreibern</w:t>
      </w:r>
      <w:r w:rsidR="00BA3111" w:rsidRPr="00C36B28">
        <w:rPr>
          <w:sz w:val="22"/>
          <w:szCs w:val="22"/>
        </w:rPr>
        <w:t xml:space="preserve"> </w:t>
      </w:r>
      <w:r w:rsidR="00F16A70" w:rsidRPr="00C36B28">
        <w:rPr>
          <w:sz w:val="22"/>
          <w:szCs w:val="22"/>
        </w:rPr>
        <w:t xml:space="preserve">öffentlicher Telekommunikationsnetze auf Antrag </w:t>
      </w:r>
      <w:r w:rsidR="00BA3111" w:rsidRPr="00C36B28">
        <w:rPr>
          <w:sz w:val="22"/>
          <w:szCs w:val="22"/>
        </w:rPr>
        <w:t>einen effektiven</w:t>
      </w:r>
      <w:r w:rsidR="00F16A70" w:rsidRPr="00C36B28">
        <w:rPr>
          <w:sz w:val="22"/>
          <w:szCs w:val="22"/>
        </w:rPr>
        <w:t>,</w:t>
      </w:r>
      <w:r w:rsidR="00BA3111" w:rsidRPr="00C36B28">
        <w:rPr>
          <w:sz w:val="22"/>
          <w:szCs w:val="22"/>
        </w:rPr>
        <w:t xml:space="preserve"> diskriminierungsfreien </w:t>
      </w:r>
      <w:r w:rsidR="00F16A70" w:rsidRPr="00C36B28">
        <w:rPr>
          <w:sz w:val="22"/>
          <w:szCs w:val="22"/>
        </w:rPr>
        <w:t xml:space="preserve">und offenen </w:t>
      </w:r>
      <w:r w:rsidR="00BA3111" w:rsidRPr="00C36B28">
        <w:rPr>
          <w:sz w:val="22"/>
          <w:szCs w:val="22"/>
        </w:rPr>
        <w:t>Zugang zu dem geförderten Netz so früh wie möglich vor Inbetriebnahme für einen Mindestzeitraum von</w:t>
      </w:r>
      <w:r w:rsidR="00BA3111" w:rsidRPr="00C56763">
        <w:rPr>
          <w:sz w:val="22"/>
          <w:szCs w:val="22"/>
        </w:rPr>
        <w:t xml:space="preserve"> </w:t>
      </w:r>
      <w:del w:id="233" w:author="Hundt, Melanie" w:date="2025-09-15T12:17:00Z" w16du:dateUtc="2025-09-15T10:17:00Z">
        <w:r w:rsidR="00BA3111" w:rsidRPr="00F01C42" w:rsidDel="0025775F">
          <w:rPr>
            <w:sz w:val="22"/>
            <w:szCs w:val="22"/>
            <w:highlight w:val="yellow"/>
          </w:rPr>
          <w:delText>[X</w:delText>
        </w:r>
        <w:r w:rsidR="00BA3111" w:rsidDel="0025775F">
          <w:rPr>
            <w:sz w:val="22"/>
            <w:szCs w:val="22"/>
            <w:highlight w:val="yellow"/>
          </w:rPr>
          <w:delText>X]</w:delText>
        </w:r>
      </w:del>
      <w:ins w:id="234" w:author="Hundt, Melanie" w:date="2025-09-15T12:17:00Z" w16du:dateUtc="2025-09-15T10:17:00Z">
        <w:r w:rsidR="0025775F" w:rsidRPr="0025775F">
          <w:rPr>
            <w:sz w:val="22"/>
            <w:szCs w:val="22"/>
            <w:highlight w:val="green"/>
            <w:rPrChange w:id="235" w:author="Hundt, Melanie" w:date="2025-09-15T12:18:00Z" w16du:dateUtc="2025-09-15T10:18:00Z">
              <w:rPr>
                <w:sz w:val="22"/>
                <w:szCs w:val="22"/>
                <w:highlight w:val="yellow"/>
              </w:rPr>
            </w:rPrChange>
          </w:rPr>
          <w:t>sieben</w:t>
        </w:r>
      </w:ins>
      <w:ins w:id="236" w:author="Hundt, Melanie" w:date="2025-09-15T12:18:00Z" w16du:dateUtc="2025-09-15T10:18:00Z">
        <w:r w:rsidR="0025775F" w:rsidRPr="0025775F">
          <w:rPr>
            <w:sz w:val="22"/>
            <w:szCs w:val="22"/>
            <w:highlight w:val="green"/>
            <w:rPrChange w:id="237" w:author="Hundt, Melanie" w:date="2025-09-15T12:18:00Z" w16du:dateUtc="2025-09-15T10:18:00Z">
              <w:rPr>
                <w:sz w:val="22"/>
                <w:szCs w:val="22"/>
                <w:highlight w:val="yellow"/>
              </w:rPr>
            </w:rPrChange>
          </w:rPr>
          <w:t xml:space="preserve"> (in Ziffern: 7)</w:t>
        </w:r>
      </w:ins>
      <w:r w:rsidR="00BA3111" w:rsidRPr="0025775F">
        <w:rPr>
          <w:sz w:val="22"/>
          <w:szCs w:val="22"/>
          <w:highlight w:val="green"/>
          <w:rPrChange w:id="238" w:author="Hundt, Melanie" w:date="2025-09-15T12:18:00Z" w16du:dateUtc="2025-09-15T10:18:00Z">
            <w:rPr>
              <w:sz w:val="22"/>
              <w:szCs w:val="22"/>
              <w:highlight w:val="yellow"/>
            </w:rPr>
          </w:rPrChange>
        </w:rPr>
        <w:t xml:space="preserve"> </w:t>
      </w:r>
      <w:del w:id="239" w:author="Hundt, Melanie" w:date="2025-09-15T12:18:00Z" w16du:dateUtc="2025-09-15T10:18:00Z">
        <w:r w:rsidR="00BA3111" w:rsidRPr="004655D5" w:rsidDel="0025775F">
          <w:rPr>
            <w:sz w:val="22"/>
            <w:szCs w:val="22"/>
            <w:highlight w:val="yellow"/>
          </w:rPr>
          <w:delText>[</w:delText>
        </w:r>
        <w:r w:rsidR="00BA3111" w:rsidRPr="00F01C42" w:rsidDel="0025775F">
          <w:rPr>
            <w:i/>
            <w:sz w:val="22"/>
            <w:szCs w:val="22"/>
            <w:highlight w:val="yellow"/>
          </w:rPr>
          <w:delText>Angabe entsprechend der Betriebsverpflichtung</w:delText>
        </w:r>
        <w:r w:rsidR="00BA3111" w:rsidRPr="00C56763" w:rsidDel="0025775F">
          <w:rPr>
            <w:sz w:val="22"/>
            <w:szCs w:val="22"/>
            <w:highlight w:val="yellow"/>
          </w:rPr>
          <w:delText>]</w:delText>
        </w:r>
        <w:r w:rsidR="00BA3111" w:rsidRPr="00C56763" w:rsidDel="0025775F">
          <w:rPr>
            <w:sz w:val="22"/>
            <w:szCs w:val="22"/>
          </w:rPr>
          <w:delText xml:space="preserve"> </w:delText>
        </w:r>
      </w:del>
      <w:r w:rsidR="00BA3111" w:rsidRPr="00C36B28">
        <w:rPr>
          <w:sz w:val="22"/>
          <w:szCs w:val="22"/>
        </w:rPr>
        <w:t xml:space="preserve">Jahren und für passive Infrastruktur (einschließlich Kabel, wie </w:t>
      </w:r>
      <w:proofErr w:type="spellStart"/>
      <w:r w:rsidR="00BA3111" w:rsidRPr="00C36B28">
        <w:rPr>
          <w:sz w:val="22"/>
          <w:szCs w:val="22"/>
        </w:rPr>
        <w:t>unbeschaltete</w:t>
      </w:r>
      <w:proofErr w:type="spellEnd"/>
      <w:r w:rsidR="00BA3111" w:rsidRPr="00C36B28">
        <w:rPr>
          <w:sz w:val="22"/>
          <w:szCs w:val="22"/>
        </w:rPr>
        <w:t xml:space="preserve"> Glasfaser) für unlimitierte Dauer zu gewähren.</w:t>
      </w:r>
      <w:r w:rsidR="00BA3111">
        <w:rPr>
          <w:sz w:val="22"/>
          <w:szCs w:val="22"/>
        </w:rPr>
        <w:t xml:space="preserve"> </w:t>
      </w:r>
      <w:r w:rsidR="00F16A70">
        <w:rPr>
          <w:sz w:val="22"/>
          <w:szCs w:val="22"/>
        </w:rPr>
        <w:t>Das TKU</w:t>
      </w:r>
      <w:r w:rsidR="00BA3111">
        <w:rPr>
          <w:sz w:val="22"/>
          <w:szCs w:val="22"/>
        </w:rPr>
        <w:t xml:space="preserve"> hat dabei </w:t>
      </w:r>
      <w:r w:rsidR="00F403F0">
        <w:rPr>
          <w:sz w:val="22"/>
          <w:szCs w:val="22"/>
        </w:rPr>
        <w:t>die</w:t>
      </w:r>
      <w:r w:rsidR="008463AD">
        <w:rPr>
          <w:sz w:val="22"/>
          <w:szCs w:val="22"/>
        </w:rPr>
        <w:t xml:space="preserve"> Anforderungen </w:t>
      </w:r>
      <w:r>
        <w:rPr>
          <w:sz w:val="22"/>
          <w:szCs w:val="22"/>
        </w:rPr>
        <w:t xml:space="preserve">zu Vorleistungsprodukten, Vorleistungspreisen </w:t>
      </w:r>
      <w:r>
        <w:rPr>
          <w:sz w:val="22"/>
          <w:szCs w:val="22"/>
        </w:rPr>
        <w:lastRenderedPageBreak/>
        <w:t xml:space="preserve">und zum </w:t>
      </w:r>
      <w:r w:rsidRPr="00C56763">
        <w:rPr>
          <w:sz w:val="22"/>
          <w:szCs w:val="22"/>
        </w:rPr>
        <w:t xml:space="preserve">effektiven Zugang </w:t>
      </w:r>
      <w:r>
        <w:rPr>
          <w:sz w:val="22"/>
          <w:szCs w:val="22"/>
        </w:rPr>
        <w:t xml:space="preserve">von Dritten </w:t>
      </w:r>
      <w:r w:rsidRPr="00C56763">
        <w:rPr>
          <w:sz w:val="22"/>
          <w:szCs w:val="22"/>
        </w:rPr>
        <w:t xml:space="preserve">zum geförderten </w:t>
      </w:r>
      <w:r>
        <w:rPr>
          <w:rFonts w:cs="Arial"/>
          <w:sz w:val="22"/>
          <w:szCs w:val="22"/>
        </w:rPr>
        <w:t xml:space="preserve">gigabitfähigen </w:t>
      </w:r>
      <w:r w:rsidRPr="00C56763">
        <w:rPr>
          <w:sz w:val="22"/>
          <w:szCs w:val="22"/>
        </w:rPr>
        <w:t xml:space="preserve">Netz auf Vorleistungsebene </w:t>
      </w:r>
      <w:r w:rsidR="008463AD" w:rsidRPr="00C56763">
        <w:rPr>
          <w:sz w:val="22"/>
          <w:szCs w:val="22"/>
        </w:rPr>
        <w:t xml:space="preserve">aus </w:t>
      </w:r>
      <w:r w:rsidR="008463AD" w:rsidRPr="00F01C42">
        <w:rPr>
          <w:sz w:val="22"/>
          <w:szCs w:val="22"/>
        </w:rPr>
        <w:t>§</w:t>
      </w:r>
      <w:r w:rsidR="00A65A9A">
        <w:rPr>
          <w:sz w:val="22"/>
          <w:szCs w:val="22"/>
        </w:rPr>
        <w:t>§</w:t>
      </w:r>
      <w:r w:rsidR="008463AD" w:rsidRPr="00F01C42">
        <w:rPr>
          <w:sz w:val="22"/>
          <w:szCs w:val="22"/>
        </w:rPr>
        <w:t xml:space="preserve"> </w:t>
      </w:r>
      <w:r w:rsidR="008463AD">
        <w:rPr>
          <w:sz w:val="22"/>
          <w:szCs w:val="22"/>
        </w:rPr>
        <w:t>8</w:t>
      </w:r>
      <w:r w:rsidR="00A65A9A">
        <w:rPr>
          <w:sz w:val="22"/>
          <w:szCs w:val="22"/>
        </w:rPr>
        <w:t>, 11</w:t>
      </w:r>
      <w:r w:rsidR="008463AD" w:rsidRPr="00F01C42">
        <w:rPr>
          <w:sz w:val="22"/>
          <w:szCs w:val="22"/>
        </w:rPr>
        <w:t xml:space="preserve"> der </w:t>
      </w:r>
      <w:r w:rsidR="008463AD">
        <w:rPr>
          <w:sz w:val="22"/>
          <w:szCs w:val="22"/>
        </w:rPr>
        <w:t>Gigabit</w:t>
      </w:r>
      <w:r w:rsidR="008463AD" w:rsidRPr="00F01C42">
        <w:rPr>
          <w:sz w:val="22"/>
          <w:szCs w:val="22"/>
        </w:rPr>
        <w:t>-R</w:t>
      </w:r>
      <w:r w:rsidR="00053DC5">
        <w:rPr>
          <w:sz w:val="22"/>
          <w:szCs w:val="22"/>
        </w:rPr>
        <w:t>ahmenregelung</w:t>
      </w:r>
      <w:r w:rsidR="00CE6E29">
        <w:rPr>
          <w:sz w:val="22"/>
          <w:szCs w:val="22"/>
        </w:rPr>
        <w:t xml:space="preserve"> </w:t>
      </w:r>
      <w:r w:rsidR="00CE6E29" w:rsidRPr="00781CEB">
        <w:rPr>
          <w:sz w:val="22"/>
          <w:szCs w:val="22"/>
        </w:rPr>
        <w:t xml:space="preserve">und den </w:t>
      </w:r>
      <w:r w:rsidRPr="00781CEB">
        <w:rPr>
          <w:sz w:val="22"/>
          <w:szCs w:val="22"/>
        </w:rPr>
        <w:t xml:space="preserve">Grundsätzen zu Art, Umfang und Bedingungen des offenen Netzzugangs gemäß § 155 Abs. 4 TKG </w:t>
      </w:r>
      <w:r w:rsidRPr="00D36669">
        <w:rPr>
          <w:sz w:val="22"/>
          <w:szCs w:val="22"/>
        </w:rPr>
        <w:t>der Bundesnetzagentur</w:t>
      </w:r>
      <w:r w:rsidRPr="00D36669">
        <w:rPr>
          <w:b/>
          <w:i/>
          <w:sz w:val="22"/>
          <w:szCs w:val="22"/>
        </w:rPr>
        <w:t xml:space="preserve"> </w:t>
      </w:r>
      <w:r w:rsidR="008463AD">
        <w:rPr>
          <w:sz w:val="22"/>
          <w:szCs w:val="22"/>
        </w:rPr>
        <w:t>einzuhalten.</w:t>
      </w:r>
      <w:r w:rsidR="008463AD" w:rsidRPr="00845A90">
        <w:rPr>
          <w:sz w:val="22"/>
          <w:szCs w:val="22"/>
        </w:rPr>
        <w:t xml:space="preserve"> </w:t>
      </w:r>
      <w:r w:rsidR="00BA3111" w:rsidRPr="00BC386B">
        <w:rPr>
          <w:sz w:val="22"/>
          <w:szCs w:val="22"/>
        </w:rPr>
        <w:t>Abgeschlossene Verträge mit Zugangsnachfragern hat das TKU gemäß § 155 Abs. 3 TKG innerhalb von zwei Monaten nach deren Abschluss der Bundesnetzagentur</w:t>
      </w:r>
      <w:r w:rsidR="00CC0AE3">
        <w:rPr>
          <w:sz w:val="22"/>
          <w:szCs w:val="22"/>
        </w:rPr>
        <w:t xml:space="preserve"> z</w:t>
      </w:r>
      <w:r w:rsidR="00BA3111" w:rsidRPr="00BC386B">
        <w:rPr>
          <w:sz w:val="22"/>
          <w:szCs w:val="22"/>
        </w:rPr>
        <w:t xml:space="preserve">ur Kenntnis zu geben. Diese Übermittlungspflicht umfasst </w:t>
      </w:r>
      <w:r w:rsidR="00BA3111">
        <w:rPr>
          <w:sz w:val="22"/>
          <w:szCs w:val="22"/>
        </w:rPr>
        <w:t>auch</w:t>
      </w:r>
      <w:r w:rsidR="00BA3111" w:rsidRPr="00BC386B">
        <w:rPr>
          <w:sz w:val="22"/>
          <w:szCs w:val="22"/>
        </w:rPr>
        <w:t xml:space="preserve"> sämtliche zwischen dem Zugangsanbieter und dem Zugangsnachfrager vereinbarten Preise.</w:t>
      </w:r>
      <w:r w:rsidR="00BA3111">
        <w:rPr>
          <w:sz w:val="22"/>
          <w:szCs w:val="22"/>
        </w:rPr>
        <w:t xml:space="preserve"> </w:t>
      </w:r>
      <w:r w:rsidR="00EF262B" w:rsidRPr="00C36B28">
        <w:rPr>
          <w:sz w:val="22"/>
        </w:rPr>
        <w:t xml:space="preserve">Der Netzzugang ist </w:t>
      </w:r>
      <w:r w:rsidR="00BA3111" w:rsidRPr="00C36B28">
        <w:rPr>
          <w:sz w:val="22"/>
        </w:rPr>
        <w:t xml:space="preserve">so früh wie möglich, spätestens aber </w:t>
      </w:r>
      <w:r w:rsidR="00EF262B" w:rsidRPr="00C36B28">
        <w:rPr>
          <w:sz w:val="22"/>
        </w:rPr>
        <w:t xml:space="preserve">sechs Monate vor Markteinführung </w:t>
      </w:r>
      <w:r w:rsidR="00781CEB" w:rsidRPr="00C36B28">
        <w:rPr>
          <w:sz w:val="22"/>
        </w:rPr>
        <w:t xml:space="preserve">von Endkundendiensten </w:t>
      </w:r>
      <w:r w:rsidR="00EF262B" w:rsidRPr="00C36B28">
        <w:rPr>
          <w:sz w:val="22"/>
        </w:rPr>
        <w:t>zu gewährleisten, um ein zeitgleiches Angebot auch durch den oder die anderen Anbieter zu ermöglichen.</w:t>
      </w:r>
      <w:r w:rsidR="00EF262B" w:rsidRPr="00127CC5">
        <w:rPr>
          <w:sz w:val="22"/>
        </w:rPr>
        <w:t xml:space="preserve"> Das TKU ist verpflichtet, die Einhaltung des zu gewährleistenden rechtzeitigen Zugangs für andere Anbieter gegenüber der Gebietskörperschaft auf Verlangen nachzuweisen.</w:t>
      </w:r>
      <w:r w:rsidR="00EF262B">
        <w:rPr>
          <w:sz w:val="22"/>
        </w:rPr>
        <w:t xml:space="preserve"> </w:t>
      </w:r>
    </w:p>
    <w:p w14:paraId="41520DBE" w14:textId="0DC53D0F" w:rsidR="00EF262B" w:rsidRDefault="00BF511C" w:rsidP="00A55BC8">
      <w:pPr>
        <w:pStyle w:val="Absatz1"/>
        <w:numPr>
          <w:ilvl w:val="0"/>
          <w:numId w:val="0"/>
        </w:numPr>
        <w:tabs>
          <w:tab w:val="num" w:pos="567"/>
        </w:tabs>
        <w:ind w:left="567" w:hanging="567"/>
        <w:rPr>
          <w:sz w:val="22"/>
          <w:szCs w:val="22"/>
        </w:rPr>
      </w:pPr>
      <w:r>
        <w:rPr>
          <w:sz w:val="22"/>
          <w:szCs w:val="22"/>
        </w:rPr>
        <w:t>9.2</w:t>
      </w:r>
      <w:r>
        <w:rPr>
          <w:sz w:val="22"/>
          <w:szCs w:val="22"/>
        </w:rPr>
        <w:tab/>
      </w:r>
      <w:bookmarkStart w:id="240" w:name="_Hlk174469800"/>
      <w:r w:rsidR="00403E76">
        <w:rPr>
          <w:sz w:val="22"/>
          <w:szCs w:val="22"/>
        </w:rPr>
        <w:t>Z</w:t>
      </w:r>
      <w:r w:rsidR="00A65A9A" w:rsidRPr="00A32A1F">
        <w:rPr>
          <w:sz w:val="22"/>
          <w:szCs w:val="22"/>
        </w:rPr>
        <w:t xml:space="preserve">wischen dem TKU und dem Zugangsnachfrager </w:t>
      </w:r>
      <w:r w:rsidR="00E81B6B">
        <w:rPr>
          <w:sz w:val="22"/>
          <w:szCs w:val="22"/>
        </w:rPr>
        <w:t xml:space="preserve">gelten </w:t>
      </w:r>
      <w:r w:rsidR="00D85FC8">
        <w:rPr>
          <w:sz w:val="22"/>
          <w:szCs w:val="22"/>
        </w:rPr>
        <w:t xml:space="preserve">für den Betrieb des geförderten Netzes </w:t>
      </w:r>
      <w:r w:rsidR="00E81B6B">
        <w:rPr>
          <w:sz w:val="22"/>
          <w:szCs w:val="22"/>
        </w:rPr>
        <w:t xml:space="preserve">die </w:t>
      </w:r>
      <w:r w:rsidR="004B6BB0">
        <w:rPr>
          <w:sz w:val="22"/>
          <w:szCs w:val="22"/>
        </w:rPr>
        <w:t>vom Bund festgelegten</w:t>
      </w:r>
      <w:r w:rsidR="00A91239">
        <w:rPr>
          <w:sz w:val="22"/>
          <w:szCs w:val="22"/>
        </w:rPr>
        <w:t>,</w:t>
      </w:r>
      <w:r w:rsidR="004B6BB0">
        <w:rPr>
          <w:sz w:val="22"/>
          <w:szCs w:val="22"/>
        </w:rPr>
        <w:t xml:space="preserve"> </w:t>
      </w:r>
      <w:r w:rsidR="00A91239">
        <w:rPr>
          <w:sz w:val="22"/>
          <w:szCs w:val="22"/>
        </w:rPr>
        <w:t xml:space="preserve">veröffentlichten </w:t>
      </w:r>
      <w:r w:rsidR="004B6BB0">
        <w:rPr>
          <w:sz w:val="22"/>
          <w:szCs w:val="22"/>
        </w:rPr>
        <w:t xml:space="preserve">und </w:t>
      </w:r>
      <w:r w:rsidR="00E81B6B">
        <w:rPr>
          <w:sz w:val="22"/>
          <w:szCs w:val="22"/>
        </w:rPr>
        <w:t xml:space="preserve">dem Auswahlverfahren zugrunde gelegten </w:t>
      </w:r>
      <w:r w:rsidR="00425529">
        <w:rPr>
          <w:sz w:val="22"/>
          <w:szCs w:val="22"/>
        </w:rPr>
        <w:t>Bedingungen und Preise für</w:t>
      </w:r>
      <w:r w:rsidR="00403E76">
        <w:rPr>
          <w:sz w:val="22"/>
          <w:szCs w:val="22"/>
        </w:rPr>
        <w:t xml:space="preserve"> Vorleistungs</w:t>
      </w:r>
      <w:r w:rsidR="00425529">
        <w:rPr>
          <w:sz w:val="22"/>
          <w:szCs w:val="22"/>
        </w:rPr>
        <w:t>produkte</w:t>
      </w:r>
      <w:r w:rsidR="004F4E98">
        <w:rPr>
          <w:sz w:val="22"/>
          <w:szCs w:val="22"/>
        </w:rPr>
        <w:t xml:space="preserve"> in der jeweils geltenden Fassung</w:t>
      </w:r>
      <w:r w:rsidR="00425529">
        <w:rPr>
          <w:sz w:val="22"/>
          <w:szCs w:val="22"/>
        </w:rPr>
        <w:t>.</w:t>
      </w:r>
      <w:r w:rsidR="0032036F">
        <w:rPr>
          <w:rStyle w:val="Funotenzeichen"/>
          <w:sz w:val="22"/>
          <w:szCs w:val="22"/>
        </w:rPr>
        <w:footnoteReference w:id="5"/>
      </w:r>
      <w:r w:rsidR="0032036F" w:rsidDel="0032036F">
        <w:rPr>
          <w:sz w:val="22"/>
          <w:szCs w:val="22"/>
        </w:rPr>
        <w:t xml:space="preserve"> </w:t>
      </w:r>
      <w:bookmarkEnd w:id="240"/>
    </w:p>
    <w:p w14:paraId="03E61382" w14:textId="77777777" w:rsidR="00CE6E29" w:rsidRPr="00CE6E29" w:rsidRDefault="00BF511C" w:rsidP="00A55BC8">
      <w:pPr>
        <w:pStyle w:val="Absatz1"/>
        <w:numPr>
          <w:ilvl w:val="0"/>
          <w:numId w:val="0"/>
        </w:numPr>
        <w:tabs>
          <w:tab w:val="num" w:pos="567"/>
        </w:tabs>
        <w:ind w:left="567" w:hanging="567"/>
        <w:rPr>
          <w:sz w:val="22"/>
          <w:szCs w:val="22"/>
        </w:rPr>
      </w:pPr>
      <w:r>
        <w:rPr>
          <w:sz w:val="22"/>
          <w:szCs w:val="22"/>
        </w:rPr>
        <w:t>9.3</w:t>
      </w:r>
      <w:r>
        <w:rPr>
          <w:sz w:val="22"/>
          <w:szCs w:val="22"/>
        </w:rPr>
        <w:tab/>
      </w:r>
      <w:r w:rsidR="00CE6E29" w:rsidRPr="00C36B28">
        <w:rPr>
          <w:sz w:val="22"/>
          <w:szCs w:val="22"/>
        </w:rPr>
        <w:t>Es müssen im gesamten geförderten Netz dieselben offenen und diskriminierungsfreien Zugangsbedingungen gelten, auch in den Teilen des Netzes, in denen bestehende Infrastrukturen</w:t>
      </w:r>
      <w:r w:rsidR="00570E3F" w:rsidRPr="00C36B28">
        <w:rPr>
          <w:sz w:val="22"/>
          <w:szCs w:val="22"/>
        </w:rPr>
        <w:t xml:space="preserve"> durch das</w:t>
      </w:r>
      <w:r w:rsidR="00CE6E29" w:rsidRPr="00C36B28">
        <w:rPr>
          <w:sz w:val="22"/>
          <w:szCs w:val="22"/>
        </w:rPr>
        <w:t xml:space="preserve"> TKU genutzt werden</w:t>
      </w:r>
      <w:r w:rsidR="00CE6E29" w:rsidRPr="00A32A1F">
        <w:rPr>
          <w:sz w:val="22"/>
          <w:szCs w:val="22"/>
        </w:rPr>
        <w:t>.</w:t>
      </w:r>
    </w:p>
    <w:p w14:paraId="2C8721C4" w14:textId="1805C98F" w:rsidR="00EF262B" w:rsidRPr="00EF262B" w:rsidRDefault="00BF511C" w:rsidP="00A55BC8">
      <w:pPr>
        <w:pStyle w:val="Absatz1"/>
        <w:numPr>
          <w:ilvl w:val="0"/>
          <w:numId w:val="0"/>
        </w:numPr>
        <w:tabs>
          <w:tab w:val="num" w:pos="567"/>
        </w:tabs>
        <w:ind w:left="567" w:hanging="567"/>
        <w:rPr>
          <w:sz w:val="22"/>
          <w:szCs w:val="22"/>
        </w:rPr>
      </w:pPr>
      <w:r>
        <w:rPr>
          <w:sz w:val="22"/>
          <w:szCs w:val="22"/>
        </w:rPr>
        <w:t>9.4</w:t>
      </w:r>
      <w:r>
        <w:rPr>
          <w:sz w:val="22"/>
          <w:szCs w:val="22"/>
        </w:rPr>
        <w:tab/>
      </w:r>
      <w:r w:rsidR="00EF262B" w:rsidRPr="00EF262B">
        <w:rPr>
          <w:sz w:val="22"/>
          <w:szCs w:val="22"/>
        </w:rPr>
        <w:t xml:space="preserve">Können sich das TKU und der Zugangsnachfrager nicht innerhalb von zwei Monaten nach Eingang des Antrags auf Gewährung eines Netzzugangs einigen, </w:t>
      </w:r>
      <w:r w:rsidR="00403E76">
        <w:rPr>
          <w:sz w:val="22"/>
          <w:szCs w:val="22"/>
        </w:rPr>
        <w:t xml:space="preserve">können beide </w:t>
      </w:r>
      <w:r w:rsidR="005B7944">
        <w:rPr>
          <w:sz w:val="22"/>
          <w:szCs w:val="22"/>
        </w:rPr>
        <w:t>Vertragsp</w:t>
      </w:r>
      <w:r w:rsidR="00403E76">
        <w:rPr>
          <w:sz w:val="22"/>
          <w:szCs w:val="22"/>
        </w:rPr>
        <w:t xml:space="preserve">arteien </w:t>
      </w:r>
      <w:r w:rsidR="00EF262B" w:rsidRPr="00EF262B">
        <w:rPr>
          <w:sz w:val="22"/>
          <w:szCs w:val="22"/>
        </w:rPr>
        <w:t>die Bundesnetzagentur als nationale Streitbeilegungsstelle</w:t>
      </w:r>
      <w:r w:rsidR="00403E76">
        <w:rPr>
          <w:sz w:val="22"/>
          <w:szCs w:val="22"/>
        </w:rPr>
        <w:t xml:space="preserve"> anrufen. Diese legt</w:t>
      </w:r>
      <w:r w:rsidR="00EF262B" w:rsidRPr="00EF262B">
        <w:rPr>
          <w:sz w:val="22"/>
          <w:szCs w:val="22"/>
        </w:rPr>
        <w:t xml:space="preserve"> auf Antrag</w:t>
      </w:r>
      <w:r w:rsidR="00403E76">
        <w:rPr>
          <w:sz w:val="22"/>
          <w:szCs w:val="22"/>
        </w:rPr>
        <w:t xml:space="preserve"> in einem Streitbeilegungsverfahren</w:t>
      </w:r>
      <w:r w:rsidR="00EF262B" w:rsidRPr="00EF262B">
        <w:rPr>
          <w:sz w:val="22"/>
          <w:szCs w:val="22"/>
        </w:rPr>
        <w:t xml:space="preserve"> gemäß § 149 Abs. 1 Nr. 5, Abs.</w:t>
      </w:r>
      <w:r w:rsidR="00384A9C">
        <w:rPr>
          <w:sz w:val="22"/>
          <w:szCs w:val="22"/>
        </w:rPr>
        <w:t> </w:t>
      </w:r>
      <w:r w:rsidR="00EF262B" w:rsidRPr="00EF262B">
        <w:rPr>
          <w:sz w:val="22"/>
          <w:szCs w:val="22"/>
        </w:rPr>
        <w:t xml:space="preserve">4, </w:t>
      </w:r>
      <w:r w:rsidR="00EB3D5D">
        <w:rPr>
          <w:sz w:val="22"/>
          <w:szCs w:val="22"/>
        </w:rPr>
        <w:t xml:space="preserve">§ </w:t>
      </w:r>
      <w:r w:rsidR="00EF262B" w:rsidRPr="00EF262B">
        <w:rPr>
          <w:sz w:val="22"/>
          <w:szCs w:val="22"/>
        </w:rPr>
        <w:t xml:space="preserve">155 Abs. 1 TKG die fairen und diskriminierungsfreien Bedingungen einschließlich der Entgelte des beantragten Netzzugangs fest. Das TKU </w:t>
      </w:r>
      <w:r w:rsidR="000378ED">
        <w:rPr>
          <w:sz w:val="22"/>
          <w:szCs w:val="22"/>
        </w:rPr>
        <w:t>übermittelt</w:t>
      </w:r>
      <w:r w:rsidR="000378ED" w:rsidRPr="00EF262B">
        <w:rPr>
          <w:sz w:val="22"/>
          <w:szCs w:val="22"/>
        </w:rPr>
        <w:t xml:space="preserve"> </w:t>
      </w:r>
      <w:r w:rsidR="00CB71FC">
        <w:rPr>
          <w:sz w:val="22"/>
          <w:szCs w:val="22"/>
        </w:rPr>
        <w:t>der</w:t>
      </w:r>
      <w:r w:rsidR="00CB71FC" w:rsidRPr="00EF262B">
        <w:rPr>
          <w:sz w:val="22"/>
          <w:szCs w:val="22"/>
        </w:rPr>
        <w:t xml:space="preserve"> </w:t>
      </w:r>
      <w:r w:rsidR="00EF262B" w:rsidRPr="00EF262B">
        <w:rPr>
          <w:sz w:val="22"/>
          <w:szCs w:val="22"/>
        </w:rPr>
        <w:t xml:space="preserve">Gebietskörperschaft </w:t>
      </w:r>
      <w:r w:rsidR="00CB71FC">
        <w:rPr>
          <w:sz w:val="22"/>
          <w:szCs w:val="22"/>
        </w:rPr>
        <w:t xml:space="preserve">jeweils </w:t>
      </w:r>
      <w:r w:rsidR="009A4A74" w:rsidRPr="009A4A74">
        <w:rPr>
          <w:sz w:val="22"/>
          <w:szCs w:val="22"/>
        </w:rPr>
        <w:t>bis Ende Januar</w:t>
      </w:r>
      <w:r w:rsidR="00CB71FC">
        <w:rPr>
          <w:sz w:val="22"/>
          <w:szCs w:val="22"/>
        </w:rPr>
        <w:t xml:space="preserve"> eines Jahres</w:t>
      </w:r>
      <w:r w:rsidR="009A4A74" w:rsidRPr="009A4A74">
        <w:rPr>
          <w:sz w:val="22"/>
          <w:szCs w:val="22"/>
        </w:rPr>
        <w:t xml:space="preserve"> für das vorangegangene Jahr </w:t>
      </w:r>
      <w:r w:rsidR="000378ED">
        <w:rPr>
          <w:sz w:val="22"/>
          <w:szCs w:val="22"/>
        </w:rPr>
        <w:t xml:space="preserve">eine Übersicht über </w:t>
      </w:r>
      <w:r w:rsidR="00CB71FC">
        <w:rPr>
          <w:sz w:val="22"/>
          <w:szCs w:val="22"/>
        </w:rPr>
        <w:t xml:space="preserve">Anzahl und Gegenstand der erfolgten </w:t>
      </w:r>
      <w:r w:rsidR="009A4A74" w:rsidRPr="009A4A74">
        <w:rPr>
          <w:sz w:val="22"/>
          <w:szCs w:val="22"/>
        </w:rPr>
        <w:t>Zugangsnachfragen</w:t>
      </w:r>
      <w:r w:rsidR="00AC6695">
        <w:rPr>
          <w:sz w:val="22"/>
          <w:szCs w:val="22"/>
        </w:rPr>
        <w:t xml:space="preserve">, differenziert nach </w:t>
      </w:r>
      <w:r w:rsidR="000378ED">
        <w:rPr>
          <w:sz w:val="22"/>
          <w:szCs w:val="22"/>
        </w:rPr>
        <w:t>Zugangsgewährunge</w:t>
      </w:r>
      <w:r w:rsidR="004F1E10">
        <w:rPr>
          <w:sz w:val="22"/>
          <w:szCs w:val="22"/>
        </w:rPr>
        <w:t>n</w:t>
      </w:r>
      <w:r w:rsidR="00D0475A">
        <w:rPr>
          <w:sz w:val="22"/>
          <w:szCs w:val="22"/>
        </w:rPr>
        <w:t xml:space="preserve"> </w:t>
      </w:r>
      <w:r w:rsidR="006D3F45">
        <w:rPr>
          <w:sz w:val="22"/>
          <w:szCs w:val="22"/>
        </w:rPr>
        <w:t>und</w:t>
      </w:r>
      <w:r w:rsidR="000378ED">
        <w:rPr>
          <w:sz w:val="22"/>
          <w:szCs w:val="22"/>
        </w:rPr>
        <w:t xml:space="preserve"> Ablehnungen </w:t>
      </w:r>
      <w:r w:rsidR="006D3F45">
        <w:rPr>
          <w:sz w:val="22"/>
          <w:szCs w:val="22"/>
        </w:rPr>
        <w:t>mit</w:t>
      </w:r>
      <w:r w:rsidR="000378ED">
        <w:rPr>
          <w:sz w:val="22"/>
          <w:szCs w:val="22"/>
        </w:rPr>
        <w:t xml:space="preserve"> Ablehnungsgründe</w:t>
      </w:r>
      <w:r w:rsidR="006D3F45">
        <w:rPr>
          <w:sz w:val="22"/>
          <w:szCs w:val="22"/>
        </w:rPr>
        <w:t>n</w:t>
      </w:r>
      <w:r w:rsidR="000378ED">
        <w:rPr>
          <w:sz w:val="22"/>
          <w:szCs w:val="22"/>
        </w:rPr>
        <w:t>.</w:t>
      </w:r>
      <w:r w:rsidR="00EF262B">
        <w:rPr>
          <w:sz w:val="22"/>
          <w:szCs w:val="22"/>
        </w:rPr>
        <w:t xml:space="preserve"> </w:t>
      </w:r>
    </w:p>
    <w:p w14:paraId="5727373D" w14:textId="39C3D69D" w:rsidR="00A65A9A" w:rsidRPr="00A32A1F" w:rsidRDefault="00BF511C" w:rsidP="00A55BC8">
      <w:pPr>
        <w:pStyle w:val="Absatz1"/>
        <w:numPr>
          <w:ilvl w:val="0"/>
          <w:numId w:val="0"/>
        </w:numPr>
        <w:tabs>
          <w:tab w:val="num" w:pos="567"/>
        </w:tabs>
        <w:ind w:left="567" w:hanging="567"/>
        <w:rPr>
          <w:sz w:val="22"/>
          <w:szCs w:val="22"/>
        </w:rPr>
      </w:pPr>
      <w:r>
        <w:rPr>
          <w:sz w:val="22"/>
          <w:szCs w:val="22"/>
        </w:rPr>
        <w:t>9.5</w:t>
      </w:r>
      <w:r>
        <w:rPr>
          <w:sz w:val="22"/>
          <w:szCs w:val="22"/>
        </w:rPr>
        <w:tab/>
      </w:r>
      <w:r w:rsidR="00A65A9A" w:rsidRPr="00A32A1F">
        <w:rPr>
          <w:sz w:val="22"/>
          <w:szCs w:val="22"/>
        </w:rPr>
        <w:t>Bei Veränderungen der Eigentumsverhältnisse, der Verwaltung oder des Betriebs des gigabitfähigen Netzes gilt §</w:t>
      </w:r>
      <w:r w:rsidR="00A87E86">
        <w:rPr>
          <w:sz w:val="22"/>
          <w:szCs w:val="22"/>
        </w:rPr>
        <w:t xml:space="preserve"> </w:t>
      </w:r>
      <w:r w:rsidR="00A87E86">
        <w:rPr>
          <w:sz w:val="22"/>
          <w:szCs w:val="22"/>
        </w:rPr>
        <w:fldChar w:fldCharType="begin"/>
      </w:r>
      <w:r w:rsidR="00A87E86">
        <w:rPr>
          <w:sz w:val="22"/>
          <w:szCs w:val="22"/>
        </w:rPr>
        <w:instrText xml:space="preserve"> REF _Ref106648083 \r \h </w:instrText>
      </w:r>
      <w:r w:rsidR="00A87E86">
        <w:rPr>
          <w:sz w:val="22"/>
          <w:szCs w:val="22"/>
        </w:rPr>
      </w:r>
      <w:r w:rsidR="00A87E86">
        <w:rPr>
          <w:sz w:val="22"/>
          <w:szCs w:val="22"/>
        </w:rPr>
        <w:fldChar w:fldCharType="separate"/>
      </w:r>
      <w:r w:rsidR="009859E0">
        <w:rPr>
          <w:sz w:val="22"/>
          <w:szCs w:val="22"/>
        </w:rPr>
        <w:t>19.2</w:t>
      </w:r>
      <w:r w:rsidR="00A87E86">
        <w:rPr>
          <w:sz w:val="22"/>
          <w:szCs w:val="22"/>
        </w:rPr>
        <w:fldChar w:fldCharType="end"/>
      </w:r>
      <w:r w:rsidR="00A65A9A" w:rsidRPr="00A32A1F">
        <w:rPr>
          <w:sz w:val="22"/>
          <w:szCs w:val="22"/>
        </w:rPr>
        <w:t xml:space="preserve">. </w:t>
      </w:r>
    </w:p>
    <w:p w14:paraId="167F139A" w14:textId="77777777" w:rsidR="008463AD" w:rsidRPr="000C24F4" w:rsidRDefault="008463AD" w:rsidP="00A55BC8">
      <w:pPr>
        <w:pStyle w:val="Absatz1"/>
        <w:numPr>
          <w:ilvl w:val="0"/>
          <w:numId w:val="0"/>
        </w:numPr>
        <w:tabs>
          <w:tab w:val="num" w:pos="567"/>
        </w:tabs>
        <w:ind w:left="567" w:hanging="567"/>
        <w:rPr>
          <w:rFonts w:cs="Arial"/>
          <w:sz w:val="22"/>
          <w:szCs w:val="22"/>
        </w:rPr>
      </w:pPr>
    </w:p>
    <w:p w14:paraId="241FB8C3" w14:textId="21AAA339" w:rsidR="00C27E9D" w:rsidRPr="000C24F4" w:rsidRDefault="00013965" w:rsidP="00A55BC8">
      <w:pPr>
        <w:pStyle w:val="berschrift1"/>
        <w:tabs>
          <w:tab w:val="clear" w:pos="993"/>
          <w:tab w:val="num" w:pos="567"/>
        </w:tabs>
        <w:spacing w:after="360"/>
        <w:ind w:left="567" w:hanging="567"/>
        <w:rPr>
          <w:sz w:val="22"/>
          <w:szCs w:val="22"/>
        </w:rPr>
      </w:pPr>
      <w:bookmarkStart w:id="241" w:name="_Ref23173646"/>
      <w:bookmarkStart w:id="242" w:name="_Toc39690772"/>
      <w:bookmarkStart w:id="243" w:name="_Toc187050082"/>
      <w:r w:rsidRPr="000C24F4">
        <w:rPr>
          <w:sz w:val="22"/>
          <w:szCs w:val="22"/>
        </w:rPr>
        <w:t>Rückforderungsmechanismus / Abschöpfung übermäßiger Gewinne</w:t>
      </w:r>
      <w:bookmarkEnd w:id="231"/>
      <w:bookmarkEnd w:id="232"/>
      <w:r w:rsidRPr="000C24F4">
        <w:rPr>
          <w:sz w:val="22"/>
          <w:szCs w:val="22"/>
        </w:rPr>
        <w:t xml:space="preserve"> / Ausgleichsmechanismus</w:t>
      </w:r>
      <w:bookmarkEnd w:id="241"/>
      <w:bookmarkEnd w:id="242"/>
      <w:bookmarkEnd w:id="243"/>
    </w:p>
    <w:p w14:paraId="6FFFE50F" w14:textId="77777777" w:rsidR="00000B21" w:rsidRPr="000C24F4" w:rsidRDefault="00000B21" w:rsidP="00A55BC8">
      <w:pPr>
        <w:pStyle w:val="Absatz1"/>
        <w:tabs>
          <w:tab w:val="num" w:pos="567"/>
        </w:tabs>
        <w:ind w:left="567" w:hanging="567"/>
        <w:rPr>
          <w:rFonts w:cs="Arial"/>
          <w:sz w:val="22"/>
          <w:szCs w:val="22"/>
        </w:rPr>
      </w:pPr>
      <w:bookmarkStart w:id="244" w:name="_Ref424383829"/>
      <w:r w:rsidRPr="0059420F">
        <w:rPr>
          <w:rFonts w:cs="Arial"/>
          <w:sz w:val="22"/>
          <w:szCs w:val="22"/>
        </w:rPr>
        <w:t>Etwaige Rückforderungen</w:t>
      </w:r>
      <w:r w:rsidR="00C82B6C" w:rsidRPr="0059420F">
        <w:rPr>
          <w:rFonts w:cs="Arial"/>
          <w:sz w:val="22"/>
          <w:szCs w:val="22"/>
        </w:rPr>
        <w:t xml:space="preserve"> </w:t>
      </w:r>
      <w:r w:rsidR="004F3101" w:rsidRPr="0059420F">
        <w:rPr>
          <w:rFonts w:cs="Arial"/>
          <w:sz w:val="22"/>
          <w:szCs w:val="22"/>
        </w:rPr>
        <w:t xml:space="preserve">der </w:t>
      </w:r>
      <w:r w:rsidR="002A78CB" w:rsidRPr="0059420F">
        <w:rPr>
          <w:rFonts w:cs="Arial"/>
          <w:sz w:val="22"/>
          <w:szCs w:val="22"/>
        </w:rPr>
        <w:t>Gebietskörperschaft</w:t>
      </w:r>
      <w:r w:rsidRPr="0059420F">
        <w:rPr>
          <w:rFonts w:cs="Arial"/>
          <w:sz w:val="22"/>
          <w:szCs w:val="22"/>
        </w:rPr>
        <w:t xml:space="preserve"> </w:t>
      </w:r>
      <w:r w:rsidR="006A1D8F" w:rsidRPr="0059420F">
        <w:rPr>
          <w:rFonts w:cs="Arial"/>
          <w:sz w:val="22"/>
          <w:szCs w:val="22"/>
        </w:rPr>
        <w:t xml:space="preserve">betreffend die an das TKU </w:t>
      </w:r>
      <w:r w:rsidR="00A002C1" w:rsidRPr="0059420F">
        <w:rPr>
          <w:rFonts w:cs="Arial"/>
          <w:sz w:val="22"/>
          <w:szCs w:val="22"/>
        </w:rPr>
        <w:t>durch Weiterleitung der Zuwendung</w:t>
      </w:r>
      <w:r w:rsidR="00570E3F" w:rsidRPr="0059420F">
        <w:rPr>
          <w:rFonts w:cs="Arial"/>
          <w:sz w:val="22"/>
          <w:szCs w:val="22"/>
        </w:rPr>
        <w:t xml:space="preserve"> einschließlich des Eigenanteils</w:t>
      </w:r>
      <w:r w:rsidR="00A002C1" w:rsidRPr="0059420F">
        <w:rPr>
          <w:rFonts w:cs="Arial"/>
          <w:sz w:val="22"/>
          <w:szCs w:val="22"/>
        </w:rPr>
        <w:t xml:space="preserve"> ausgereichte</w:t>
      </w:r>
      <w:r w:rsidR="00E731CC" w:rsidRPr="0059420F">
        <w:rPr>
          <w:rFonts w:cs="Arial"/>
          <w:sz w:val="22"/>
          <w:szCs w:val="22"/>
        </w:rPr>
        <w:t>n</w:t>
      </w:r>
      <w:r w:rsidR="00A002C1" w:rsidRPr="000C24F4">
        <w:rPr>
          <w:rFonts w:cs="Arial"/>
          <w:sz w:val="22"/>
          <w:szCs w:val="22"/>
        </w:rPr>
        <w:t xml:space="preserve"> </w:t>
      </w:r>
      <w:r w:rsidR="002A79D3">
        <w:rPr>
          <w:rFonts w:cs="Arial"/>
          <w:sz w:val="22"/>
          <w:szCs w:val="22"/>
        </w:rPr>
        <w:t>Mittel</w:t>
      </w:r>
      <w:r w:rsidR="00D62839" w:rsidRPr="000C24F4">
        <w:rPr>
          <w:rFonts w:cs="Arial"/>
          <w:sz w:val="22"/>
          <w:szCs w:val="22"/>
        </w:rPr>
        <w:t xml:space="preserve"> </w:t>
      </w:r>
      <w:r w:rsidRPr="000C24F4">
        <w:rPr>
          <w:rFonts w:cs="Arial"/>
          <w:sz w:val="22"/>
          <w:szCs w:val="22"/>
        </w:rPr>
        <w:t xml:space="preserve">erfolgen im Rahmen der </w:t>
      </w:r>
      <w:r w:rsidR="00422E6E">
        <w:rPr>
          <w:rFonts w:cs="Arial"/>
          <w:sz w:val="22"/>
          <w:szCs w:val="22"/>
        </w:rPr>
        <w:t xml:space="preserve">zuwendungs- und </w:t>
      </w:r>
      <w:r w:rsidRPr="000C24F4">
        <w:rPr>
          <w:rFonts w:cs="Arial"/>
          <w:sz w:val="22"/>
          <w:szCs w:val="22"/>
        </w:rPr>
        <w:t>beihilfe</w:t>
      </w:r>
      <w:r w:rsidR="00DD10DB">
        <w:rPr>
          <w:rFonts w:cs="Arial"/>
          <w:sz w:val="22"/>
          <w:szCs w:val="22"/>
        </w:rPr>
        <w:t>n</w:t>
      </w:r>
      <w:r w:rsidRPr="000C24F4">
        <w:rPr>
          <w:rFonts w:cs="Arial"/>
          <w:sz w:val="22"/>
          <w:szCs w:val="22"/>
        </w:rPr>
        <w:t xml:space="preserve">rechtlichen </w:t>
      </w:r>
      <w:r w:rsidR="00121EF9" w:rsidRPr="00BF2FBB">
        <w:rPr>
          <w:rFonts w:cs="Arial"/>
          <w:sz w:val="22"/>
          <w:szCs w:val="22"/>
        </w:rPr>
        <w:t>Rahmenbedingungen</w:t>
      </w:r>
      <w:r w:rsidR="00543A5D">
        <w:rPr>
          <w:rFonts w:cs="Arial"/>
          <w:sz w:val="22"/>
          <w:szCs w:val="22"/>
        </w:rPr>
        <w:t xml:space="preserve">, insbesondere entsprechend Nr. 8 </w:t>
      </w:r>
      <w:proofErr w:type="spellStart"/>
      <w:r w:rsidR="00543A5D">
        <w:rPr>
          <w:rFonts w:cs="Arial"/>
          <w:sz w:val="22"/>
          <w:szCs w:val="22"/>
        </w:rPr>
        <w:t>ANBest</w:t>
      </w:r>
      <w:proofErr w:type="spellEnd"/>
      <w:r w:rsidR="00543A5D">
        <w:rPr>
          <w:rFonts w:cs="Arial"/>
          <w:sz w:val="22"/>
          <w:szCs w:val="22"/>
        </w:rPr>
        <w:t>-P</w:t>
      </w:r>
      <w:r w:rsidRPr="000C24F4">
        <w:rPr>
          <w:rFonts w:cs="Arial"/>
          <w:sz w:val="22"/>
          <w:szCs w:val="22"/>
        </w:rPr>
        <w:t>.</w:t>
      </w:r>
      <w:r w:rsidR="001566AD">
        <w:rPr>
          <w:rFonts w:cs="Arial"/>
          <w:sz w:val="22"/>
          <w:szCs w:val="22"/>
        </w:rPr>
        <w:t xml:space="preserve"> </w:t>
      </w:r>
    </w:p>
    <w:p w14:paraId="47035095" w14:textId="77777777" w:rsidR="0061426C" w:rsidRPr="000C24F4" w:rsidRDefault="0061426C" w:rsidP="00A55BC8">
      <w:pPr>
        <w:pStyle w:val="Absatz1"/>
        <w:tabs>
          <w:tab w:val="num" w:pos="567"/>
        </w:tabs>
        <w:ind w:left="567" w:hanging="567"/>
        <w:rPr>
          <w:rFonts w:cs="Arial"/>
          <w:sz w:val="22"/>
          <w:szCs w:val="22"/>
        </w:rPr>
      </w:pPr>
      <w:bookmarkStart w:id="245" w:name="_Ref106648351"/>
      <w:r w:rsidRPr="000C24F4">
        <w:rPr>
          <w:rFonts w:cs="Arial"/>
          <w:sz w:val="22"/>
          <w:szCs w:val="22"/>
        </w:rPr>
        <w:t xml:space="preserve">Droht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aufgrund von Pflichtverletzungen des </w:t>
      </w:r>
      <w:r w:rsidR="00643638" w:rsidRPr="000C24F4">
        <w:rPr>
          <w:rFonts w:cs="Arial"/>
          <w:sz w:val="22"/>
          <w:szCs w:val="22"/>
        </w:rPr>
        <w:t>TKU</w:t>
      </w:r>
      <w:r w:rsidRPr="000C24F4">
        <w:rPr>
          <w:rFonts w:cs="Arial"/>
          <w:sz w:val="22"/>
          <w:szCs w:val="22"/>
        </w:rPr>
        <w:t>s d</w:t>
      </w:r>
      <w:r w:rsidR="00033B31">
        <w:rPr>
          <w:rFonts w:cs="Arial"/>
          <w:sz w:val="22"/>
          <w:szCs w:val="22"/>
        </w:rPr>
        <w:t xml:space="preserve">ie Rückforderung oder die Nichtauszahlung </w:t>
      </w:r>
      <w:r w:rsidR="009B6EBB">
        <w:rPr>
          <w:rFonts w:cs="Arial"/>
          <w:sz w:val="22"/>
          <w:szCs w:val="22"/>
        </w:rPr>
        <w:t>von</w:t>
      </w:r>
      <w:r w:rsidR="009B6EBB" w:rsidRPr="000C24F4">
        <w:rPr>
          <w:rFonts w:cs="Arial"/>
          <w:sz w:val="22"/>
          <w:szCs w:val="22"/>
        </w:rPr>
        <w:t xml:space="preserve"> </w:t>
      </w:r>
      <w:r w:rsidR="005A6FDA" w:rsidRPr="000C24F4">
        <w:rPr>
          <w:rFonts w:cs="Arial"/>
          <w:sz w:val="22"/>
          <w:szCs w:val="22"/>
        </w:rPr>
        <w:t>Fördermittel</w:t>
      </w:r>
      <w:r w:rsidR="009B6EBB">
        <w:rPr>
          <w:rFonts w:cs="Arial"/>
          <w:sz w:val="22"/>
          <w:szCs w:val="22"/>
        </w:rPr>
        <w:t>n</w:t>
      </w:r>
      <w:r w:rsidRPr="000C24F4">
        <w:rPr>
          <w:rFonts w:cs="Arial"/>
          <w:sz w:val="22"/>
          <w:szCs w:val="22"/>
        </w:rPr>
        <w:t xml:space="preserve">, ist </w:t>
      </w:r>
      <w:r w:rsidR="002566E6" w:rsidRPr="000C24F4">
        <w:rPr>
          <w:rFonts w:cs="Arial"/>
          <w:sz w:val="22"/>
          <w:szCs w:val="22"/>
        </w:rPr>
        <w:t>das TKU</w:t>
      </w:r>
      <w:r w:rsidRPr="000C24F4">
        <w:rPr>
          <w:rFonts w:cs="Arial"/>
          <w:sz w:val="22"/>
          <w:szCs w:val="22"/>
        </w:rPr>
        <w:t xml:space="preserve"> verpflichtet, </w:t>
      </w:r>
      <w:r w:rsidR="006A1D8F" w:rsidRPr="000C24F4">
        <w:rPr>
          <w:rFonts w:cs="Arial"/>
          <w:sz w:val="22"/>
          <w:szCs w:val="22"/>
        </w:rPr>
        <w:t>im Rahmen des rechtlich Zulässigen</w:t>
      </w:r>
      <w:r w:rsidR="00E900E8">
        <w:rPr>
          <w:rFonts w:cs="Arial"/>
          <w:sz w:val="22"/>
          <w:szCs w:val="22"/>
        </w:rPr>
        <w:t xml:space="preserve"> sowie des dem TKU Zumutbaren</w:t>
      </w:r>
      <w:r w:rsidR="006A1D8F" w:rsidRPr="000C24F4">
        <w:rPr>
          <w:rFonts w:cs="Arial"/>
          <w:sz w:val="22"/>
          <w:szCs w:val="22"/>
        </w:rPr>
        <w:t xml:space="preserve"> </w:t>
      </w:r>
      <w:r w:rsidR="00247A00">
        <w:rPr>
          <w:rFonts w:cs="Arial"/>
          <w:sz w:val="22"/>
          <w:szCs w:val="22"/>
        </w:rPr>
        <w:t xml:space="preserve">auf eigene Kosten </w:t>
      </w:r>
      <w:r w:rsidR="006A1D8F" w:rsidRPr="000C24F4">
        <w:rPr>
          <w:rFonts w:cs="Arial"/>
          <w:sz w:val="22"/>
          <w:szCs w:val="22"/>
        </w:rPr>
        <w:t xml:space="preserve">die </w:t>
      </w:r>
      <w:r w:rsidR="002A78CB">
        <w:rPr>
          <w:rFonts w:cs="Arial"/>
          <w:sz w:val="22"/>
          <w:szCs w:val="22"/>
        </w:rPr>
        <w:t>Gebietskörperschaft</w:t>
      </w:r>
      <w:r w:rsidR="006A1D8F" w:rsidRPr="000C24F4">
        <w:rPr>
          <w:rFonts w:cs="Arial"/>
          <w:sz w:val="22"/>
          <w:szCs w:val="22"/>
        </w:rPr>
        <w:t xml:space="preserve"> </w:t>
      </w:r>
      <w:r w:rsidR="009B6EBB">
        <w:rPr>
          <w:rFonts w:cs="Arial"/>
          <w:sz w:val="22"/>
          <w:szCs w:val="22"/>
        </w:rPr>
        <w:t xml:space="preserve">dabei </w:t>
      </w:r>
      <w:r w:rsidR="006A1D8F" w:rsidRPr="000C24F4">
        <w:rPr>
          <w:rFonts w:cs="Arial"/>
          <w:sz w:val="22"/>
          <w:szCs w:val="22"/>
        </w:rPr>
        <w:t>zu unterstützen</w:t>
      </w:r>
      <w:r w:rsidRPr="000C24F4">
        <w:rPr>
          <w:rFonts w:cs="Arial"/>
          <w:sz w:val="22"/>
          <w:szCs w:val="22"/>
        </w:rPr>
        <w:t xml:space="preserve">, die </w:t>
      </w:r>
      <w:r w:rsidR="00033B31">
        <w:rPr>
          <w:rFonts w:cs="Arial"/>
          <w:sz w:val="22"/>
          <w:szCs w:val="22"/>
        </w:rPr>
        <w:t>Nichtauszahlung</w:t>
      </w:r>
      <w:r w:rsidR="00033B31" w:rsidRPr="00033B31">
        <w:rPr>
          <w:rFonts w:cs="Arial"/>
          <w:sz w:val="22"/>
          <w:szCs w:val="22"/>
        </w:rPr>
        <w:t xml:space="preserve"> </w:t>
      </w:r>
      <w:r w:rsidR="00033B31">
        <w:rPr>
          <w:rFonts w:cs="Arial"/>
          <w:sz w:val="22"/>
          <w:szCs w:val="22"/>
        </w:rPr>
        <w:t xml:space="preserve">oder die </w:t>
      </w:r>
      <w:r w:rsidR="00033B31" w:rsidRPr="00E83311">
        <w:rPr>
          <w:rFonts w:cs="Arial"/>
          <w:sz w:val="22"/>
          <w:szCs w:val="22"/>
        </w:rPr>
        <w:t>Rückforderung</w:t>
      </w:r>
      <w:r w:rsidR="00033B31">
        <w:rPr>
          <w:rFonts w:cs="Arial"/>
          <w:sz w:val="22"/>
          <w:szCs w:val="22"/>
        </w:rPr>
        <w:t xml:space="preserve"> </w:t>
      </w:r>
      <w:r w:rsidR="009B6EBB">
        <w:rPr>
          <w:rFonts w:cs="Arial"/>
          <w:sz w:val="22"/>
          <w:szCs w:val="22"/>
        </w:rPr>
        <w:t>von</w:t>
      </w:r>
      <w:r w:rsidR="009B6EBB" w:rsidRPr="000C24F4">
        <w:rPr>
          <w:rFonts w:cs="Arial"/>
          <w:sz w:val="22"/>
          <w:szCs w:val="22"/>
        </w:rPr>
        <w:t xml:space="preserve"> </w:t>
      </w:r>
      <w:r w:rsidR="005A6FDA" w:rsidRPr="000C24F4">
        <w:rPr>
          <w:rFonts w:cs="Arial"/>
          <w:sz w:val="22"/>
          <w:szCs w:val="22"/>
        </w:rPr>
        <w:t>Fördermittel</w:t>
      </w:r>
      <w:r w:rsidR="009B6EBB">
        <w:rPr>
          <w:rFonts w:cs="Arial"/>
          <w:sz w:val="22"/>
          <w:szCs w:val="22"/>
        </w:rPr>
        <w:t>n</w:t>
      </w:r>
      <w:r w:rsidR="005A6FDA" w:rsidRPr="000C24F4">
        <w:rPr>
          <w:rFonts w:cs="Arial"/>
          <w:sz w:val="22"/>
          <w:szCs w:val="22"/>
        </w:rPr>
        <w:t xml:space="preserve"> </w:t>
      </w:r>
      <w:r w:rsidR="006A1D8F" w:rsidRPr="000C24F4">
        <w:rPr>
          <w:rFonts w:cs="Arial"/>
          <w:sz w:val="22"/>
          <w:szCs w:val="22"/>
        </w:rPr>
        <w:t>zu verhindern</w:t>
      </w:r>
      <w:r w:rsidR="00F12412" w:rsidRPr="000C24F4">
        <w:rPr>
          <w:rFonts w:cs="Arial"/>
          <w:sz w:val="22"/>
          <w:szCs w:val="22"/>
        </w:rPr>
        <w:t>.</w:t>
      </w:r>
      <w:bookmarkEnd w:id="245"/>
    </w:p>
    <w:p w14:paraId="65373FC4" w14:textId="75C57BCC" w:rsidR="00C74D30" w:rsidRPr="00410035" w:rsidRDefault="00013965" w:rsidP="00A55BC8">
      <w:pPr>
        <w:pStyle w:val="Absatz1"/>
        <w:tabs>
          <w:tab w:val="num" w:pos="567"/>
        </w:tabs>
        <w:ind w:left="567" w:hanging="567"/>
        <w:rPr>
          <w:rFonts w:cs="Arial"/>
          <w:sz w:val="22"/>
          <w:szCs w:val="22"/>
        </w:rPr>
      </w:pPr>
      <w:bookmarkStart w:id="246" w:name="_Ref449086695"/>
      <w:bookmarkStart w:id="247" w:name="_Ref43982862"/>
      <w:bookmarkStart w:id="248" w:name="_Ref107498344"/>
      <w:r w:rsidRPr="000C24F4">
        <w:rPr>
          <w:rFonts w:cs="Arial"/>
          <w:sz w:val="22"/>
          <w:szCs w:val="22"/>
        </w:rPr>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94302F">
        <w:rPr>
          <w:rFonts w:cs="Arial"/>
          <w:sz w:val="22"/>
          <w:szCs w:val="22"/>
        </w:rPr>
        <w:t>ist</w:t>
      </w:r>
      <w:r w:rsidRPr="000C24F4">
        <w:rPr>
          <w:rFonts w:cs="Arial"/>
          <w:sz w:val="22"/>
          <w:szCs w:val="22"/>
        </w:rPr>
        <w:t xml:space="preserve"> gegenüber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zur Rückzahlung der </w:t>
      </w:r>
      <w:r w:rsidR="002A79D3">
        <w:rPr>
          <w:rFonts w:cs="Arial"/>
          <w:sz w:val="22"/>
          <w:szCs w:val="22"/>
        </w:rPr>
        <w:t xml:space="preserve">bereitgestellten Mittel </w:t>
      </w:r>
      <w:r w:rsidR="007E5B21">
        <w:rPr>
          <w:rFonts w:cs="Arial"/>
          <w:sz w:val="22"/>
          <w:szCs w:val="22"/>
        </w:rPr>
        <w:t>einschließlich des Eigen</w:t>
      </w:r>
      <w:r w:rsidR="00570E3F">
        <w:rPr>
          <w:rFonts w:cs="Arial"/>
          <w:sz w:val="22"/>
          <w:szCs w:val="22"/>
        </w:rPr>
        <w:t>anteils</w:t>
      </w:r>
      <w:r w:rsidR="007E5B21">
        <w:rPr>
          <w:rFonts w:cs="Arial"/>
          <w:sz w:val="22"/>
          <w:szCs w:val="22"/>
        </w:rPr>
        <w:t xml:space="preserve"> der Gebietskörperschaft </w:t>
      </w:r>
      <w:r w:rsidR="002B44E3">
        <w:rPr>
          <w:rFonts w:cs="Arial"/>
          <w:sz w:val="22"/>
          <w:szCs w:val="22"/>
        </w:rPr>
        <w:t xml:space="preserve">nebst ggf. durch Bescheid </w:t>
      </w:r>
      <w:r w:rsidR="001D62D3">
        <w:rPr>
          <w:rFonts w:cs="Arial"/>
          <w:sz w:val="22"/>
          <w:szCs w:val="22"/>
        </w:rPr>
        <w:t xml:space="preserve">festgesetzter </w:t>
      </w:r>
      <w:r w:rsidR="002B44E3">
        <w:rPr>
          <w:rFonts w:cs="Arial"/>
          <w:sz w:val="22"/>
          <w:szCs w:val="22"/>
        </w:rPr>
        <w:t xml:space="preserve">Zinsen </w:t>
      </w:r>
      <w:r w:rsidR="005B5B9D">
        <w:rPr>
          <w:rFonts w:cs="Arial"/>
          <w:sz w:val="22"/>
          <w:szCs w:val="22"/>
        </w:rPr>
        <w:t>verpflichtet</w:t>
      </w:r>
      <w:r w:rsidR="00976820">
        <w:rPr>
          <w:rFonts w:cs="Arial"/>
          <w:sz w:val="22"/>
          <w:szCs w:val="22"/>
        </w:rPr>
        <w:t>,</w:t>
      </w:r>
      <w:r w:rsidRPr="000C24F4">
        <w:rPr>
          <w:rFonts w:cs="Arial"/>
          <w:sz w:val="22"/>
          <w:szCs w:val="22"/>
        </w:rPr>
        <w:t xml:space="preserve"> </w:t>
      </w:r>
      <w:bookmarkEnd w:id="244"/>
      <w:bookmarkEnd w:id="246"/>
      <w:r w:rsidR="0042311A">
        <w:rPr>
          <w:rFonts w:cs="Arial"/>
          <w:sz w:val="22"/>
          <w:szCs w:val="22"/>
        </w:rPr>
        <w:t>wenn</w:t>
      </w:r>
      <w:bookmarkStart w:id="249" w:name="_Ref23173633"/>
      <w:bookmarkEnd w:id="247"/>
      <w:r w:rsidR="00410035">
        <w:rPr>
          <w:rFonts w:cs="Arial"/>
          <w:sz w:val="22"/>
          <w:szCs w:val="22"/>
        </w:rPr>
        <w:t xml:space="preserve"> und soweit </w:t>
      </w:r>
      <w:r w:rsidR="004F3101" w:rsidRPr="00410035">
        <w:rPr>
          <w:rFonts w:cs="Arial"/>
          <w:sz w:val="22"/>
          <w:szCs w:val="22"/>
        </w:rPr>
        <w:t xml:space="preserve">die </w:t>
      </w:r>
      <w:r w:rsidR="002A78CB" w:rsidRPr="00410035">
        <w:rPr>
          <w:rFonts w:cs="Arial"/>
          <w:sz w:val="22"/>
          <w:szCs w:val="22"/>
        </w:rPr>
        <w:t>Gebietskörperschaft</w:t>
      </w:r>
      <w:r w:rsidRPr="00410035">
        <w:rPr>
          <w:rFonts w:cs="Arial"/>
          <w:sz w:val="22"/>
          <w:szCs w:val="22"/>
        </w:rPr>
        <w:t xml:space="preserve"> </w:t>
      </w:r>
      <w:r w:rsidR="00DB267C" w:rsidRPr="00410035">
        <w:rPr>
          <w:rFonts w:cs="Arial"/>
          <w:sz w:val="22"/>
          <w:szCs w:val="22"/>
        </w:rPr>
        <w:t xml:space="preserve">ihrerseits </w:t>
      </w:r>
      <w:r w:rsidR="00422E6E" w:rsidRPr="00410035">
        <w:rPr>
          <w:rFonts w:cs="Arial"/>
          <w:sz w:val="22"/>
          <w:szCs w:val="22"/>
        </w:rPr>
        <w:t xml:space="preserve">bestands- bzw. </w:t>
      </w:r>
      <w:r w:rsidRPr="00410035">
        <w:rPr>
          <w:rFonts w:cs="Arial"/>
          <w:sz w:val="22"/>
          <w:szCs w:val="22"/>
        </w:rPr>
        <w:t xml:space="preserve">rechtskräftig zur Rückzahlung der </w:t>
      </w:r>
      <w:r w:rsidR="005A6FDA" w:rsidRPr="00410035">
        <w:rPr>
          <w:rFonts w:cs="Arial"/>
          <w:sz w:val="22"/>
          <w:szCs w:val="22"/>
        </w:rPr>
        <w:t xml:space="preserve">Fördermittel </w:t>
      </w:r>
      <w:r w:rsidRPr="00410035">
        <w:rPr>
          <w:rFonts w:cs="Arial"/>
          <w:sz w:val="22"/>
          <w:szCs w:val="22"/>
        </w:rPr>
        <w:t>aufgrund von Umständen verpflichtet worden ist, die d</w:t>
      </w:r>
      <w:r w:rsidR="00616BD5" w:rsidRPr="00410035">
        <w:rPr>
          <w:rFonts w:cs="Arial"/>
          <w:sz w:val="22"/>
          <w:szCs w:val="22"/>
        </w:rPr>
        <w:t>as</w:t>
      </w:r>
      <w:r w:rsidRPr="00410035">
        <w:rPr>
          <w:rFonts w:cs="Arial"/>
          <w:sz w:val="22"/>
          <w:szCs w:val="22"/>
        </w:rPr>
        <w:t xml:space="preserve"> </w:t>
      </w:r>
      <w:r w:rsidR="00643638" w:rsidRPr="00410035">
        <w:rPr>
          <w:rFonts w:cs="Arial"/>
          <w:sz w:val="22"/>
          <w:szCs w:val="22"/>
        </w:rPr>
        <w:t>TKU</w:t>
      </w:r>
      <w:r w:rsidRPr="00410035">
        <w:rPr>
          <w:rFonts w:cs="Arial"/>
          <w:sz w:val="22"/>
          <w:szCs w:val="22"/>
        </w:rPr>
        <w:t xml:space="preserve"> zu vertreten hat</w:t>
      </w:r>
      <w:bookmarkEnd w:id="249"/>
      <w:r w:rsidR="00410035" w:rsidRPr="00410035">
        <w:rPr>
          <w:rFonts w:cs="Arial"/>
          <w:sz w:val="22"/>
          <w:szCs w:val="22"/>
        </w:rPr>
        <w:t>. Für den Fall des Rücktritts</w:t>
      </w:r>
      <w:r w:rsidR="00EC7C2B">
        <w:rPr>
          <w:rFonts w:cs="Arial"/>
          <w:sz w:val="22"/>
          <w:szCs w:val="22"/>
        </w:rPr>
        <w:t xml:space="preserve"> oder der Kündigung</w:t>
      </w:r>
      <w:r w:rsidR="00410035" w:rsidRPr="00410035">
        <w:rPr>
          <w:rFonts w:cs="Arial"/>
          <w:sz w:val="22"/>
          <w:szCs w:val="22"/>
        </w:rPr>
        <w:t xml:space="preserve"> regelt </w:t>
      </w:r>
      <w:r w:rsidR="00A87E86">
        <w:rPr>
          <w:rFonts w:cs="Arial"/>
          <w:sz w:val="22"/>
          <w:szCs w:val="22"/>
        </w:rPr>
        <w:fldChar w:fldCharType="begin"/>
      </w:r>
      <w:r w:rsidR="00A87E86">
        <w:rPr>
          <w:rFonts w:cs="Arial"/>
          <w:sz w:val="22"/>
          <w:szCs w:val="22"/>
        </w:rPr>
        <w:instrText xml:space="preserve"> REF _Ref106648130 \r \h </w:instrText>
      </w:r>
      <w:r w:rsidR="00A87E86">
        <w:rPr>
          <w:rFonts w:cs="Arial"/>
          <w:sz w:val="22"/>
          <w:szCs w:val="22"/>
        </w:rPr>
      </w:r>
      <w:r w:rsidR="00A87E86">
        <w:rPr>
          <w:rFonts w:cs="Arial"/>
          <w:sz w:val="22"/>
          <w:szCs w:val="22"/>
        </w:rPr>
        <w:fldChar w:fldCharType="separate"/>
      </w:r>
      <w:r w:rsidR="009859E0">
        <w:rPr>
          <w:rFonts w:cs="Arial"/>
          <w:sz w:val="22"/>
          <w:szCs w:val="22"/>
        </w:rPr>
        <w:t>§ 17</w:t>
      </w:r>
      <w:r w:rsidR="00A87E86">
        <w:rPr>
          <w:rFonts w:cs="Arial"/>
          <w:sz w:val="22"/>
          <w:szCs w:val="22"/>
        </w:rPr>
        <w:fldChar w:fldCharType="end"/>
      </w:r>
      <w:r w:rsidR="00A87E86">
        <w:rPr>
          <w:rFonts w:cs="Arial"/>
          <w:sz w:val="22"/>
          <w:szCs w:val="22"/>
        </w:rPr>
        <w:t xml:space="preserve"> </w:t>
      </w:r>
      <w:r w:rsidR="00802D7E">
        <w:rPr>
          <w:rFonts w:cs="Arial"/>
          <w:sz w:val="22"/>
          <w:szCs w:val="22"/>
        </w:rPr>
        <w:t>N</w:t>
      </w:r>
      <w:r w:rsidR="00410035" w:rsidRPr="00410035">
        <w:rPr>
          <w:rFonts w:cs="Arial"/>
          <w:sz w:val="22"/>
          <w:szCs w:val="22"/>
        </w:rPr>
        <w:t>äheres.</w:t>
      </w:r>
      <w:bookmarkEnd w:id="248"/>
    </w:p>
    <w:p w14:paraId="139621AA" w14:textId="77F46892" w:rsidR="0071460D" w:rsidRPr="000C24F4" w:rsidRDefault="0071460D" w:rsidP="00DC6ED3">
      <w:pPr>
        <w:pStyle w:val="AufzhlungAbsatz2"/>
        <w:numPr>
          <w:ilvl w:val="0"/>
          <w:numId w:val="0"/>
        </w:numPr>
        <w:tabs>
          <w:tab w:val="num" w:pos="567"/>
        </w:tabs>
        <w:ind w:left="567"/>
        <w:rPr>
          <w:rFonts w:cs="Arial"/>
          <w:sz w:val="22"/>
          <w:szCs w:val="22"/>
        </w:rPr>
      </w:pPr>
      <w:r>
        <w:rPr>
          <w:rFonts w:cs="Arial"/>
          <w:sz w:val="22"/>
          <w:szCs w:val="22"/>
        </w:rPr>
        <w:t>Sonstige Rückzahlungs</w:t>
      </w:r>
      <w:r w:rsidR="00AF1F87">
        <w:rPr>
          <w:rFonts w:cs="Arial"/>
          <w:sz w:val="22"/>
          <w:szCs w:val="22"/>
        </w:rPr>
        <w:t>- und Rückforderungs</w:t>
      </w:r>
      <w:r>
        <w:rPr>
          <w:rFonts w:cs="Arial"/>
          <w:sz w:val="22"/>
          <w:szCs w:val="22"/>
        </w:rPr>
        <w:t>ansprüche bleiben unberührt</w:t>
      </w:r>
      <w:r w:rsidR="00AF1F87">
        <w:rPr>
          <w:rFonts w:cs="Arial"/>
          <w:sz w:val="22"/>
          <w:szCs w:val="22"/>
        </w:rPr>
        <w:t xml:space="preserve">; es wird auf § </w:t>
      </w:r>
      <w:r w:rsidR="00A87E86">
        <w:rPr>
          <w:rFonts w:cs="Arial"/>
          <w:sz w:val="22"/>
          <w:szCs w:val="22"/>
        </w:rPr>
        <w:fldChar w:fldCharType="begin"/>
      </w:r>
      <w:r w:rsidR="00A87E86">
        <w:rPr>
          <w:rFonts w:cs="Arial"/>
          <w:sz w:val="22"/>
          <w:szCs w:val="22"/>
        </w:rPr>
        <w:instrText xml:space="preserve"> REF _Ref80715827 \r \h </w:instrText>
      </w:r>
      <w:r w:rsidR="00A87E86">
        <w:rPr>
          <w:rFonts w:cs="Arial"/>
          <w:sz w:val="22"/>
          <w:szCs w:val="22"/>
        </w:rPr>
      </w:r>
      <w:r w:rsidR="00A87E86">
        <w:rPr>
          <w:rFonts w:cs="Arial"/>
          <w:sz w:val="22"/>
          <w:szCs w:val="22"/>
        </w:rPr>
        <w:fldChar w:fldCharType="separate"/>
      </w:r>
      <w:r w:rsidR="009859E0">
        <w:rPr>
          <w:rFonts w:cs="Arial"/>
          <w:sz w:val="22"/>
          <w:szCs w:val="22"/>
        </w:rPr>
        <w:t>10.7</w:t>
      </w:r>
      <w:r w:rsidR="00A87E86">
        <w:rPr>
          <w:rFonts w:cs="Arial"/>
          <w:sz w:val="22"/>
          <w:szCs w:val="22"/>
        </w:rPr>
        <w:fldChar w:fldCharType="end"/>
      </w:r>
      <w:r w:rsidR="00AF1F87">
        <w:rPr>
          <w:rFonts w:cs="Arial"/>
          <w:sz w:val="22"/>
          <w:szCs w:val="22"/>
        </w:rPr>
        <w:t xml:space="preserve"> verwiesen</w:t>
      </w:r>
      <w:r>
        <w:rPr>
          <w:rFonts w:cs="Arial"/>
          <w:sz w:val="22"/>
          <w:szCs w:val="22"/>
        </w:rPr>
        <w:t>.</w:t>
      </w:r>
    </w:p>
    <w:p w14:paraId="019639F9" w14:textId="6AB85D6C" w:rsidR="000C03D8" w:rsidRPr="0059420F" w:rsidRDefault="001279DC" w:rsidP="00A55BC8">
      <w:pPr>
        <w:pStyle w:val="Absatz1"/>
        <w:tabs>
          <w:tab w:val="num" w:pos="567"/>
        </w:tabs>
        <w:ind w:left="567" w:hanging="567"/>
        <w:rPr>
          <w:rFonts w:cs="Arial"/>
          <w:sz w:val="22"/>
          <w:szCs w:val="22"/>
        </w:rPr>
      </w:pPr>
      <w:bookmarkStart w:id="250" w:name="_Ref424383978"/>
      <w:r w:rsidRPr="000C24F4">
        <w:rPr>
          <w:rFonts w:cs="Arial"/>
          <w:sz w:val="22"/>
          <w:szCs w:val="22"/>
        </w:rPr>
        <w:t xml:space="preserve">Gemäß </w:t>
      </w:r>
      <w:r w:rsidR="00EB3D5D">
        <w:rPr>
          <w:rFonts w:cs="Arial"/>
          <w:sz w:val="22"/>
          <w:szCs w:val="22"/>
        </w:rPr>
        <w:t>Nr.</w:t>
      </w:r>
      <w:r w:rsidR="00EB3D5D" w:rsidRPr="000C24F4">
        <w:rPr>
          <w:rFonts w:cs="Arial"/>
          <w:sz w:val="22"/>
          <w:szCs w:val="22"/>
        </w:rPr>
        <w:t xml:space="preserve"> </w:t>
      </w:r>
      <w:r w:rsidRPr="000C24F4">
        <w:rPr>
          <w:rFonts w:cs="Arial"/>
          <w:sz w:val="22"/>
          <w:szCs w:val="22"/>
        </w:rPr>
        <w:t xml:space="preserve">8 G der </w:t>
      </w:r>
      <w:r w:rsidR="00385582">
        <w:rPr>
          <w:rFonts w:cs="Arial"/>
          <w:sz w:val="22"/>
          <w:szCs w:val="22"/>
        </w:rPr>
        <w:t>Gigabit-Richtlinie</w:t>
      </w:r>
      <w:r w:rsidR="000961DC">
        <w:rPr>
          <w:rFonts w:cs="Arial"/>
          <w:sz w:val="22"/>
          <w:szCs w:val="22"/>
        </w:rPr>
        <w:t xml:space="preserve"> 2.0</w:t>
      </w:r>
      <w:r w:rsidRPr="000C24F4">
        <w:rPr>
          <w:rFonts w:cs="Arial"/>
          <w:sz w:val="22"/>
          <w:szCs w:val="22"/>
        </w:rPr>
        <w:t xml:space="preserve"> prüft </w:t>
      </w:r>
      <w:r w:rsidR="004F3101" w:rsidRPr="000C24F4">
        <w:rPr>
          <w:rFonts w:cs="Arial"/>
          <w:sz w:val="22"/>
          <w:szCs w:val="22"/>
        </w:rPr>
        <w:t xml:space="preserve">die </w:t>
      </w:r>
      <w:r w:rsidR="00995FB5">
        <w:rPr>
          <w:rFonts w:cs="Arial"/>
          <w:sz w:val="22"/>
          <w:szCs w:val="22"/>
        </w:rPr>
        <w:t>Bewilligungsbehörde</w:t>
      </w:r>
      <w:r w:rsidR="00995FB5" w:rsidRPr="000C24F4">
        <w:rPr>
          <w:rFonts w:cs="Arial"/>
          <w:sz w:val="22"/>
          <w:szCs w:val="22"/>
        </w:rPr>
        <w:t xml:space="preserve"> </w:t>
      </w:r>
      <w:r w:rsidR="00EB3D5D">
        <w:rPr>
          <w:rFonts w:cs="Arial"/>
          <w:sz w:val="22"/>
          <w:szCs w:val="22"/>
        </w:rPr>
        <w:t>nach Ablauf des Zweckbindungszeitraumes</w:t>
      </w:r>
      <w:r w:rsidR="00FA3213" w:rsidRPr="000C24F4">
        <w:rPr>
          <w:rFonts w:cs="Arial"/>
          <w:sz w:val="22"/>
          <w:szCs w:val="22"/>
        </w:rPr>
        <w:t xml:space="preserve">, ob </w:t>
      </w:r>
      <w:r w:rsidR="00123F13" w:rsidRPr="007A2A6D">
        <w:rPr>
          <w:rFonts w:cs="Arial"/>
          <w:sz w:val="22"/>
          <w:szCs w:val="22"/>
        </w:rPr>
        <w:t xml:space="preserve">der Gewinn aus der Vermarktung der neu errichteten Breitbandzugänge im Zielgebiet über das im Angebot </w:t>
      </w:r>
      <w:r w:rsidR="00123F13">
        <w:rPr>
          <w:rFonts w:cs="Arial"/>
          <w:sz w:val="22"/>
          <w:szCs w:val="22"/>
        </w:rPr>
        <w:t>(</w:t>
      </w:r>
      <w:r w:rsidR="00123F13" w:rsidRPr="007A2A6D">
        <w:rPr>
          <w:rFonts w:cs="Arial"/>
          <w:b/>
          <w:sz w:val="22"/>
          <w:szCs w:val="22"/>
        </w:rPr>
        <w:t xml:space="preserve">Anlage </w:t>
      </w:r>
      <w:r w:rsidR="00231FFF">
        <w:rPr>
          <w:rFonts w:cs="Arial"/>
          <w:b/>
          <w:sz w:val="22"/>
          <w:szCs w:val="22"/>
        </w:rPr>
        <w:t>5</w:t>
      </w:r>
      <w:r w:rsidR="00123F13">
        <w:rPr>
          <w:rFonts w:cs="Arial"/>
          <w:sz w:val="22"/>
          <w:szCs w:val="22"/>
        </w:rPr>
        <w:t xml:space="preserve">) </w:t>
      </w:r>
      <w:r w:rsidR="00123F13" w:rsidRPr="007A2A6D">
        <w:rPr>
          <w:rFonts w:cs="Arial"/>
          <w:sz w:val="22"/>
          <w:szCs w:val="22"/>
        </w:rPr>
        <w:t xml:space="preserve">des </w:t>
      </w:r>
      <w:r w:rsidR="00123F13">
        <w:rPr>
          <w:rFonts w:cs="Arial"/>
          <w:sz w:val="22"/>
          <w:szCs w:val="22"/>
        </w:rPr>
        <w:t>TKU</w:t>
      </w:r>
      <w:r w:rsidR="00123F13" w:rsidRPr="007A2A6D">
        <w:rPr>
          <w:rFonts w:cs="Arial"/>
          <w:sz w:val="22"/>
          <w:szCs w:val="22"/>
        </w:rPr>
        <w:t xml:space="preserve"> unterstellte Niveau hinaus angestiegen ist</w:t>
      </w:r>
      <w:r w:rsidR="00123F13">
        <w:rPr>
          <w:rFonts w:cs="Arial"/>
          <w:sz w:val="22"/>
          <w:szCs w:val="22"/>
        </w:rPr>
        <w:t>.</w:t>
      </w:r>
      <w:r w:rsidR="00123F13" w:rsidRPr="007A2A6D">
        <w:rPr>
          <w:rFonts w:cs="Arial"/>
          <w:sz w:val="22"/>
          <w:szCs w:val="22"/>
        </w:rPr>
        <w:t xml:space="preserve"> </w:t>
      </w:r>
      <w:r w:rsidR="00CE6E29">
        <w:rPr>
          <w:rFonts w:cs="Arial"/>
          <w:sz w:val="22"/>
          <w:szCs w:val="22"/>
        </w:rPr>
        <w:t xml:space="preserve">Zur Durchführung dieser Prüfung </w:t>
      </w:r>
      <w:bookmarkEnd w:id="250"/>
      <w:r w:rsidRPr="0059420F">
        <w:rPr>
          <w:rFonts w:cs="Arial"/>
          <w:sz w:val="22"/>
          <w:szCs w:val="22"/>
        </w:rPr>
        <w:t xml:space="preserve">ist </w:t>
      </w:r>
      <w:r w:rsidR="00616BD5" w:rsidRPr="0059420F">
        <w:rPr>
          <w:rFonts w:cs="Arial"/>
          <w:sz w:val="22"/>
          <w:szCs w:val="22"/>
        </w:rPr>
        <w:t xml:space="preserve">das </w:t>
      </w:r>
      <w:r w:rsidR="00643638" w:rsidRPr="0059420F">
        <w:rPr>
          <w:rFonts w:cs="Arial"/>
          <w:sz w:val="22"/>
          <w:szCs w:val="22"/>
        </w:rPr>
        <w:t>TKU</w:t>
      </w:r>
      <w:r w:rsidR="001B0331" w:rsidRPr="0059420F">
        <w:rPr>
          <w:rFonts w:cs="Arial"/>
          <w:sz w:val="22"/>
          <w:szCs w:val="22"/>
        </w:rPr>
        <w:t xml:space="preserve"> verpflichtet, </w:t>
      </w:r>
      <w:r w:rsidR="00DB267C" w:rsidRPr="0059420F">
        <w:rPr>
          <w:rFonts w:cs="Arial"/>
          <w:sz w:val="22"/>
          <w:szCs w:val="22"/>
        </w:rPr>
        <w:t xml:space="preserve">der </w:t>
      </w:r>
      <w:r w:rsidR="002A78CB" w:rsidRPr="0059420F">
        <w:rPr>
          <w:rFonts w:cs="Arial"/>
          <w:sz w:val="22"/>
          <w:szCs w:val="22"/>
        </w:rPr>
        <w:t>Gebietskörperschaft</w:t>
      </w:r>
      <w:r w:rsidR="00130119" w:rsidRPr="0059420F">
        <w:rPr>
          <w:rFonts w:cs="Arial"/>
          <w:sz w:val="22"/>
          <w:szCs w:val="22"/>
        </w:rPr>
        <w:t xml:space="preserve"> </w:t>
      </w:r>
      <w:r w:rsidRPr="0059420F">
        <w:rPr>
          <w:rFonts w:cs="Arial"/>
          <w:sz w:val="22"/>
          <w:szCs w:val="22"/>
        </w:rPr>
        <w:t>spätestens</w:t>
      </w:r>
      <w:r w:rsidR="00EF2455" w:rsidRPr="0059420F">
        <w:rPr>
          <w:rFonts w:cs="Arial"/>
          <w:sz w:val="22"/>
          <w:szCs w:val="22"/>
        </w:rPr>
        <w:t xml:space="preserve"> </w:t>
      </w:r>
      <w:del w:id="251" w:author="Hundt, Melanie" w:date="2025-09-15T12:18:00Z" w16du:dateUtc="2025-09-15T10:18:00Z">
        <w:r w:rsidR="00EF2455" w:rsidRPr="0059420F" w:rsidDel="0025775F">
          <w:rPr>
            <w:rFonts w:cs="Arial"/>
            <w:sz w:val="22"/>
            <w:szCs w:val="22"/>
            <w:highlight w:val="yellow"/>
          </w:rPr>
          <w:delText>vier</w:delText>
        </w:r>
        <w:r w:rsidR="00EF2455" w:rsidRPr="0059420F" w:rsidDel="0025775F">
          <w:rPr>
            <w:rFonts w:cs="Arial"/>
            <w:sz w:val="22"/>
            <w:szCs w:val="22"/>
          </w:rPr>
          <w:delText xml:space="preserve"> </w:delText>
        </w:r>
      </w:del>
      <w:ins w:id="252" w:author="Hundt, Melanie" w:date="2025-09-15T12:18:00Z" w16du:dateUtc="2025-09-15T10:18:00Z">
        <w:r w:rsidR="0025775F" w:rsidRPr="0025775F">
          <w:rPr>
            <w:rFonts w:cs="Arial"/>
            <w:sz w:val="22"/>
            <w:szCs w:val="22"/>
            <w:highlight w:val="green"/>
            <w:rPrChange w:id="253" w:author="Hundt, Melanie" w:date="2025-09-15T12:18:00Z" w16du:dateUtc="2025-09-15T10:18:00Z">
              <w:rPr>
                <w:rFonts w:cs="Arial"/>
                <w:sz w:val="22"/>
                <w:szCs w:val="22"/>
              </w:rPr>
            </w:rPrChange>
          </w:rPr>
          <w:t>fünf</w:t>
        </w:r>
        <w:r w:rsidR="0025775F" w:rsidRPr="0059420F">
          <w:rPr>
            <w:rFonts w:cs="Arial"/>
            <w:sz w:val="22"/>
            <w:szCs w:val="22"/>
          </w:rPr>
          <w:t xml:space="preserve"> </w:t>
        </w:r>
      </w:ins>
      <w:del w:id="254" w:author="Hundt, Melanie" w:date="2025-09-15T12:18:00Z" w16du:dateUtc="2025-09-15T10:18:00Z">
        <w:r w:rsidR="00BA4717" w:rsidRPr="00B71102" w:rsidDel="0025775F">
          <w:rPr>
            <w:rFonts w:cs="Arial"/>
            <w:sz w:val="22"/>
            <w:szCs w:val="22"/>
            <w:highlight w:val="yellow"/>
          </w:rPr>
          <w:delText>[</w:delText>
        </w:r>
        <w:r w:rsidR="00BA4717" w:rsidRPr="00B71102" w:rsidDel="0025775F">
          <w:rPr>
            <w:rFonts w:cs="Arial"/>
            <w:i/>
            <w:sz w:val="22"/>
            <w:szCs w:val="22"/>
            <w:highlight w:val="yellow"/>
          </w:rPr>
          <w:delText>max. fünf</w:delText>
        </w:r>
        <w:r w:rsidR="00BA4717" w:rsidRPr="00B71102" w:rsidDel="0025775F">
          <w:rPr>
            <w:rFonts w:cs="Arial"/>
            <w:sz w:val="22"/>
            <w:szCs w:val="22"/>
            <w:highlight w:val="yellow"/>
          </w:rPr>
          <w:delText>]</w:delText>
        </w:r>
        <w:r w:rsidR="00BA4717" w:rsidRPr="0059420F" w:rsidDel="0025775F">
          <w:rPr>
            <w:rFonts w:cs="Arial"/>
            <w:sz w:val="22"/>
            <w:szCs w:val="22"/>
          </w:rPr>
          <w:delText xml:space="preserve"> </w:delText>
        </w:r>
      </w:del>
      <w:r w:rsidR="00EF2455" w:rsidRPr="0059420F">
        <w:rPr>
          <w:rFonts w:cs="Arial"/>
          <w:sz w:val="22"/>
          <w:szCs w:val="22"/>
        </w:rPr>
        <w:t>Monate nach Ablauf der Zweckbindungsfrist (§</w:t>
      </w:r>
      <w:r w:rsidR="00214909" w:rsidRPr="0059420F">
        <w:rPr>
          <w:rFonts w:cs="Arial"/>
          <w:sz w:val="22"/>
          <w:szCs w:val="22"/>
        </w:rPr>
        <w:t xml:space="preserve"> </w:t>
      </w:r>
      <w:r w:rsidR="00214909" w:rsidRPr="0059420F">
        <w:rPr>
          <w:rFonts w:cs="Arial"/>
          <w:sz w:val="22"/>
          <w:szCs w:val="22"/>
        </w:rPr>
        <w:fldChar w:fldCharType="begin"/>
      </w:r>
      <w:r w:rsidR="00214909" w:rsidRPr="0059420F">
        <w:rPr>
          <w:rFonts w:cs="Arial"/>
          <w:sz w:val="22"/>
          <w:szCs w:val="22"/>
        </w:rPr>
        <w:instrText xml:space="preserve"> REF _Ref471835178 \r \h </w:instrText>
      </w:r>
      <w:r w:rsidR="00214909" w:rsidRPr="0059420F">
        <w:rPr>
          <w:rFonts w:cs="Arial"/>
          <w:sz w:val="22"/>
          <w:szCs w:val="22"/>
        </w:rPr>
      </w:r>
      <w:r w:rsidR="00214909" w:rsidRPr="0059420F">
        <w:rPr>
          <w:rFonts w:cs="Arial"/>
          <w:sz w:val="22"/>
          <w:szCs w:val="22"/>
        </w:rPr>
        <w:fldChar w:fldCharType="separate"/>
      </w:r>
      <w:r w:rsidR="009859E0">
        <w:rPr>
          <w:rFonts w:cs="Arial"/>
          <w:sz w:val="22"/>
          <w:szCs w:val="22"/>
        </w:rPr>
        <w:t>7.1</w:t>
      </w:r>
      <w:r w:rsidR="00214909" w:rsidRPr="0059420F">
        <w:rPr>
          <w:rFonts w:cs="Arial"/>
          <w:sz w:val="22"/>
          <w:szCs w:val="22"/>
        </w:rPr>
        <w:fldChar w:fldCharType="end"/>
      </w:r>
      <w:r w:rsidR="00EF2455" w:rsidRPr="0059420F">
        <w:rPr>
          <w:rFonts w:cs="Arial"/>
          <w:sz w:val="22"/>
          <w:szCs w:val="22"/>
        </w:rPr>
        <w:t>)</w:t>
      </w:r>
      <w:r w:rsidR="000C03D8" w:rsidRPr="0059420F">
        <w:rPr>
          <w:rFonts w:cs="Arial"/>
          <w:sz w:val="22"/>
          <w:szCs w:val="22"/>
        </w:rPr>
        <w:t xml:space="preserve"> </w:t>
      </w:r>
      <w:r w:rsidRPr="0059420F">
        <w:rPr>
          <w:rFonts w:cs="Arial"/>
          <w:sz w:val="22"/>
          <w:szCs w:val="22"/>
        </w:rPr>
        <w:t>eine Berechnung der Wirtschaftlichkeitslücke analog der im Angebot</w:t>
      </w:r>
      <w:r w:rsidR="00C66B5B" w:rsidRPr="0059420F">
        <w:rPr>
          <w:rFonts w:cs="Arial"/>
          <w:sz w:val="22"/>
          <w:szCs w:val="22"/>
        </w:rPr>
        <w:t xml:space="preserve"> in Übereinstimmung mit den förderrechtlichen Bestimmungen</w:t>
      </w:r>
      <w:r w:rsidRPr="0059420F">
        <w:rPr>
          <w:rFonts w:cs="Arial"/>
          <w:sz w:val="22"/>
          <w:szCs w:val="22"/>
        </w:rPr>
        <w:t xml:space="preserve"> vorgenommenen Berechnung, nunmehr auf Basis der realen Werte</w:t>
      </w:r>
      <w:r w:rsidR="004303F0" w:rsidRPr="0059420F">
        <w:rPr>
          <w:rFonts w:cs="Arial"/>
          <w:sz w:val="22"/>
          <w:szCs w:val="22"/>
        </w:rPr>
        <w:t>,</w:t>
      </w:r>
      <w:r w:rsidRPr="0059420F">
        <w:rPr>
          <w:rFonts w:cs="Arial"/>
          <w:sz w:val="22"/>
          <w:szCs w:val="22"/>
        </w:rPr>
        <w:t xml:space="preserve"> unaufgefordert zu übersenden. </w:t>
      </w:r>
      <w:r w:rsidR="003D378A">
        <w:rPr>
          <w:rFonts w:cs="Arial"/>
          <w:sz w:val="22"/>
          <w:szCs w:val="22"/>
        </w:rPr>
        <w:t>[</w:t>
      </w:r>
      <w:del w:id="255" w:author="Hundt, Melanie" w:date="2025-09-15T12:19:00Z" w16du:dateUtc="2025-09-15T10:19:00Z">
        <w:r w:rsidR="003D378A" w:rsidRPr="003D378A" w:rsidDel="0025775F">
          <w:rPr>
            <w:rFonts w:cs="Arial"/>
            <w:i/>
            <w:sz w:val="22"/>
            <w:szCs w:val="22"/>
            <w:highlight w:val="yellow"/>
          </w:rPr>
          <w:delText>Nur zu streichen, wenn die Zweckbindungsfrist nicht länger als sieben Jahre beträgt</w:delText>
        </w:r>
        <w:r w:rsidR="00D36669" w:rsidDel="0025775F">
          <w:rPr>
            <w:rFonts w:cs="Arial"/>
            <w:i/>
            <w:sz w:val="22"/>
            <w:szCs w:val="22"/>
            <w:highlight w:val="yellow"/>
          </w:rPr>
          <w:delText>:</w:delText>
        </w:r>
        <w:r w:rsidR="00C16CE5" w:rsidRPr="005C4E82" w:rsidDel="0025775F">
          <w:rPr>
            <w:rFonts w:cs="Arial"/>
            <w:sz w:val="22"/>
            <w:szCs w:val="22"/>
            <w:highlight w:val="yellow"/>
          </w:rPr>
          <w:delText>]</w:delText>
        </w:r>
        <w:r w:rsidR="003D378A" w:rsidRPr="003D378A" w:rsidDel="0025775F">
          <w:rPr>
            <w:rFonts w:cs="Arial"/>
            <w:sz w:val="22"/>
            <w:szCs w:val="22"/>
            <w:highlight w:val="yellow"/>
          </w:rPr>
          <w:delText xml:space="preserve"> </w:delText>
        </w:r>
        <w:r w:rsidR="00122B9A" w:rsidRPr="003D378A" w:rsidDel="0025775F">
          <w:rPr>
            <w:rFonts w:cs="Arial"/>
            <w:sz w:val="22"/>
            <w:szCs w:val="22"/>
            <w:highlight w:val="yellow"/>
          </w:rPr>
          <w:delText>Ist die Zweckbindungsfrist länger als sieben Jahre, kann die Gebietskörperschaft eine erste Nachberechnung der Wirtschaftlichkeitslücke bereits nach Ablauf von sieben Jahren vom TKU verlangen.</w:delText>
        </w:r>
        <w:r w:rsidR="00122B9A" w:rsidDel="0025775F">
          <w:rPr>
            <w:rFonts w:cs="Arial"/>
            <w:sz w:val="22"/>
            <w:szCs w:val="22"/>
          </w:rPr>
          <w:delText xml:space="preserve"> </w:delText>
        </w:r>
      </w:del>
      <w:r w:rsidR="00CE6E29" w:rsidRPr="0059420F">
        <w:rPr>
          <w:rFonts w:cs="Arial"/>
          <w:sz w:val="22"/>
          <w:szCs w:val="22"/>
        </w:rPr>
        <w:t>Die Gebietskörperschaft wird unabhängig von einem Verschulden des TKU</w:t>
      </w:r>
      <w:r w:rsidR="0059420F">
        <w:rPr>
          <w:rFonts w:cs="Arial"/>
          <w:sz w:val="22"/>
          <w:szCs w:val="22"/>
        </w:rPr>
        <w:t xml:space="preserve"> </w:t>
      </w:r>
      <w:r w:rsidR="000C03D8" w:rsidRPr="0059420F">
        <w:rPr>
          <w:rFonts w:cs="Arial"/>
          <w:sz w:val="22"/>
          <w:szCs w:val="22"/>
        </w:rPr>
        <w:t xml:space="preserve">ausgezahlte Fördermittel anteilig vom TKU zurückfordern, wenn </w:t>
      </w:r>
      <w:r w:rsidR="00EE2822" w:rsidRPr="0059420F">
        <w:rPr>
          <w:rFonts w:cs="Arial"/>
          <w:sz w:val="22"/>
          <w:szCs w:val="22"/>
        </w:rPr>
        <w:t xml:space="preserve">festgestellt </w:t>
      </w:r>
      <w:r w:rsidR="00EE2822" w:rsidRPr="0059420F">
        <w:rPr>
          <w:rFonts w:cs="Arial"/>
          <w:sz w:val="22"/>
          <w:szCs w:val="22"/>
        </w:rPr>
        <w:lastRenderedPageBreak/>
        <w:t>wird, dass</w:t>
      </w:r>
      <w:r w:rsidR="0058706E" w:rsidRPr="0059420F">
        <w:rPr>
          <w:rFonts w:cs="Arial"/>
          <w:sz w:val="22"/>
          <w:szCs w:val="22"/>
        </w:rPr>
        <w:t xml:space="preserve"> </w:t>
      </w:r>
      <w:r w:rsidR="000C03D8" w:rsidRPr="0059420F">
        <w:rPr>
          <w:rFonts w:cs="Arial"/>
          <w:sz w:val="22"/>
          <w:szCs w:val="22"/>
        </w:rPr>
        <w:t>sich die</w:t>
      </w:r>
      <w:r w:rsidR="000C03D8" w:rsidRPr="0059420F">
        <w:rPr>
          <w:rFonts w:ascii="Times New Roman" w:eastAsia="Times New Roman" w:hAnsi="Times New Roman"/>
          <w:color w:val="000000"/>
          <w:sz w:val="23"/>
          <w:szCs w:val="23"/>
        </w:rPr>
        <w:t xml:space="preserve"> </w:t>
      </w:r>
      <w:r w:rsidR="000C03D8" w:rsidRPr="0059420F">
        <w:rPr>
          <w:rFonts w:cs="Arial"/>
          <w:sz w:val="22"/>
          <w:szCs w:val="22"/>
        </w:rPr>
        <w:t xml:space="preserve">Bemessungsgrundlage der Zuwendung tatsächlich um mehr als </w:t>
      </w:r>
      <w:r w:rsidR="00707284" w:rsidRPr="0059420F">
        <w:rPr>
          <w:rFonts w:cs="Arial"/>
          <w:sz w:val="22"/>
          <w:szCs w:val="22"/>
        </w:rPr>
        <w:t>500,00 Euro</w:t>
      </w:r>
      <w:r w:rsidR="000C03D8" w:rsidRPr="0059420F">
        <w:rPr>
          <w:rFonts w:cs="Arial"/>
          <w:sz w:val="22"/>
          <w:szCs w:val="22"/>
        </w:rPr>
        <w:t xml:space="preserve"> verringert hat (Abrechnung im Rahmen der Verwendungsnachweisprüfung auf der Grundlage des Berechnungsverfahrens, das dem </w:t>
      </w:r>
      <w:r w:rsidR="00752923" w:rsidRPr="0059420F">
        <w:rPr>
          <w:rFonts w:cs="Arial"/>
          <w:sz w:val="22"/>
          <w:szCs w:val="22"/>
        </w:rPr>
        <w:t xml:space="preserve">Zuwendungsbescheid </w:t>
      </w:r>
      <w:r w:rsidR="000C03D8" w:rsidRPr="0059420F">
        <w:rPr>
          <w:rFonts w:cs="Arial"/>
          <w:sz w:val="22"/>
          <w:szCs w:val="22"/>
        </w:rPr>
        <w:t>zugrunde lag)</w:t>
      </w:r>
      <w:r w:rsidR="0058706E" w:rsidRPr="0059420F">
        <w:rPr>
          <w:rFonts w:cs="Arial"/>
          <w:sz w:val="22"/>
          <w:szCs w:val="22"/>
        </w:rPr>
        <w:t>.</w:t>
      </w:r>
    </w:p>
    <w:p w14:paraId="7B3AB64F" w14:textId="77777777" w:rsidR="003B4C56" w:rsidRDefault="003B4C56" w:rsidP="00A55BC8">
      <w:pPr>
        <w:pStyle w:val="Absatz1"/>
        <w:tabs>
          <w:tab w:val="num" w:pos="567"/>
        </w:tabs>
        <w:ind w:left="567" w:hanging="567"/>
        <w:rPr>
          <w:rFonts w:cs="Arial"/>
          <w:sz w:val="22"/>
          <w:szCs w:val="22"/>
        </w:rPr>
      </w:pPr>
      <w:bookmarkStart w:id="256" w:name="_Ref21619241"/>
      <w:r>
        <w:rPr>
          <w:rFonts w:cs="Arial"/>
          <w:sz w:val="22"/>
          <w:szCs w:val="22"/>
        </w:rPr>
        <w:t xml:space="preserve">Rückzahlungsansprüche </w:t>
      </w:r>
      <w:r w:rsidR="00562A53">
        <w:rPr>
          <w:rFonts w:cs="Arial"/>
          <w:sz w:val="22"/>
          <w:szCs w:val="22"/>
        </w:rPr>
        <w:t>werden mit</w:t>
      </w:r>
      <w:r w:rsidR="003D1A95">
        <w:rPr>
          <w:rFonts w:cs="Arial"/>
          <w:sz w:val="22"/>
          <w:szCs w:val="22"/>
        </w:rPr>
        <w:t xml:space="preserve"> </w:t>
      </w:r>
      <w:r w:rsidR="007F17B5">
        <w:rPr>
          <w:rFonts w:cs="Arial"/>
          <w:sz w:val="22"/>
          <w:szCs w:val="22"/>
        </w:rPr>
        <w:t>fünf</w:t>
      </w:r>
      <w:r w:rsidR="00A632E5">
        <w:rPr>
          <w:rFonts w:cs="Arial"/>
          <w:sz w:val="22"/>
          <w:szCs w:val="22"/>
        </w:rPr>
        <w:t xml:space="preserve"> </w:t>
      </w:r>
      <w:r w:rsidR="00562A53">
        <w:rPr>
          <w:rFonts w:cs="Arial"/>
          <w:sz w:val="22"/>
          <w:szCs w:val="22"/>
        </w:rPr>
        <w:t xml:space="preserve">Prozentpunkten über dem Basiszinssatz nach § 247 BGB jährlich </w:t>
      </w:r>
      <w:r w:rsidR="000C03D8">
        <w:rPr>
          <w:rFonts w:cs="Arial"/>
          <w:sz w:val="22"/>
          <w:szCs w:val="22"/>
        </w:rPr>
        <w:t xml:space="preserve">ab dem Zeitpunkt des Ablaufs der Zahlungsfrist </w:t>
      </w:r>
      <w:r w:rsidR="00562A53">
        <w:rPr>
          <w:rFonts w:cs="Arial"/>
          <w:sz w:val="22"/>
          <w:szCs w:val="22"/>
        </w:rPr>
        <w:t>verzinst</w:t>
      </w:r>
      <w:r w:rsidR="000C03D8">
        <w:rPr>
          <w:rFonts w:cs="Arial"/>
          <w:sz w:val="22"/>
          <w:szCs w:val="22"/>
        </w:rPr>
        <w:t xml:space="preserve">, welche </w:t>
      </w:r>
      <w:r w:rsidR="0056738F">
        <w:rPr>
          <w:rFonts w:cs="Arial"/>
          <w:sz w:val="22"/>
          <w:szCs w:val="22"/>
        </w:rPr>
        <w:t>die Bewilligungsbehörde</w:t>
      </w:r>
      <w:r w:rsidR="000C03D8">
        <w:rPr>
          <w:rFonts w:cs="Arial"/>
          <w:sz w:val="22"/>
          <w:szCs w:val="22"/>
        </w:rPr>
        <w:t xml:space="preserve"> oder die </w:t>
      </w:r>
      <w:r w:rsidR="002A78CB">
        <w:rPr>
          <w:rFonts w:cs="Arial"/>
          <w:sz w:val="22"/>
          <w:szCs w:val="22"/>
        </w:rPr>
        <w:t>Gebietskörperschaft</w:t>
      </w:r>
      <w:r w:rsidR="000C03D8">
        <w:rPr>
          <w:rFonts w:cs="Arial"/>
          <w:sz w:val="22"/>
          <w:szCs w:val="22"/>
        </w:rPr>
        <w:t xml:space="preserve"> im Schreiben zur Aufforderung zur Rückzahlung an das TKU benennt</w:t>
      </w:r>
      <w:r w:rsidR="006839ED">
        <w:rPr>
          <w:rFonts w:cs="Arial"/>
          <w:sz w:val="22"/>
          <w:szCs w:val="22"/>
        </w:rPr>
        <w:t xml:space="preserve">, soweit sich nicht </w:t>
      </w:r>
      <w:r w:rsidR="003D378A">
        <w:rPr>
          <w:rFonts w:cs="Arial"/>
          <w:sz w:val="22"/>
          <w:szCs w:val="22"/>
        </w:rPr>
        <w:t xml:space="preserve">aus haushalts- oder </w:t>
      </w:r>
      <w:r w:rsidR="006839ED">
        <w:rPr>
          <w:rFonts w:cs="Arial"/>
          <w:sz w:val="22"/>
          <w:szCs w:val="22"/>
        </w:rPr>
        <w:t xml:space="preserve">unions- und insbesondere beihilfenrechtlichen Vorgaben abweichende </w:t>
      </w:r>
      <w:r w:rsidR="003D378A">
        <w:rPr>
          <w:rFonts w:cs="Arial"/>
          <w:sz w:val="22"/>
          <w:szCs w:val="22"/>
        </w:rPr>
        <w:t xml:space="preserve">Verzinsungszeiträume oder </w:t>
      </w:r>
      <w:r w:rsidR="006839ED">
        <w:rPr>
          <w:rFonts w:cs="Arial"/>
          <w:sz w:val="22"/>
          <w:szCs w:val="22"/>
        </w:rPr>
        <w:t>Zinssätze ergeben</w:t>
      </w:r>
      <w:r w:rsidR="003D378A">
        <w:rPr>
          <w:rFonts w:cs="Arial"/>
          <w:sz w:val="22"/>
          <w:szCs w:val="22"/>
        </w:rPr>
        <w:t xml:space="preserve"> (siehe auch § 1</w:t>
      </w:r>
      <w:r w:rsidR="001611A6">
        <w:rPr>
          <w:rFonts w:cs="Arial"/>
          <w:sz w:val="22"/>
          <w:szCs w:val="22"/>
        </w:rPr>
        <w:t>0</w:t>
      </w:r>
      <w:r w:rsidR="003D378A">
        <w:rPr>
          <w:rFonts w:cs="Arial"/>
          <w:sz w:val="22"/>
          <w:szCs w:val="22"/>
        </w:rPr>
        <w:t>.7)</w:t>
      </w:r>
      <w:r w:rsidR="00562A53">
        <w:rPr>
          <w:rFonts w:cs="Arial"/>
          <w:sz w:val="22"/>
          <w:szCs w:val="22"/>
        </w:rPr>
        <w:t>.</w:t>
      </w:r>
      <w:bookmarkEnd w:id="256"/>
    </w:p>
    <w:p w14:paraId="1670DF07" w14:textId="77777777" w:rsidR="00E36C48" w:rsidRDefault="00E36C48" w:rsidP="00A55BC8">
      <w:pPr>
        <w:pStyle w:val="Absatz1"/>
        <w:tabs>
          <w:tab w:val="num" w:pos="567"/>
        </w:tabs>
        <w:ind w:left="567" w:hanging="567"/>
        <w:rPr>
          <w:rFonts w:cs="Arial"/>
          <w:sz w:val="22"/>
          <w:szCs w:val="22"/>
        </w:rPr>
      </w:pPr>
      <w:r w:rsidRPr="00E36C48">
        <w:rPr>
          <w:rFonts w:cs="Arial"/>
          <w:sz w:val="22"/>
          <w:szCs w:val="22"/>
        </w:rPr>
        <w:t>Di</w:t>
      </w:r>
      <w:r w:rsidRPr="006108F6">
        <w:rPr>
          <w:rFonts w:cs="Arial"/>
          <w:sz w:val="22"/>
          <w:szCs w:val="22"/>
        </w:rPr>
        <w:t xml:space="preserve">e </w:t>
      </w:r>
      <w:r w:rsidR="002A78CB">
        <w:rPr>
          <w:rFonts w:cs="Arial"/>
          <w:sz w:val="22"/>
          <w:szCs w:val="22"/>
        </w:rPr>
        <w:t>Gebietskörperschaft</w:t>
      </w:r>
      <w:r w:rsidRPr="006108F6">
        <w:rPr>
          <w:rFonts w:cs="Arial"/>
          <w:sz w:val="22"/>
          <w:szCs w:val="22"/>
        </w:rPr>
        <w:t xml:space="preserve"> ist berechtigt, Rückforderungsansprüche gegen das TKU an </w:t>
      </w:r>
      <w:r w:rsidR="0056738F">
        <w:rPr>
          <w:rFonts w:cs="Arial"/>
          <w:sz w:val="22"/>
          <w:szCs w:val="22"/>
        </w:rPr>
        <w:t>die Bewilligungsbehörde</w:t>
      </w:r>
      <w:r w:rsidRPr="006108F6">
        <w:rPr>
          <w:rFonts w:cs="Arial"/>
          <w:sz w:val="22"/>
          <w:szCs w:val="22"/>
        </w:rPr>
        <w:t xml:space="preserve"> abzutreten.</w:t>
      </w:r>
    </w:p>
    <w:p w14:paraId="0328C4F9" w14:textId="02D36E72" w:rsidR="006839ED" w:rsidRPr="00B0550D" w:rsidRDefault="006839ED" w:rsidP="00913B94">
      <w:pPr>
        <w:pStyle w:val="Absatz1"/>
        <w:tabs>
          <w:tab w:val="num" w:pos="567"/>
        </w:tabs>
        <w:ind w:left="567" w:hanging="567"/>
        <w:rPr>
          <w:rFonts w:cs="Arial"/>
          <w:sz w:val="22"/>
          <w:szCs w:val="22"/>
        </w:rPr>
      </w:pPr>
      <w:bookmarkStart w:id="257" w:name="_Ref80715827"/>
      <w:r w:rsidRPr="00B71102">
        <w:rPr>
          <w:rFonts w:cs="Arial"/>
          <w:sz w:val="22"/>
          <w:szCs w:val="22"/>
        </w:rPr>
        <w:t>Rückforderungsansprüche und sich daraus ergebende Verzinsungsansprüche, die sich insbesondere auch aus beihilfe</w:t>
      </w:r>
      <w:r w:rsidR="003F040C" w:rsidRPr="00B71102">
        <w:rPr>
          <w:rFonts w:cs="Arial"/>
          <w:sz w:val="22"/>
          <w:szCs w:val="22"/>
        </w:rPr>
        <w:t>n</w:t>
      </w:r>
      <w:r w:rsidRPr="00B71102">
        <w:rPr>
          <w:rFonts w:cs="Arial"/>
          <w:sz w:val="22"/>
          <w:szCs w:val="22"/>
        </w:rPr>
        <w:t xml:space="preserve">rechtlichen Vorgaben ergeben können, bleiben unberührt. </w:t>
      </w:r>
      <w:bookmarkStart w:id="258" w:name="_Hlk167964822"/>
      <w:r w:rsidRPr="00B71102">
        <w:rPr>
          <w:rFonts w:cs="Arial"/>
          <w:sz w:val="22"/>
          <w:szCs w:val="22"/>
        </w:rPr>
        <w:t xml:space="preserve">Den Vertragsparteien ist bewusst, dass </w:t>
      </w:r>
      <w:r w:rsidR="00046A99" w:rsidRPr="00B71102">
        <w:rPr>
          <w:rFonts w:cs="Arial"/>
          <w:sz w:val="22"/>
          <w:szCs w:val="22"/>
        </w:rPr>
        <w:t>das TKU Begünstigter im Sinne des EU-Beihilfenrechts ist und das</w:t>
      </w:r>
      <w:r w:rsidR="005C4E82" w:rsidRPr="00B71102">
        <w:rPr>
          <w:rFonts w:cs="Arial"/>
          <w:sz w:val="22"/>
          <w:szCs w:val="22"/>
        </w:rPr>
        <w:t>s</w:t>
      </w:r>
      <w:r w:rsidR="00046A99" w:rsidRPr="00B71102">
        <w:rPr>
          <w:rFonts w:cs="Arial"/>
          <w:sz w:val="22"/>
          <w:szCs w:val="22"/>
        </w:rPr>
        <w:t xml:space="preserve"> </w:t>
      </w:r>
      <w:r w:rsidRPr="00B71102">
        <w:rPr>
          <w:rFonts w:cs="Arial"/>
          <w:sz w:val="22"/>
          <w:szCs w:val="22"/>
        </w:rPr>
        <w:t>staatliche Beihilfen unbeschadet entgegenstehender vertraglicher Vereinbarungen aufzuheben und verzinslich zu erstatten sind, wenn und soweit die Europäische Kommission bestandskräftig bzw. die zuständigen Gerichte der Europäischen Union rechtskräftig die Nichtvereinbarkeit staatlicher Beihilfen mit dem Binnenmarkt feststellen sollte(n).</w:t>
      </w:r>
      <w:bookmarkEnd w:id="257"/>
      <w:r w:rsidR="00913B94" w:rsidRPr="00B71102">
        <w:rPr>
          <w:rFonts w:cs="Arial"/>
          <w:sz w:val="22"/>
          <w:szCs w:val="22"/>
        </w:rPr>
        <w:t xml:space="preserve"> Vor diesem Hintergrund </w:t>
      </w:r>
      <w:r w:rsidR="00913B94" w:rsidRPr="00B0550D">
        <w:rPr>
          <w:rFonts w:cs="Arial"/>
          <w:sz w:val="22"/>
          <w:szCs w:val="22"/>
        </w:rPr>
        <w:t>muss das TKU die Kosten für den Aufbau und den Betrieb sowie die Einnahmen</w:t>
      </w:r>
      <w:r w:rsidR="00913B94" w:rsidRPr="00C61FC0">
        <w:rPr>
          <w:rFonts w:cs="Arial"/>
          <w:sz w:val="22"/>
          <w:szCs w:val="22"/>
        </w:rPr>
        <w:t xml:space="preserve"> aus der Nutzung des geförderten Netzes separat </w:t>
      </w:r>
      <w:r w:rsidR="004B6BB0">
        <w:rPr>
          <w:rFonts w:cs="Arial"/>
          <w:sz w:val="22"/>
          <w:szCs w:val="22"/>
        </w:rPr>
        <w:t>ausweisen</w:t>
      </w:r>
      <w:r w:rsidR="00913B94" w:rsidRPr="00C61FC0">
        <w:rPr>
          <w:rFonts w:cs="Arial"/>
          <w:sz w:val="22"/>
          <w:szCs w:val="22"/>
        </w:rPr>
        <w:t xml:space="preserve"> (vgl. Nr. 8 G der Gigabit-Richtlinie 2.0)</w:t>
      </w:r>
      <w:r w:rsidR="00913B94" w:rsidRPr="00B0550D">
        <w:rPr>
          <w:rFonts w:cs="Arial"/>
          <w:sz w:val="22"/>
          <w:szCs w:val="22"/>
        </w:rPr>
        <w:t xml:space="preserve"> </w:t>
      </w:r>
      <w:bookmarkEnd w:id="258"/>
    </w:p>
    <w:p w14:paraId="4E192520"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35B21DF6" w14:textId="77777777" w:rsidR="00C27E9D" w:rsidRPr="000C24F4" w:rsidRDefault="00013965" w:rsidP="00A55BC8">
      <w:pPr>
        <w:pStyle w:val="berschrift1"/>
        <w:tabs>
          <w:tab w:val="clear" w:pos="993"/>
          <w:tab w:val="num" w:pos="567"/>
        </w:tabs>
        <w:spacing w:after="360"/>
        <w:ind w:left="567" w:hanging="567"/>
        <w:rPr>
          <w:sz w:val="22"/>
          <w:szCs w:val="22"/>
        </w:rPr>
      </w:pPr>
      <w:bookmarkStart w:id="259" w:name="_Toc377474510"/>
      <w:bookmarkStart w:id="260" w:name="_Toc377474617"/>
      <w:bookmarkStart w:id="261" w:name="_Toc39690773"/>
      <w:bookmarkStart w:id="262" w:name="_Ref80717017"/>
      <w:bookmarkStart w:id="263" w:name="_Ref106648573"/>
      <w:bookmarkStart w:id="264" w:name="_Toc187050083"/>
      <w:r w:rsidRPr="000C24F4">
        <w:rPr>
          <w:sz w:val="22"/>
          <w:szCs w:val="22"/>
        </w:rPr>
        <w:t xml:space="preserve">Dokumentations-, Informations- und Auskunftspflichten des </w:t>
      </w:r>
      <w:r w:rsidR="00643638" w:rsidRPr="000C24F4">
        <w:rPr>
          <w:sz w:val="22"/>
          <w:szCs w:val="22"/>
        </w:rPr>
        <w:t>TKU</w:t>
      </w:r>
      <w:r w:rsidRPr="000C24F4">
        <w:rPr>
          <w:sz w:val="22"/>
          <w:szCs w:val="22"/>
        </w:rPr>
        <w:t>s</w:t>
      </w:r>
      <w:bookmarkEnd w:id="259"/>
      <w:bookmarkEnd w:id="260"/>
      <w:bookmarkEnd w:id="261"/>
      <w:bookmarkEnd w:id="262"/>
      <w:bookmarkEnd w:id="263"/>
      <w:bookmarkEnd w:id="264"/>
    </w:p>
    <w:p w14:paraId="0D342EFA" w14:textId="7F328BE2" w:rsidR="00C27E9D" w:rsidRPr="000C24F4" w:rsidRDefault="00013965" w:rsidP="00A55BC8">
      <w:pPr>
        <w:pStyle w:val="Absatz1"/>
        <w:tabs>
          <w:tab w:val="num" w:pos="567"/>
        </w:tabs>
        <w:ind w:left="567" w:hanging="567"/>
        <w:rPr>
          <w:rFonts w:cs="Arial"/>
          <w:sz w:val="22"/>
          <w:szCs w:val="22"/>
        </w:rPr>
      </w:pPr>
      <w:bookmarkStart w:id="265" w:name="_Toc377474511"/>
      <w:bookmarkStart w:id="266" w:name="_Toc377474618"/>
      <w:r w:rsidRPr="000C24F4">
        <w:rPr>
          <w:rFonts w:cs="Arial"/>
          <w:sz w:val="22"/>
          <w:szCs w:val="22"/>
        </w:rPr>
        <w:t xml:space="preserve">Das errichtete Netz einschließlich der zugehörigen Einrichtungen ist durch </w:t>
      </w:r>
      <w:r w:rsidR="001A2F9F" w:rsidRPr="000C24F4">
        <w:rPr>
          <w:rFonts w:cs="Arial"/>
          <w:sz w:val="22"/>
          <w:szCs w:val="22"/>
        </w:rPr>
        <w:t xml:space="preserve">das </w:t>
      </w:r>
      <w:r w:rsidR="00643638" w:rsidRPr="000C24F4">
        <w:rPr>
          <w:rFonts w:cs="Arial"/>
          <w:sz w:val="22"/>
          <w:szCs w:val="22"/>
        </w:rPr>
        <w:t>TKU</w:t>
      </w:r>
      <w:r w:rsidRPr="000C24F4">
        <w:rPr>
          <w:rFonts w:cs="Arial"/>
          <w:sz w:val="22"/>
          <w:szCs w:val="22"/>
        </w:rPr>
        <w:t xml:space="preserve"> entsprechend den </w:t>
      </w:r>
      <w:bookmarkStart w:id="267" w:name="_Hlk161764014"/>
      <w:r w:rsidR="006554EC">
        <w:rPr>
          <w:rFonts w:cs="Arial"/>
          <w:sz w:val="22"/>
          <w:szCs w:val="22"/>
        </w:rPr>
        <w:t>zuwendungs-</w:t>
      </w:r>
      <w:r w:rsidR="006554EC" w:rsidRPr="000C24F4">
        <w:rPr>
          <w:rFonts w:cs="Arial"/>
          <w:sz w:val="22"/>
          <w:szCs w:val="22"/>
        </w:rPr>
        <w:t xml:space="preserve"> </w:t>
      </w:r>
      <w:r w:rsidRPr="000C24F4">
        <w:rPr>
          <w:rFonts w:cs="Arial"/>
          <w:sz w:val="22"/>
          <w:szCs w:val="22"/>
        </w:rPr>
        <w:t>und beihilfe</w:t>
      </w:r>
      <w:r w:rsidR="003F040C">
        <w:rPr>
          <w:rFonts w:cs="Arial"/>
          <w:sz w:val="22"/>
          <w:szCs w:val="22"/>
        </w:rPr>
        <w:t>n</w:t>
      </w:r>
      <w:r w:rsidRPr="000C24F4">
        <w:rPr>
          <w:rFonts w:cs="Arial"/>
          <w:sz w:val="22"/>
          <w:szCs w:val="22"/>
        </w:rPr>
        <w:t xml:space="preserve">rechtlichen </w:t>
      </w:r>
      <w:r w:rsidR="00121EF9" w:rsidRPr="00BF2FBB">
        <w:rPr>
          <w:rFonts w:cs="Arial"/>
          <w:sz w:val="22"/>
          <w:szCs w:val="22"/>
        </w:rPr>
        <w:t>Rahmenbedingungen</w:t>
      </w:r>
      <w:r w:rsidR="0004198C" w:rsidRPr="0004198C">
        <w:t xml:space="preserve"> </w:t>
      </w:r>
      <w:r w:rsidR="0004198C" w:rsidRPr="0004198C">
        <w:rPr>
          <w:rFonts w:cs="Arial"/>
          <w:sz w:val="22"/>
          <w:szCs w:val="22"/>
        </w:rPr>
        <w:t xml:space="preserve">gemäß § 1.2 </w:t>
      </w:r>
      <w:bookmarkEnd w:id="267"/>
      <w:r w:rsidRPr="000C24F4">
        <w:rPr>
          <w:rFonts w:cs="Arial"/>
          <w:sz w:val="22"/>
          <w:szCs w:val="22"/>
        </w:rPr>
        <w:t>zu dokumentieren</w:t>
      </w:r>
      <w:r w:rsidR="00000B21" w:rsidRPr="000C24F4">
        <w:rPr>
          <w:rFonts w:cs="Arial"/>
          <w:sz w:val="22"/>
          <w:szCs w:val="22"/>
        </w:rPr>
        <w:t>.</w:t>
      </w:r>
      <w:r w:rsidRPr="000C24F4">
        <w:rPr>
          <w:rFonts w:cs="Arial"/>
          <w:sz w:val="22"/>
          <w:szCs w:val="22"/>
        </w:rPr>
        <w:t xml:space="preserve"> </w:t>
      </w:r>
      <w:r w:rsidR="00445B4B">
        <w:rPr>
          <w:rFonts w:cs="Arial"/>
          <w:sz w:val="22"/>
          <w:szCs w:val="22"/>
        </w:rPr>
        <w:t>D</w:t>
      </w:r>
      <w:r w:rsidR="00445B4B" w:rsidRPr="000C24F4">
        <w:rPr>
          <w:rFonts w:cs="Arial"/>
          <w:sz w:val="22"/>
          <w:szCs w:val="22"/>
        </w:rPr>
        <w:t xml:space="preserve">ie Dokumentation ist </w:t>
      </w:r>
      <w:r w:rsidR="00445B4B">
        <w:rPr>
          <w:rFonts w:cs="Arial"/>
          <w:sz w:val="22"/>
          <w:szCs w:val="22"/>
        </w:rPr>
        <w:t xml:space="preserve">der Gebietskörperschaft </w:t>
      </w:r>
      <w:r w:rsidR="007E59A2" w:rsidRPr="00B22658">
        <w:rPr>
          <w:rFonts w:cs="Arial"/>
          <w:sz w:val="22"/>
          <w:szCs w:val="22"/>
          <w:highlight w:val="yellow"/>
        </w:rPr>
        <w:t>ohne weitere Kosten</w:t>
      </w:r>
      <w:r w:rsidR="007E59A2">
        <w:rPr>
          <w:rFonts w:cs="Arial"/>
          <w:sz w:val="22"/>
          <w:szCs w:val="22"/>
        </w:rPr>
        <w:t xml:space="preserve"> </w:t>
      </w:r>
      <w:r w:rsidR="00445B4B">
        <w:rPr>
          <w:rFonts w:cs="Arial"/>
          <w:sz w:val="22"/>
          <w:szCs w:val="22"/>
        </w:rPr>
        <w:t>zu übergeben.</w:t>
      </w:r>
      <w:r w:rsidR="00445B4B" w:rsidRPr="000C24F4">
        <w:rPr>
          <w:rFonts w:cs="Arial"/>
          <w:sz w:val="22"/>
          <w:szCs w:val="22"/>
        </w:rPr>
        <w:t xml:space="preserve"> </w:t>
      </w:r>
      <w:r w:rsidR="0027553E" w:rsidRPr="000C24F4">
        <w:rPr>
          <w:rFonts w:cs="Arial"/>
          <w:sz w:val="22"/>
          <w:szCs w:val="22"/>
        </w:rPr>
        <w:t xml:space="preserve">Eine Weitergabe </w:t>
      </w:r>
      <w:r w:rsidR="0027553E">
        <w:rPr>
          <w:rFonts w:cs="Arial"/>
          <w:sz w:val="22"/>
          <w:szCs w:val="22"/>
        </w:rPr>
        <w:t xml:space="preserve">der Dokumentation </w:t>
      </w:r>
      <w:r w:rsidR="0027553E" w:rsidRPr="000C24F4">
        <w:rPr>
          <w:rFonts w:cs="Arial"/>
          <w:sz w:val="22"/>
          <w:szCs w:val="22"/>
        </w:rPr>
        <w:t>an Dritte erfolgt</w:t>
      </w:r>
      <w:r w:rsidR="0027553E">
        <w:rPr>
          <w:rFonts w:cs="Arial"/>
          <w:sz w:val="22"/>
          <w:szCs w:val="22"/>
        </w:rPr>
        <w:t xml:space="preserve"> nur,</w:t>
      </w:r>
      <w:r w:rsidR="0027553E" w:rsidRPr="000C24F4">
        <w:rPr>
          <w:rFonts w:cs="Arial"/>
          <w:sz w:val="22"/>
          <w:szCs w:val="22"/>
        </w:rPr>
        <w:t xml:space="preserve"> soweit die</w:t>
      </w:r>
      <w:r w:rsidR="0027553E">
        <w:rPr>
          <w:rFonts w:cs="Arial"/>
          <w:sz w:val="22"/>
          <w:szCs w:val="22"/>
        </w:rPr>
        <w:t xml:space="preserve">s </w:t>
      </w:r>
      <w:r w:rsidR="0027553E" w:rsidRPr="000C24F4">
        <w:rPr>
          <w:rFonts w:cs="Arial"/>
          <w:sz w:val="22"/>
          <w:szCs w:val="22"/>
        </w:rPr>
        <w:t>rechtlich zwingend ist</w:t>
      </w:r>
      <w:r w:rsidR="0027553E">
        <w:rPr>
          <w:rFonts w:cs="Arial"/>
          <w:sz w:val="22"/>
          <w:szCs w:val="22"/>
        </w:rPr>
        <w:t>.</w:t>
      </w:r>
      <w:r w:rsidR="0027553E" w:rsidRPr="000C24F4">
        <w:rPr>
          <w:rFonts w:cs="Arial"/>
          <w:sz w:val="22"/>
          <w:szCs w:val="22"/>
        </w:rPr>
        <w:t xml:space="preserve"> </w:t>
      </w:r>
      <w:r w:rsidR="003D02B8" w:rsidRPr="003D02B8">
        <w:rPr>
          <w:rFonts w:cs="Arial"/>
          <w:sz w:val="22"/>
          <w:szCs w:val="22"/>
        </w:rPr>
        <w:t xml:space="preserve">Die Dokumentation ist </w:t>
      </w:r>
      <w:r w:rsidR="00E030FC">
        <w:rPr>
          <w:rFonts w:cs="Arial"/>
          <w:sz w:val="22"/>
          <w:szCs w:val="22"/>
        </w:rPr>
        <w:t>zu</w:t>
      </w:r>
      <w:r w:rsidR="00681080">
        <w:rPr>
          <w:rFonts w:cs="Arial"/>
          <w:sz w:val="22"/>
          <w:szCs w:val="22"/>
        </w:rPr>
        <w:t>dem gemäß § 9 Abs. 1 Gigabit-R</w:t>
      </w:r>
      <w:r w:rsidR="00E030FC">
        <w:rPr>
          <w:rFonts w:cs="Arial"/>
          <w:sz w:val="22"/>
          <w:szCs w:val="22"/>
        </w:rPr>
        <w:t>ahmenregelung</w:t>
      </w:r>
      <w:r w:rsidR="00681080">
        <w:rPr>
          <w:rFonts w:cs="Arial"/>
          <w:sz w:val="22"/>
          <w:szCs w:val="22"/>
        </w:rPr>
        <w:t xml:space="preserve"> </w:t>
      </w:r>
      <w:r w:rsidR="003D02B8" w:rsidRPr="003D02B8">
        <w:rPr>
          <w:rFonts w:cs="Arial"/>
          <w:sz w:val="22"/>
          <w:szCs w:val="22"/>
        </w:rPr>
        <w:t xml:space="preserve">innerhalb von acht Wochen nach Fertigstellung der Arbeiten </w:t>
      </w:r>
      <w:r w:rsidR="00F3267A" w:rsidRPr="00B22658">
        <w:rPr>
          <w:rFonts w:cs="Arial"/>
          <w:sz w:val="22"/>
          <w:szCs w:val="22"/>
          <w:highlight w:val="yellow"/>
        </w:rPr>
        <w:t>ohne weitere Kosten</w:t>
      </w:r>
      <w:r w:rsidR="00F3267A" w:rsidRPr="003D02B8">
        <w:rPr>
          <w:rFonts w:cs="Arial"/>
          <w:sz w:val="22"/>
          <w:szCs w:val="22"/>
        </w:rPr>
        <w:t xml:space="preserve"> </w:t>
      </w:r>
      <w:r w:rsidR="003D02B8" w:rsidRPr="003D02B8">
        <w:rPr>
          <w:rFonts w:cs="Arial"/>
          <w:sz w:val="22"/>
          <w:szCs w:val="22"/>
        </w:rPr>
        <w:t xml:space="preserve">durch das TKU, gegebenenfalls auch als Sammelmeldung mit anderen Netzausbauprojekten, </w:t>
      </w:r>
      <w:r w:rsidR="00681080" w:rsidRPr="003D02B8">
        <w:rPr>
          <w:rFonts w:cs="Arial"/>
          <w:sz w:val="22"/>
          <w:szCs w:val="22"/>
        </w:rPr>
        <w:t xml:space="preserve">der Zentralen Informationsstelle des Bundes </w:t>
      </w:r>
      <w:r w:rsidR="003D02B8" w:rsidRPr="003D02B8">
        <w:rPr>
          <w:rFonts w:cs="Arial"/>
          <w:sz w:val="22"/>
          <w:szCs w:val="22"/>
        </w:rPr>
        <w:t>zu übermitteln</w:t>
      </w:r>
      <w:r w:rsidR="006554EC">
        <w:rPr>
          <w:rFonts w:cs="Arial"/>
          <w:sz w:val="22"/>
          <w:szCs w:val="22"/>
        </w:rPr>
        <w:t xml:space="preserve"> und die</w:t>
      </w:r>
      <w:r w:rsidR="006554EC" w:rsidRPr="000C24F4">
        <w:rPr>
          <w:rFonts w:cs="Arial"/>
          <w:sz w:val="22"/>
          <w:szCs w:val="22"/>
        </w:rPr>
        <w:t xml:space="preserve"> </w:t>
      </w:r>
      <w:r w:rsidR="006554EC">
        <w:rPr>
          <w:rFonts w:cs="Arial"/>
          <w:sz w:val="22"/>
          <w:szCs w:val="22"/>
        </w:rPr>
        <w:t>Gebietskörperschaft</w:t>
      </w:r>
      <w:r w:rsidR="006554EC" w:rsidRPr="000C24F4">
        <w:rPr>
          <w:rFonts w:cs="Arial"/>
          <w:sz w:val="22"/>
          <w:szCs w:val="22"/>
        </w:rPr>
        <w:t xml:space="preserve"> </w:t>
      </w:r>
      <w:r w:rsidR="006554EC">
        <w:rPr>
          <w:rFonts w:cs="Arial"/>
          <w:sz w:val="22"/>
          <w:szCs w:val="22"/>
        </w:rPr>
        <w:t>hierüber zu informieren</w:t>
      </w:r>
      <w:r w:rsidR="003D02B8" w:rsidRPr="003D02B8">
        <w:rPr>
          <w:rFonts w:cs="Arial"/>
          <w:sz w:val="22"/>
          <w:szCs w:val="22"/>
        </w:rPr>
        <w:t xml:space="preserve">. Die Daten sind in vektorisierter und </w:t>
      </w:r>
      <w:r w:rsidR="003D02B8" w:rsidRPr="003D02B8">
        <w:rPr>
          <w:rFonts w:cs="Arial"/>
          <w:sz w:val="22"/>
          <w:szCs w:val="22"/>
        </w:rPr>
        <w:lastRenderedPageBreak/>
        <w:t xml:space="preserve">georeferenzierter Form zur Einbindung in den Infrastrukturatlas zu übermitteln. Einzelheiten zur Datenlieferung regelt die Bundesnetzagentur in den Datenlieferungsbedingungen für den Infrastrukturatlas der Zentralen Informationsstelle des Bundes. </w:t>
      </w:r>
    </w:p>
    <w:p w14:paraId="25FAE0AC" w14:textId="77777777" w:rsidR="00CC003E" w:rsidRPr="000C24F4" w:rsidRDefault="002566E6" w:rsidP="00A55BC8">
      <w:pPr>
        <w:pStyle w:val="Absatz1"/>
        <w:tabs>
          <w:tab w:val="num" w:pos="567"/>
        </w:tabs>
        <w:ind w:left="567" w:hanging="567"/>
        <w:rPr>
          <w:rFonts w:cs="Arial"/>
          <w:sz w:val="22"/>
          <w:szCs w:val="22"/>
        </w:rPr>
      </w:pPr>
      <w:bookmarkStart w:id="268" w:name="_Ref113992649"/>
      <w:r w:rsidRPr="00C36B28">
        <w:rPr>
          <w:rFonts w:cs="Arial"/>
          <w:sz w:val="22"/>
          <w:szCs w:val="22"/>
        </w:rPr>
        <w:t>Das TKU</w:t>
      </w:r>
      <w:r w:rsidR="00E7175E" w:rsidRPr="00C36B28">
        <w:rPr>
          <w:rFonts w:cs="Arial"/>
          <w:sz w:val="22"/>
          <w:szCs w:val="22"/>
        </w:rPr>
        <w:t xml:space="preserve"> verpflichtet sich zur Vornahme aller Mitwirkungshandlungen, die für das </w:t>
      </w:r>
      <w:r w:rsidR="00000B21" w:rsidRPr="00C36B28">
        <w:rPr>
          <w:rFonts w:cs="Arial"/>
          <w:sz w:val="22"/>
          <w:szCs w:val="22"/>
        </w:rPr>
        <w:t>beihilfe</w:t>
      </w:r>
      <w:r w:rsidR="003F040C" w:rsidRPr="00C36B28">
        <w:rPr>
          <w:rFonts w:cs="Arial"/>
          <w:sz w:val="22"/>
          <w:szCs w:val="22"/>
        </w:rPr>
        <w:t>n</w:t>
      </w:r>
      <w:r w:rsidR="00E7175E" w:rsidRPr="00C36B28">
        <w:rPr>
          <w:rFonts w:cs="Arial"/>
          <w:sz w:val="22"/>
          <w:szCs w:val="22"/>
        </w:rPr>
        <w:t>rechtlich vorgeschriebene Monitoring der Förder</w:t>
      </w:r>
      <w:r w:rsidR="00000B21" w:rsidRPr="00C36B28">
        <w:rPr>
          <w:rFonts w:cs="Arial"/>
          <w:sz w:val="22"/>
          <w:szCs w:val="22"/>
        </w:rPr>
        <w:t>maßnahme</w:t>
      </w:r>
      <w:r w:rsidR="00345EDA" w:rsidRPr="00C36B28">
        <w:rPr>
          <w:rFonts w:cs="Arial"/>
          <w:sz w:val="22"/>
          <w:szCs w:val="22"/>
        </w:rPr>
        <w:t xml:space="preserve">, insbesondere </w:t>
      </w:r>
      <w:r w:rsidR="002E00F9" w:rsidRPr="00C36B28">
        <w:rPr>
          <w:rFonts w:cs="Arial"/>
          <w:sz w:val="22"/>
          <w:szCs w:val="22"/>
        </w:rPr>
        <w:t>in</w:t>
      </w:r>
      <w:r w:rsidR="00345EDA" w:rsidRPr="00C36B28">
        <w:rPr>
          <w:rFonts w:cs="Arial"/>
          <w:sz w:val="22"/>
          <w:szCs w:val="22"/>
        </w:rPr>
        <w:t xml:space="preserve"> § </w:t>
      </w:r>
      <w:r w:rsidR="00681080" w:rsidRPr="00C36B28">
        <w:rPr>
          <w:rFonts w:cs="Arial"/>
          <w:sz w:val="22"/>
          <w:szCs w:val="22"/>
        </w:rPr>
        <w:t xml:space="preserve">11 </w:t>
      </w:r>
      <w:r w:rsidR="00345EDA" w:rsidRPr="00C36B28">
        <w:rPr>
          <w:rFonts w:cs="Arial"/>
          <w:sz w:val="22"/>
          <w:szCs w:val="22"/>
        </w:rPr>
        <w:t xml:space="preserve">der </w:t>
      </w:r>
      <w:r w:rsidR="00681080" w:rsidRPr="00C36B28">
        <w:rPr>
          <w:rFonts w:cs="Arial"/>
          <w:sz w:val="22"/>
          <w:szCs w:val="22"/>
        </w:rPr>
        <w:t>Gigabit</w:t>
      </w:r>
      <w:r w:rsidR="00345EDA" w:rsidRPr="00C36B28">
        <w:rPr>
          <w:rFonts w:cs="Arial"/>
          <w:sz w:val="22"/>
          <w:szCs w:val="22"/>
        </w:rPr>
        <w:t>-</w:t>
      </w:r>
      <w:r w:rsidR="00340202" w:rsidRPr="00C36B28">
        <w:rPr>
          <w:rFonts w:cs="Arial"/>
          <w:sz w:val="22"/>
          <w:szCs w:val="22"/>
        </w:rPr>
        <w:t>R</w:t>
      </w:r>
      <w:r w:rsidR="00E030FC" w:rsidRPr="00C36B28">
        <w:rPr>
          <w:rFonts w:cs="Arial"/>
          <w:sz w:val="22"/>
          <w:szCs w:val="22"/>
        </w:rPr>
        <w:t>ahmenregelung</w:t>
      </w:r>
      <w:r w:rsidR="00345EDA" w:rsidRPr="00C36B28">
        <w:rPr>
          <w:rFonts w:cs="Arial"/>
          <w:sz w:val="22"/>
          <w:szCs w:val="22"/>
        </w:rPr>
        <w:t xml:space="preserve">, </w:t>
      </w:r>
      <w:r w:rsidR="00000B21" w:rsidRPr="00C36B28">
        <w:rPr>
          <w:rFonts w:cs="Arial"/>
          <w:sz w:val="22"/>
          <w:szCs w:val="22"/>
        </w:rPr>
        <w:t>erforderlich sind</w:t>
      </w:r>
      <w:r w:rsidR="00000B21" w:rsidRPr="000C24F4">
        <w:rPr>
          <w:rFonts w:cs="Arial"/>
          <w:sz w:val="22"/>
          <w:szCs w:val="22"/>
        </w:rPr>
        <w:t>.</w:t>
      </w:r>
      <w:bookmarkEnd w:id="268"/>
      <w:r w:rsidR="009B28D1" w:rsidRPr="0086684B">
        <w:rPr>
          <w:rFonts w:eastAsia="Times New Roman" w:cs="Arial"/>
          <w:sz w:val="22"/>
          <w:szCs w:val="22"/>
        </w:rPr>
        <w:t xml:space="preserve"> </w:t>
      </w:r>
    </w:p>
    <w:p w14:paraId="2489F4A3" w14:textId="4D67BDDE" w:rsidR="00E7175E" w:rsidRPr="000C24F4" w:rsidRDefault="009B28D1" w:rsidP="00A55BC8">
      <w:pPr>
        <w:pStyle w:val="Absatz1"/>
        <w:tabs>
          <w:tab w:val="num" w:pos="567"/>
        </w:tabs>
        <w:ind w:left="567" w:hanging="567"/>
        <w:rPr>
          <w:rFonts w:cs="Arial"/>
          <w:sz w:val="22"/>
          <w:szCs w:val="22"/>
        </w:rPr>
      </w:pPr>
      <w:bookmarkStart w:id="269" w:name="_Ref80688407"/>
      <w:r w:rsidRPr="000C24F4">
        <w:rPr>
          <w:rFonts w:cs="Arial"/>
          <w:sz w:val="22"/>
          <w:szCs w:val="22"/>
        </w:rPr>
        <w:t xml:space="preserve">Die </w:t>
      </w:r>
      <w:proofErr w:type="spellStart"/>
      <w:r w:rsidRPr="000C24F4">
        <w:rPr>
          <w:rFonts w:cs="Arial"/>
          <w:sz w:val="22"/>
          <w:szCs w:val="22"/>
        </w:rPr>
        <w:t>ANBest</w:t>
      </w:r>
      <w:proofErr w:type="spellEnd"/>
      <w:r w:rsidRPr="000C24F4">
        <w:rPr>
          <w:rFonts w:cs="Arial"/>
          <w:sz w:val="22"/>
          <w:szCs w:val="22"/>
        </w:rPr>
        <w:t xml:space="preserve">-P sind mit Ausnahme von Nr. 3 </w:t>
      </w:r>
      <w:proofErr w:type="spellStart"/>
      <w:r w:rsidRPr="000C24F4">
        <w:rPr>
          <w:rFonts w:cs="Arial"/>
          <w:sz w:val="22"/>
          <w:szCs w:val="22"/>
        </w:rPr>
        <w:t>ANBest</w:t>
      </w:r>
      <w:proofErr w:type="spellEnd"/>
      <w:r w:rsidRPr="000C24F4">
        <w:rPr>
          <w:rFonts w:cs="Arial"/>
          <w:sz w:val="22"/>
          <w:szCs w:val="22"/>
        </w:rPr>
        <w:t xml:space="preserve">-P Bestandteil dieses </w:t>
      </w:r>
      <w:r w:rsidR="00CB4343">
        <w:rPr>
          <w:rFonts w:cs="Arial"/>
          <w:sz w:val="22"/>
          <w:szCs w:val="22"/>
        </w:rPr>
        <w:t>Zuwendung</w:t>
      </w:r>
      <w:r w:rsidR="0031348E">
        <w:rPr>
          <w:rFonts w:cs="Arial"/>
          <w:sz w:val="22"/>
          <w:szCs w:val="22"/>
        </w:rPr>
        <w:t>svertrags</w:t>
      </w:r>
      <w:r w:rsidRPr="000C24F4">
        <w:rPr>
          <w:rFonts w:cs="Arial"/>
          <w:sz w:val="22"/>
          <w:szCs w:val="22"/>
        </w:rPr>
        <w:t xml:space="preserve">. </w:t>
      </w:r>
      <w:r w:rsidR="0031348E" w:rsidRPr="00C36B28">
        <w:rPr>
          <w:rFonts w:cs="Arial"/>
          <w:sz w:val="22"/>
          <w:szCs w:val="22"/>
        </w:rPr>
        <w:t>Das TKU</w:t>
      </w:r>
      <w:r w:rsidRPr="00C36B28">
        <w:rPr>
          <w:rFonts w:cs="Arial"/>
          <w:sz w:val="22"/>
          <w:szCs w:val="22"/>
        </w:rPr>
        <w:t xml:space="preserve"> gewährt </w:t>
      </w:r>
      <w:r w:rsidR="0056738F" w:rsidRPr="00C36B28">
        <w:rPr>
          <w:rFonts w:cs="Arial"/>
          <w:sz w:val="22"/>
          <w:szCs w:val="22"/>
        </w:rPr>
        <w:t>der Bewilligungsbehörde</w:t>
      </w:r>
      <w:r w:rsidRPr="00C36B28">
        <w:rPr>
          <w:rFonts w:cs="Arial"/>
          <w:sz w:val="22"/>
          <w:szCs w:val="22"/>
        </w:rPr>
        <w:t xml:space="preserve"> </w:t>
      </w:r>
      <w:r w:rsidR="005D44C9" w:rsidRPr="00C36B28">
        <w:rPr>
          <w:rFonts w:cs="Arial"/>
          <w:sz w:val="22"/>
          <w:szCs w:val="22"/>
        </w:rPr>
        <w:t>einschließlich von ihr beauftragte</w:t>
      </w:r>
      <w:r w:rsidR="005C4E82" w:rsidRPr="00C36B28">
        <w:rPr>
          <w:rFonts w:cs="Arial"/>
          <w:sz w:val="22"/>
          <w:szCs w:val="22"/>
        </w:rPr>
        <w:t>n</w:t>
      </w:r>
      <w:r w:rsidR="005D44C9" w:rsidRPr="00C36B28">
        <w:rPr>
          <w:rFonts w:cs="Arial"/>
          <w:sz w:val="22"/>
          <w:szCs w:val="22"/>
        </w:rPr>
        <w:t xml:space="preserve"> Personen </w:t>
      </w:r>
      <w:r w:rsidR="005A6B81" w:rsidRPr="00C36B28">
        <w:rPr>
          <w:rFonts w:cs="Arial"/>
          <w:sz w:val="22"/>
          <w:szCs w:val="22"/>
        </w:rPr>
        <w:t xml:space="preserve">ein Prüfrecht </w:t>
      </w:r>
      <w:r w:rsidRPr="00C36B28">
        <w:rPr>
          <w:rFonts w:cs="Arial"/>
          <w:sz w:val="22"/>
          <w:szCs w:val="22"/>
        </w:rPr>
        <w:t xml:space="preserve">gemäß Nr. 7.1 </w:t>
      </w:r>
      <w:proofErr w:type="spellStart"/>
      <w:r w:rsidRPr="00C36B28">
        <w:rPr>
          <w:rFonts w:cs="Arial"/>
          <w:sz w:val="22"/>
          <w:szCs w:val="22"/>
        </w:rPr>
        <w:t>ANBest</w:t>
      </w:r>
      <w:proofErr w:type="spellEnd"/>
      <w:r w:rsidRPr="00C36B28">
        <w:rPr>
          <w:rFonts w:cs="Arial"/>
          <w:sz w:val="22"/>
          <w:szCs w:val="22"/>
        </w:rPr>
        <w:t xml:space="preserve">-P </w:t>
      </w:r>
      <w:r w:rsidR="005A6B81" w:rsidRPr="00C36B28">
        <w:rPr>
          <w:rFonts w:cs="Arial"/>
          <w:sz w:val="22"/>
          <w:szCs w:val="22"/>
        </w:rPr>
        <w:t xml:space="preserve">und </w:t>
      </w:r>
      <w:r w:rsidR="007A2064" w:rsidRPr="00C36B28">
        <w:rPr>
          <w:rFonts w:cs="Arial"/>
          <w:sz w:val="22"/>
          <w:szCs w:val="22"/>
        </w:rPr>
        <w:t xml:space="preserve">unter Beachtung der sonstigen gesetzlichen Verpflichtungen des TKUs </w:t>
      </w:r>
      <w:r w:rsidR="005A6B81" w:rsidRPr="00C36B28">
        <w:rPr>
          <w:rFonts w:cs="Arial"/>
          <w:sz w:val="22"/>
          <w:szCs w:val="22"/>
        </w:rPr>
        <w:t xml:space="preserve">ein </w:t>
      </w:r>
      <w:r w:rsidRPr="00C36B28">
        <w:rPr>
          <w:rFonts w:cs="Arial"/>
          <w:sz w:val="22"/>
          <w:szCs w:val="22"/>
        </w:rPr>
        <w:t>jederzeit</w:t>
      </w:r>
      <w:r w:rsidR="005A6B81" w:rsidRPr="00C36B28">
        <w:rPr>
          <w:rFonts w:cs="Arial"/>
          <w:sz w:val="22"/>
          <w:szCs w:val="22"/>
        </w:rPr>
        <w:t xml:space="preserve"> </w:t>
      </w:r>
      <w:r w:rsidRPr="00C36B28">
        <w:rPr>
          <w:rFonts w:cs="Arial"/>
          <w:sz w:val="22"/>
          <w:szCs w:val="22"/>
        </w:rPr>
        <w:t>und uneingeschränkt</w:t>
      </w:r>
      <w:r w:rsidR="005A6B81" w:rsidRPr="00C36B28">
        <w:rPr>
          <w:rFonts w:cs="Arial"/>
          <w:sz w:val="22"/>
          <w:szCs w:val="22"/>
        </w:rPr>
        <w:t xml:space="preserve"> zu gewährendes</w:t>
      </w:r>
      <w:r w:rsidRPr="00C36B28">
        <w:rPr>
          <w:rFonts w:cs="Arial"/>
          <w:sz w:val="22"/>
          <w:szCs w:val="22"/>
        </w:rPr>
        <w:t xml:space="preserve"> Zugangs- und Prüfrecht in Bezug auf die geförderte Infrastruktur sowie </w:t>
      </w:r>
      <w:r w:rsidR="005D44C9" w:rsidRPr="00C36B28">
        <w:rPr>
          <w:rFonts w:cs="Arial"/>
          <w:sz w:val="22"/>
          <w:szCs w:val="22"/>
        </w:rPr>
        <w:t xml:space="preserve">hinsichtlich </w:t>
      </w:r>
      <w:r w:rsidRPr="00C36B28">
        <w:rPr>
          <w:rFonts w:cs="Arial"/>
          <w:sz w:val="22"/>
          <w:szCs w:val="22"/>
        </w:rPr>
        <w:t>geeignete</w:t>
      </w:r>
      <w:r w:rsidR="005D44C9" w:rsidRPr="00C36B28">
        <w:rPr>
          <w:rFonts w:cs="Arial"/>
          <w:sz w:val="22"/>
          <w:szCs w:val="22"/>
        </w:rPr>
        <w:t>r</w:t>
      </w:r>
      <w:r w:rsidRPr="00C36B28">
        <w:rPr>
          <w:rFonts w:cs="Arial"/>
          <w:sz w:val="22"/>
          <w:szCs w:val="22"/>
        </w:rPr>
        <w:t xml:space="preserve"> Messpunkte</w:t>
      </w:r>
      <w:r w:rsidRPr="000C24F4">
        <w:rPr>
          <w:rFonts w:cs="Arial"/>
          <w:sz w:val="22"/>
          <w:szCs w:val="22"/>
        </w:rPr>
        <w:t>.</w:t>
      </w:r>
      <w:bookmarkEnd w:id="269"/>
      <w:r w:rsidR="00614750">
        <w:rPr>
          <w:rFonts w:cs="Arial"/>
          <w:sz w:val="22"/>
          <w:szCs w:val="22"/>
        </w:rPr>
        <w:t xml:space="preserve"> </w:t>
      </w:r>
      <w:r w:rsidR="004D6CD9" w:rsidRPr="004D6CD9">
        <w:rPr>
          <w:rFonts w:cs="Arial"/>
          <w:sz w:val="22"/>
          <w:szCs w:val="22"/>
        </w:rPr>
        <w:t xml:space="preserve">Beim Einsatz von </w:t>
      </w:r>
      <w:bookmarkStart w:id="270" w:name="_Hlk187078241"/>
      <w:r w:rsidR="004D6CD9" w:rsidRPr="004D6CD9">
        <w:rPr>
          <w:rFonts w:cs="Arial"/>
          <w:sz w:val="22"/>
          <w:szCs w:val="22"/>
        </w:rPr>
        <w:t xml:space="preserve">Nachunternehmern </w:t>
      </w:r>
      <w:bookmarkEnd w:id="270"/>
      <w:r w:rsidR="004D6CD9" w:rsidRPr="004D6CD9">
        <w:rPr>
          <w:rFonts w:cs="Arial"/>
          <w:sz w:val="22"/>
          <w:szCs w:val="22"/>
        </w:rPr>
        <w:t xml:space="preserve">hat das TKU </w:t>
      </w:r>
      <w:r w:rsidR="008B4BCE">
        <w:rPr>
          <w:rFonts w:cs="Arial"/>
          <w:sz w:val="22"/>
          <w:szCs w:val="22"/>
        </w:rPr>
        <w:t>sicherzustellen</w:t>
      </w:r>
      <w:r w:rsidR="004D6CD9" w:rsidRPr="004D6CD9">
        <w:rPr>
          <w:rFonts w:cs="Arial"/>
          <w:sz w:val="22"/>
          <w:szCs w:val="22"/>
        </w:rPr>
        <w:t xml:space="preserve">, dass die Gebietskörperschaft und Bewilligungsbehörde ihr Prüfrecht gem. Nr. 7.1 </w:t>
      </w:r>
      <w:proofErr w:type="spellStart"/>
      <w:r w:rsidR="004D6CD9" w:rsidRPr="004D6CD9">
        <w:rPr>
          <w:rFonts w:cs="Arial"/>
          <w:sz w:val="22"/>
          <w:szCs w:val="22"/>
        </w:rPr>
        <w:t>ANBest</w:t>
      </w:r>
      <w:proofErr w:type="spellEnd"/>
      <w:r w:rsidR="004D6CD9" w:rsidRPr="004D6CD9">
        <w:rPr>
          <w:rFonts w:cs="Arial"/>
          <w:sz w:val="22"/>
          <w:szCs w:val="22"/>
        </w:rPr>
        <w:t>-P auch diesen gegenüber ausüben können. Die Gebietskörperschaft und Bewilligungsbehörde stellen dabei die Wahrung von Betriebs- und Geschäftsgeheimnissen sicher</w:t>
      </w:r>
      <w:r w:rsidR="00A35896">
        <w:rPr>
          <w:rFonts w:cs="Arial"/>
          <w:sz w:val="22"/>
          <w:szCs w:val="22"/>
        </w:rPr>
        <w:t xml:space="preserve">. </w:t>
      </w:r>
    </w:p>
    <w:p w14:paraId="5B7AD5FF" w14:textId="208A9622" w:rsidR="00072C93" w:rsidRDefault="00013965" w:rsidP="00A55BC8">
      <w:pPr>
        <w:pStyle w:val="Absatz1"/>
        <w:tabs>
          <w:tab w:val="num" w:pos="567"/>
        </w:tabs>
        <w:ind w:left="567" w:hanging="567"/>
        <w:rPr>
          <w:rFonts w:cs="Arial"/>
          <w:sz w:val="22"/>
          <w:szCs w:val="22"/>
        </w:rPr>
      </w:pPr>
      <w:r w:rsidRPr="000C24F4">
        <w:rPr>
          <w:rFonts w:cs="Arial"/>
          <w:sz w:val="22"/>
          <w:szCs w:val="22"/>
        </w:rPr>
        <w:t xml:space="preserve">Zur verbesserten Einschätzung der Zugangsmöglichkeiten hat </w:t>
      </w:r>
      <w:r w:rsidR="002566E6" w:rsidRPr="000C24F4">
        <w:rPr>
          <w:rFonts w:cs="Arial"/>
          <w:sz w:val="22"/>
          <w:szCs w:val="22"/>
        </w:rPr>
        <w:t>das TKU</w:t>
      </w:r>
      <w:r w:rsidRPr="000C24F4">
        <w:rPr>
          <w:rFonts w:cs="Arial"/>
          <w:sz w:val="22"/>
          <w:szCs w:val="22"/>
        </w:rPr>
        <w:t xml:space="preserve"> auf Nachfrage berechtigter Dritter diese in umfassender und diskriminierungsfreier Weise über </w:t>
      </w:r>
      <w:r w:rsidR="00847034">
        <w:rPr>
          <w:rFonts w:cs="Arial"/>
          <w:sz w:val="22"/>
          <w:szCs w:val="22"/>
        </w:rPr>
        <w:t>das</w:t>
      </w:r>
      <w:r w:rsidR="00847034" w:rsidRPr="000C24F4">
        <w:rPr>
          <w:rFonts w:cs="Arial"/>
          <w:sz w:val="22"/>
          <w:szCs w:val="22"/>
        </w:rPr>
        <w:t xml:space="preserve"> </w:t>
      </w:r>
      <w:r w:rsidRPr="000C24F4">
        <w:rPr>
          <w:rFonts w:cs="Arial"/>
          <w:sz w:val="22"/>
          <w:szCs w:val="22"/>
        </w:rPr>
        <w:t>unter Verwendung der Förderung gemäß</w:t>
      </w:r>
      <w:r w:rsidR="00C56763">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_Ref471222293 \r \h </w:instrText>
      </w:r>
      <w:r w:rsidR="00214909">
        <w:rPr>
          <w:rFonts w:cs="Arial"/>
          <w:sz w:val="22"/>
          <w:szCs w:val="22"/>
        </w:rPr>
      </w:r>
      <w:r w:rsidR="00214909">
        <w:rPr>
          <w:rFonts w:cs="Arial"/>
          <w:sz w:val="22"/>
          <w:szCs w:val="22"/>
        </w:rPr>
        <w:fldChar w:fldCharType="separate"/>
      </w:r>
      <w:r w:rsidR="009859E0">
        <w:rPr>
          <w:rFonts w:cs="Arial"/>
          <w:sz w:val="22"/>
          <w:szCs w:val="22"/>
        </w:rPr>
        <w:t>§ 5</w:t>
      </w:r>
      <w:r w:rsidR="00214909">
        <w:rPr>
          <w:rFonts w:cs="Arial"/>
          <w:sz w:val="22"/>
          <w:szCs w:val="22"/>
        </w:rPr>
        <w:fldChar w:fldCharType="end"/>
      </w:r>
      <w:r w:rsidRPr="000C24F4">
        <w:rPr>
          <w:rFonts w:cs="Arial"/>
          <w:sz w:val="22"/>
          <w:szCs w:val="22"/>
        </w:rPr>
        <w:t xml:space="preserve"> errichtete </w:t>
      </w:r>
      <w:r w:rsidR="002046C9">
        <w:rPr>
          <w:rFonts w:cs="Arial"/>
          <w:sz w:val="22"/>
          <w:szCs w:val="22"/>
        </w:rPr>
        <w:t xml:space="preserve">gigabitfähige </w:t>
      </w:r>
      <w:r w:rsidR="00847034">
        <w:rPr>
          <w:rFonts w:cs="Arial"/>
          <w:sz w:val="22"/>
          <w:szCs w:val="22"/>
        </w:rPr>
        <w:t>Netz</w:t>
      </w:r>
      <w:r w:rsidR="00847034" w:rsidRPr="000C24F4">
        <w:rPr>
          <w:rFonts w:cs="Arial"/>
          <w:sz w:val="22"/>
          <w:szCs w:val="22"/>
        </w:rPr>
        <w:t xml:space="preserve"> </w:t>
      </w:r>
      <w:r w:rsidRPr="000C24F4">
        <w:rPr>
          <w:rFonts w:cs="Arial"/>
          <w:sz w:val="22"/>
          <w:szCs w:val="22"/>
        </w:rPr>
        <w:t>(einschließlich Leerrohren, Straßenverteilerkästen und Glasfaserleitungen usw.) zu informieren.</w:t>
      </w:r>
    </w:p>
    <w:p w14:paraId="12708E1A" w14:textId="1FEBCFE2" w:rsidR="00872D6E" w:rsidRDefault="00872D6E" w:rsidP="00A55BC8">
      <w:pPr>
        <w:pStyle w:val="Absatz1"/>
        <w:tabs>
          <w:tab w:val="num" w:pos="567"/>
        </w:tabs>
        <w:ind w:left="567" w:hanging="567"/>
        <w:rPr>
          <w:rFonts w:cs="Arial"/>
          <w:sz w:val="22"/>
          <w:szCs w:val="22"/>
        </w:rPr>
      </w:pPr>
      <w:r>
        <w:rPr>
          <w:rFonts w:cs="Arial"/>
          <w:sz w:val="22"/>
          <w:szCs w:val="22"/>
        </w:rPr>
        <w:t xml:space="preserve">Darüberhinausgehende </w:t>
      </w:r>
      <w:r w:rsidR="00681080" w:rsidRPr="00681080">
        <w:rPr>
          <w:rFonts w:cs="Arial"/>
          <w:sz w:val="22"/>
          <w:szCs w:val="22"/>
        </w:rPr>
        <w:t xml:space="preserve">Dokumentations-, Informations- und Auskunftspflichten </w:t>
      </w:r>
      <w:r>
        <w:rPr>
          <w:rFonts w:cs="Arial"/>
          <w:sz w:val="22"/>
          <w:szCs w:val="22"/>
        </w:rPr>
        <w:t xml:space="preserve">des TKU, etwa nach § 5 Abs. </w:t>
      </w:r>
      <w:r w:rsidR="006E4BBA">
        <w:rPr>
          <w:rFonts w:cs="Arial"/>
          <w:sz w:val="22"/>
          <w:szCs w:val="22"/>
        </w:rPr>
        <w:t xml:space="preserve">5 </w:t>
      </w:r>
      <w:r>
        <w:rPr>
          <w:rFonts w:cs="Arial"/>
          <w:sz w:val="22"/>
          <w:szCs w:val="22"/>
        </w:rPr>
        <w:t>Gigabit-R</w:t>
      </w:r>
      <w:r w:rsidR="00090E91">
        <w:rPr>
          <w:rFonts w:cs="Arial"/>
          <w:sz w:val="22"/>
          <w:szCs w:val="22"/>
        </w:rPr>
        <w:t>ahmenregelung</w:t>
      </w:r>
      <w:r>
        <w:rPr>
          <w:rFonts w:cs="Arial"/>
          <w:sz w:val="22"/>
          <w:szCs w:val="22"/>
        </w:rPr>
        <w:t xml:space="preserve"> zur Meldung bestehender eigener Infrastrukturen zur Aufnahme in den Infrastrukturatlas</w:t>
      </w:r>
      <w:r w:rsidR="00681080">
        <w:rPr>
          <w:rFonts w:cs="Arial"/>
          <w:sz w:val="22"/>
          <w:szCs w:val="22"/>
        </w:rPr>
        <w:t xml:space="preserve"> </w:t>
      </w:r>
      <w:r w:rsidR="00A65A9A">
        <w:rPr>
          <w:rFonts w:cs="Arial"/>
          <w:sz w:val="22"/>
          <w:szCs w:val="22"/>
        </w:rPr>
        <w:t>oder gemäß TKG</w:t>
      </w:r>
      <w:r>
        <w:rPr>
          <w:rFonts w:cs="Arial"/>
          <w:sz w:val="22"/>
          <w:szCs w:val="22"/>
        </w:rPr>
        <w:t>, bleiben unberührt.</w:t>
      </w:r>
    </w:p>
    <w:p w14:paraId="03083598" w14:textId="77777777" w:rsidR="00D47C3B" w:rsidRPr="000C24F4" w:rsidRDefault="00D47C3B" w:rsidP="00A55BC8">
      <w:pPr>
        <w:pStyle w:val="Absatz1"/>
        <w:tabs>
          <w:tab w:val="num" w:pos="567"/>
        </w:tabs>
        <w:ind w:left="567" w:hanging="567"/>
        <w:rPr>
          <w:rFonts w:cs="Arial"/>
          <w:sz w:val="22"/>
          <w:szCs w:val="22"/>
        </w:rPr>
      </w:pPr>
      <w:r w:rsidRPr="00D47C3B">
        <w:rPr>
          <w:rFonts w:cs="Arial"/>
          <w:sz w:val="22"/>
          <w:szCs w:val="22"/>
        </w:rPr>
        <w:t>Im Falle einer Nichteinhaltung der vorgenannten Pflichten durch das TKU gelten im Falle einer Rückforderung oder Kürzung der Zuwendung die</w:t>
      </w:r>
      <w:r w:rsidR="0046010B">
        <w:rPr>
          <w:rFonts w:cs="Arial"/>
          <w:sz w:val="22"/>
          <w:szCs w:val="22"/>
        </w:rPr>
        <w:t xml:space="preserve"> Regelungen des</w:t>
      </w:r>
      <w:r w:rsidRPr="00D47C3B">
        <w:rPr>
          <w:rFonts w:cs="Arial"/>
          <w:sz w:val="22"/>
          <w:szCs w:val="22"/>
        </w:rPr>
        <w:t xml:space="preserve"> </w:t>
      </w:r>
      <w:r w:rsidR="00EB252B">
        <w:rPr>
          <w:rFonts w:cs="Arial"/>
          <w:sz w:val="22"/>
          <w:szCs w:val="22"/>
        </w:rPr>
        <w:t>§ 1</w:t>
      </w:r>
      <w:r w:rsidR="001611A6">
        <w:rPr>
          <w:rFonts w:cs="Arial"/>
          <w:sz w:val="22"/>
          <w:szCs w:val="22"/>
        </w:rPr>
        <w:t>0</w:t>
      </w:r>
      <w:r w:rsidR="00214909">
        <w:rPr>
          <w:rFonts w:cs="Arial"/>
          <w:sz w:val="22"/>
          <w:szCs w:val="22"/>
        </w:rPr>
        <w:t xml:space="preserve"> </w:t>
      </w:r>
      <w:r>
        <w:rPr>
          <w:rFonts w:cs="Arial"/>
          <w:sz w:val="22"/>
          <w:szCs w:val="22"/>
        </w:rPr>
        <w:t>entsprechend</w:t>
      </w:r>
      <w:r w:rsidRPr="00D47C3B">
        <w:rPr>
          <w:rFonts w:cs="Arial"/>
          <w:sz w:val="22"/>
          <w:szCs w:val="22"/>
        </w:rPr>
        <w:t>.</w:t>
      </w:r>
    </w:p>
    <w:p w14:paraId="6CFCB9E5" w14:textId="77777777" w:rsidR="00C27E9D" w:rsidRPr="000C24F4" w:rsidRDefault="00013965" w:rsidP="00A55BC8">
      <w:pPr>
        <w:pStyle w:val="Absatz1"/>
        <w:numPr>
          <w:ilvl w:val="0"/>
          <w:numId w:val="0"/>
        </w:numPr>
        <w:tabs>
          <w:tab w:val="num" w:pos="567"/>
        </w:tabs>
        <w:ind w:left="567" w:hanging="567"/>
        <w:rPr>
          <w:rFonts w:cs="Arial"/>
          <w:sz w:val="22"/>
          <w:szCs w:val="22"/>
        </w:rPr>
      </w:pPr>
      <w:r w:rsidRPr="000C24F4">
        <w:rPr>
          <w:rFonts w:cs="Arial"/>
          <w:sz w:val="22"/>
          <w:szCs w:val="22"/>
        </w:rPr>
        <w:t xml:space="preserve"> </w:t>
      </w:r>
    </w:p>
    <w:p w14:paraId="36747071" w14:textId="77777777" w:rsidR="00001721" w:rsidRPr="000C24F4" w:rsidRDefault="00001721" w:rsidP="00A55BC8">
      <w:pPr>
        <w:pStyle w:val="berschrift1"/>
        <w:tabs>
          <w:tab w:val="clear" w:pos="993"/>
          <w:tab w:val="num" w:pos="567"/>
          <w:tab w:val="num" w:pos="851"/>
        </w:tabs>
        <w:spacing w:after="360"/>
        <w:ind w:left="567" w:hanging="567"/>
        <w:rPr>
          <w:sz w:val="22"/>
          <w:szCs w:val="22"/>
        </w:rPr>
      </w:pPr>
      <w:bookmarkStart w:id="271" w:name="_Toc460952853"/>
      <w:bookmarkStart w:id="272" w:name="_Toc39690774"/>
      <w:bookmarkStart w:id="273" w:name="_Toc187050084"/>
      <w:r w:rsidRPr="000C24F4">
        <w:rPr>
          <w:sz w:val="22"/>
          <w:szCs w:val="22"/>
        </w:rPr>
        <w:lastRenderedPageBreak/>
        <w:t xml:space="preserve">Melde- und Nachweispflichten nach Maßgabe der </w:t>
      </w:r>
      <w:r w:rsidR="0013715F">
        <w:rPr>
          <w:sz w:val="22"/>
          <w:szCs w:val="22"/>
        </w:rPr>
        <w:t>Gigabit</w:t>
      </w:r>
      <w:r w:rsidRPr="000C24F4">
        <w:rPr>
          <w:sz w:val="22"/>
          <w:szCs w:val="22"/>
        </w:rPr>
        <w:t>-</w:t>
      </w:r>
      <w:r w:rsidR="002419B9" w:rsidRPr="002419B9">
        <w:rPr>
          <w:sz w:val="22"/>
          <w:szCs w:val="22"/>
        </w:rPr>
        <w:t>Richtlinie 2.0</w:t>
      </w:r>
      <w:r w:rsidRPr="000C24F4">
        <w:rPr>
          <w:sz w:val="22"/>
          <w:szCs w:val="22"/>
        </w:rPr>
        <w:t xml:space="preserve"> </w:t>
      </w:r>
      <w:r w:rsidRPr="000C24F4">
        <w:rPr>
          <w:sz w:val="22"/>
          <w:szCs w:val="22"/>
          <w:highlight w:val="yellow"/>
        </w:rPr>
        <w:t xml:space="preserve">und </w:t>
      </w:r>
      <w:r w:rsidR="00A9511F">
        <w:rPr>
          <w:sz w:val="22"/>
          <w:szCs w:val="22"/>
          <w:highlight w:val="yellow"/>
        </w:rPr>
        <w:t xml:space="preserve">der </w:t>
      </w:r>
      <w:r w:rsidRPr="000C24F4">
        <w:rPr>
          <w:sz w:val="22"/>
          <w:szCs w:val="22"/>
          <w:highlight w:val="yellow"/>
        </w:rPr>
        <w:t>Landesförderrichtlinie</w:t>
      </w:r>
      <w:bookmarkEnd w:id="271"/>
      <w:bookmarkEnd w:id="272"/>
      <w:bookmarkEnd w:id="273"/>
    </w:p>
    <w:p w14:paraId="2C0A7F56" w14:textId="77777777" w:rsidR="00001721" w:rsidRPr="000C24F4" w:rsidRDefault="00001721" w:rsidP="00A55BC8">
      <w:pPr>
        <w:pStyle w:val="Absatz1"/>
        <w:tabs>
          <w:tab w:val="num" w:pos="567"/>
        </w:tabs>
        <w:ind w:left="567" w:hanging="567"/>
        <w:rPr>
          <w:rFonts w:cs="Arial"/>
          <w:sz w:val="22"/>
          <w:szCs w:val="22"/>
        </w:rPr>
      </w:pPr>
      <w:r w:rsidRPr="00C36B28">
        <w:rPr>
          <w:rFonts w:cs="Arial"/>
          <w:sz w:val="22"/>
          <w:szCs w:val="22"/>
        </w:rPr>
        <w:t xml:space="preserve">Ferner </w:t>
      </w:r>
      <w:r w:rsidR="001B0331" w:rsidRPr="00C36B28">
        <w:rPr>
          <w:rFonts w:cs="Arial"/>
          <w:sz w:val="22"/>
          <w:szCs w:val="22"/>
        </w:rPr>
        <w:t>ist d</w:t>
      </w:r>
      <w:r w:rsidR="00616BD5" w:rsidRPr="00C36B28">
        <w:rPr>
          <w:rFonts w:cs="Arial"/>
          <w:sz w:val="22"/>
          <w:szCs w:val="22"/>
        </w:rPr>
        <w:t>as</w:t>
      </w:r>
      <w:r w:rsidR="001B0331" w:rsidRPr="00C36B28">
        <w:rPr>
          <w:rFonts w:cs="Arial"/>
          <w:sz w:val="22"/>
          <w:szCs w:val="22"/>
        </w:rPr>
        <w:t xml:space="preserve"> </w:t>
      </w:r>
      <w:r w:rsidR="00643638" w:rsidRPr="00C36B28">
        <w:rPr>
          <w:rFonts w:cs="Arial"/>
          <w:sz w:val="22"/>
          <w:szCs w:val="22"/>
        </w:rPr>
        <w:t>TKU</w:t>
      </w:r>
      <w:r w:rsidR="001B0331" w:rsidRPr="00C36B28">
        <w:rPr>
          <w:rFonts w:cs="Arial"/>
          <w:sz w:val="22"/>
          <w:szCs w:val="22"/>
        </w:rPr>
        <w:t xml:space="preserve"> </w:t>
      </w:r>
      <w:r w:rsidRPr="00C36B28">
        <w:rPr>
          <w:rFonts w:cs="Arial"/>
          <w:sz w:val="22"/>
          <w:szCs w:val="22"/>
        </w:rPr>
        <w:t>verpflichtet</w:t>
      </w:r>
      <w:r w:rsidR="00F01A6B" w:rsidRPr="00C36B28">
        <w:rPr>
          <w:rFonts w:cs="Arial"/>
          <w:sz w:val="22"/>
          <w:szCs w:val="22"/>
        </w:rPr>
        <w:t>,</w:t>
      </w:r>
      <w:r w:rsidRPr="00C36B28">
        <w:rPr>
          <w:rFonts w:cs="Arial"/>
          <w:sz w:val="22"/>
          <w:szCs w:val="22"/>
        </w:rPr>
        <w:t xml:space="preserve"> </w:t>
      </w:r>
      <w:r w:rsidR="00DB267C" w:rsidRPr="00C36B28">
        <w:rPr>
          <w:rFonts w:cs="Arial"/>
          <w:sz w:val="22"/>
          <w:szCs w:val="22"/>
        </w:rPr>
        <w:t xml:space="preserve">die </w:t>
      </w:r>
      <w:r w:rsidR="002A78CB" w:rsidRPr="00C36B28">
        <w:rPr>
          <w:rFonts w:cs="Arial"/>
          <w:sz w:val="22"/>
          <w:szCs w:val="22"/>
        </w:rPr>
        <w:t>Gebietskörperschaft</w:t>
      </w:r>
      <w:r w:rsidRPr="00C36B28">
        <w:rPr>
          <w:rFonts w:cs="Arial"/>
          <w:sz w:val="22"/>
          <w:szCs w:val="22"/>
        </w:rPr>
        <w:t xml:space="preserve"> bei </w:t>
      </w:r>
      <w:r w:rsidR="00DB267C" w:rsidRPr="00C36B28">
        <w:rPr>
          <w:rFonts w:cs="Arial"/>
          <w:sz w:val="22"/>
          <w:szCs w:val="22"/>
        </w:rPr>
        <w:t xml:space="preserve">ihrer </w:t>
      </w:r>
      <w:r w:rsidRPr="00C36B28">
        <w:rPr>
          <w:rFonts w:cs="Arial"/>
          <w:sz w:val="22"/>
          <w:szCs w:val="22"/>
        </w:rPr>
        <w:t xml:space="preserve">Antragstellung auf Gewährung von Zuwendungen nach Maßgabe der </w:t>
      </w:r>
      <w:r w:rsidR="0056738F" w:rsidRPr="00C36B28">
        <w:rPr>
          <w:rFonts w:cs="Arial"/>
          <w:sz w:val="22"/>
          <w:szCs w:val="22"/>
        </w:rPr>
        <w:t>Gigabit</w:t>
      </w:r>
      <w:r w:rsidRPr="00C36B28">
        <w:rPr>
          <w:rFonts w:cs="Arial"/>
          <w:sz w:val="22"/>
          <w:szCs w:val="22"/>
        </w:rPr>
        <w:t>-</w:t>
      </w:r>
      <w:r w:rsidR="002419B9" w:rsidRPr="00C36B28">
        <w:rPr>
          <w:rFonts w:cs="Arial"/>
          <w:sz w:val="22"/>
          <w:szCs w:val="22"/>
        </w:rPr>
        <w:t>Richtlinie 2.0</w:t>
      </w:r>
      <w:r w:rsidRPr="000C24F4">
        <w:rPr>
          <w:rFonts w:cs="Arial"/>
          <w:sz w:val="22"/>
          <w:szCs w:val="22"/>
        </w:rPr>
        <w:t xml:space="preserve"> </w:t>
      </w:r>
      <w:r w:rsidRPr="000C24F4">
        <w:rPr>
          <w:rFonts w:cs="Arial"/>
          <w:sz w:val="22"/>
          <w:szCs w:val="22"/>
          <w:highlight w:val="yellow"/>
        </w:rPr>
        <w:t>und der Landesförderrichtlinie</w:t>
      </w:r>
      <w:r w:rsidRPr="000C24F4">
        <w:rPr>
          <w:rFonts w:cs="Arial"/>
          <w:sz w:val="22"/>
          <w:szCs w:val="22"/>
        </w:rPr>
        <w:t xml:space="preserve"> </w:t>
      </w:r>
      <w:r w:rsidRPr="00C36B28">
        <w:rPr>
          <w:rFonts w:cs="Arial"/>
          <w:sz w:val="22"/>
          <w:szCs w:val="22"/>
        </w:rPr>
        <w:t xml:space="preserve">sowie allen </w:t>
      </w:r>
      <w:r w:rsidR="00893832" w:rsidRPr="00C36B28">
        <w:rPr>
          <w:rFonts w:cs="Arial"/>
          <w:sz w:val="22"/>
          <w:szCs w:val="22"/>
        </w:rPr>
        <w:t>im</w:t>
      </w:r>
      <w:r w:rsidRPr="00C36B28">
        <w:rPr>
          <w:rFonts w:cs="Arial"/>
          <w:sz w:val="22"/>
          <w:szCs w:val="22"/>
        </w:rPr>
        <w:t xml:space="preserve"> Zusammenhang </w:t>
      </w:r>
      <w:r w:rsidR="00893832" w:rsidRPr="00C36B28">
        <w:rPr>
          <w:rFonts w:cs="Arial"/>
          <w:sz w:val="22"/>
          <w:szCs w:val="22"/>
        </w:rPr>
        <w:t xml:space="preserve">mit der Administration der bereitzustellenden bzw. bereitgestellten Fördermittel bestehenden </w:t>
      </w:r>
      <w:r w:rsidRPr="00C36B28">
        <w:rPr>
          <w:rFonts w:cs="Arial"/>
          <w:sz w:val="22"/>
          <w:szCs w:val="22"/>
        </w:rPr>
        <w:t xml:space="preserve">Melde- und Nachweispflichten </w:t>
      </w:r>
      <w:r w:rsidR="00893832" w:rsidRPr="00C36B28">
        <w:rPr>
          <w:rFonts w:cs="Arial"/>
          <w:sz w:val="22"/>
          <w:szCs w:val="22"/>
        </w:rPr>
        <w:t xml:space="preserve">gegenüber </w:t>
      </w:r>
      <w:r w:rsidR="0056738F" w:rsidRPr="00C36B28">
        <w:rPr>
          <w:rFonts w:cs="Arial"/>
          <w:sz w:val="22"/>
          <w:szCs w:val="22"/>
        </w:rPr>
        <w:t>der Bewilligungsbehörde</w:t>
      </w:r>
      <w:r w:rsidR="00893832" w:rsidRPr="00C36B28">
        <w:rPr>
          <w:rFonts w:cs="Arial"/>
          <w:sz w:val="22"/>
          <w:szCs w:val="22"/>
        </w:rPr>
        <w:t xml:space="preserve"> </w:t>
      </w:r>
      <w:r w:rsidR="0031012E" w:rsidRPr="00C36B28">
        <w:rPr>
          <w:rFonts w:cs="Arial"/>
          <w:sz w:val="22"/>
          <w:szCs w:val="22"/>
        </w:rPr>
        <w:t xml:space="preserve">durch Beibringung entsprechender Informationen </w:t>
      </w:r>
      <w:r w:rsidRPr="00C36B28">
        <w:rPr>
          <w:rFonts w:cs="Arial"/>
          <w:sz w:val="22"/>
          <w:szCs w:val="22"/>
        </w:rPr>
        <w:t>zu unterstützen</w:t>
      </w:r>
      <w:r w:rsidR="0031012E" w:rsidRPr="00C36B28">
        <w:rPr>
          <w:rFonts w:cs="Arial"/>
          <w:sz w:val="22"/>
          <w:szCs w:val="22"/>
        </w:rPr>
        <w:t xml:space="preserve">, soweit das TKU über diese verfügt oder </w:t>
      </w:r>
      <w:r w:rsidR="007A2064" w:rsidRPr="00C36B28">
        <w:rPr>
          <w:rFonts w:cs="Arial"/>
          <w:sz w:val="22"/>
          <w:szCs w:val="22"/>
        </w:rPr>
        <w:t xml:space="preserve">als die für den Bau und den Betrieb des </w:t>
      </w:r>
      <w:r w:rsidR="002046C9" w:rsidRPr="00C36B28">
        <w:rPr>
          <w:rFonts w:cs="Arial"/>
          <w:sz w:val="22"/>
          <w:szCs w:val="22"/>
        </w:rPr>
        <w:t xml:space="preserve">gigabitfähigen </w:t>
      </w:r>
      <w:r w:rsidR="007A2064" w:rsidRPr="00C36B28">
        <w:rPr>
          <w:rFonts w:cs="Arial"/>
          <w:sz w:val="22"/>
          <w:szCs w:val="22"/>
        </w:rPr>
        <w:t xml:space="preserve">Netzes verantwortliche Vertragspartei </w:t>
      </w:r>
      <w:r w:rsidR="0031012E" w:rsidRPr="00C36B28">
        <w:rPr>
          <w:rFonts w:cs="Arial"/>
          <w:sz w:val="22"/>
          <w:szCs w:val="22"/>
        </w:rPr>
        <w:t>zu verfügen hat</w:t>
      </w:r>
      <w:r w:rsidRPr="00C36B28">
        <w:rPr>
          <w:rFonts w:cs="Arial"/>
          <w:sz w:val="22"/>
          <w:szCs w:val="22"/>
        </w:rPr>
        <w:t>.</w:t>
      </w:r>
      <w:r w:rsidR="00F7275F" w:rsidRPr="00C36B28">
        <w:rPr>
          <w:sz w:val="22"/>
        </w:rPr>
        <w:t xml:space="preserve"> Damit die Gebietskörperschaft ihren Melde- und Nachweispflichten im Rahmen von Zwischen- und Verwendungsnachweisprüfungen gegenüber de</w:t>
      </w:r>
      <w:r w:rsidR="00090E91" w:rsidRPr="00C36B28">
        <w:rPr>
          <w:sz w:val="22"/>
        </w:rPr>
        <w:t>r</w:t>
      </w:r>
      <w:r w:rsidR="00F7275F" w:rsidRPr="00C36B28">
        <w:rPr>
          <w:sz w:val="22"/>
        </w:rPr>
        <w:t xml:space="preserve"> Bewilligungsbehörde nachkommen kann, besteht diese Mitwirkungsverpflichtung über das in</w:t>
      </w:r>
      <w:r w:rsidR="00EC7C2B" w:rsidRPr="00C36B28">
        <w:rPr>
          <w:sz w:val="22"/>
        </w:rPr>
        <w:t xml:space="preserve"> den Zuwendungsbescheiden</w:t>
      </w:r>
      <w:r w:rsidR="00F7275F" w:rsidRPr="00C36B28">
        <w:rPr>
          <w:sz w:val="22"/>
        </w:rPr>
        <w:t xml:space="preserve"> geregelte </w:t>
      </w:r>
      <w:r w:rsidR="00E51002" w:rsidRPr="00C36B28">
        <w:rPr>
          <w:sz w:val="22"/>
        </w:rPr>
        <w:t xml:space="preserve">Ende der </w:t>
      </w:r>
      <w:r w:rsidR="00F7275F" w:rsidRPr="00C36B28">
        <w:rPr>
          <w:sz w:val="22"/>
        </w:rPr>
        <w:t>Zweckbindungsfrist und – im Falle einer vorzeitigen Vertragsbeendigung – auch über den vorzeitigen Beendigungszeitpunkt hinaus fort.</w:t>
      </w:r>
      <w:r w:rsidRPr="000C24F4">
        <w:rPr>
          <w:rFonts w:cs="Arial"/>
          <w:sz w:val="22"/>
          <w:szCs w:val="22"/>
        </w:rPr>
        <w:t xml:space="preserve"> </w:t>
      </w:r>
    </w:p>
    <w:p w14:paraId="29C3C961" w14:textId="77777777" w:rsidR="00001721" w:rsidRDefault="00001721" w:rsidP="00A55BC8">
      <w:pPr>
        <w:pStyle w:val="Absatz1"/>
        <w:tabs>
          <w:tab w:val="num" w:pos="567"/>
        </w:tabs>
        <w:ind w:left="567" w:hanging="567"/>
        <w:rPr>
          <w:rFonts w:cs="Arial"/>
          <w:sz w:val="22"/>
          <w:szCs w:val="22"/>
        </w:rPr>
      </w:pPr>
      <w:r w:rsidRPr="00C36B28">
        <w:rPr>
          <w:rFonts w:cs="Arial"/>
          <w:sz w:val="22"/>
          <w:szCs w:val="22"/>
        </w:rPr>
        <w:t>D</w:t>
      </w:r>
      <w:r w:rsidR="00616BD5" w:rsidRPr="00C36B28">
        <w:rPr>
          <w:rFonts w:cs="Arial"/>
          <w:sz w:val="22"/>
          <w:szCs w:val="22"/>
        </w:rPr>
        <w:t>as</w:t>
      </w:r>
      <w:r w:rsidR="00072C93" w:rsidRPr="00C36B28">
        <w:rPr>
          <w:rFonts w:cs="Arial"/>
          <w:sz w:val="22"/>
          <w:szCs w:val="22"/>
        </w:rPr>
        <w:t xml:space="preserve"> </w:t>
      </w:r>
      <w:r w:rsidR="00643638" w:rsidRPr="00C36B28">
        <w:rPr>
          <w:rFonts w:cs="Arial"/>
          <w:sz w:val="22"/>
          <w:szCs w:val="22"/>
        </w:rPr>
        <w:t>TKU</w:t>
      </w:r>
      <w:r w:rsidRPr="00C36B28">
        <w:rPr>
          <w:rFonts w:cs="Arial"/>
          <w:sz w:val="22"/>
          <w:szCs w:val="22"/>
        </w:rPr>
        <w:t xml:space="preserve"> </w:t>
      </w:r>
      <w:r w:rsidR="0018310C" w:rsidRPr="00C36B28">
        <w:rPr>
          <w:rFonts w:cs="Arial"/>
          <w:sz w:val="22"/>
          <w:szCs w:val="22"/>
        </w:rPr>
        <w:t xml:space="preserve">verpflichtet sich, </w:t>
      </w:r>
      <w:r w:rsidR="0016177C" w:rsidRPr="00C36B28">
        <w:rPr>
          <w:rFonts w:cs="Arial"/>
          <w:sz w:val="22"/>
          <w:szCs w:val="22"/>
        </w:rPr>
        <w:t xml:space="preserve">bei der Leistungserbringung </w:t>
      </w:r>
      <w:r w:rsidR="0031012E" w:rsidRPr="00C36B28">
        <w:rPr>
          <w:rFonts w:cs="Arial"/>
          <w:sz w:val="22"/>
          <w:szCs w:val="22"/>
        </w:rPr>
        <w:t xml:space="preserve">die hierauf anwendbaren </w:t>
      </w:r>
      <w:r w:rsidR="0016177C" w:rsidRPr="00C36B28">
        <w:rPr>
          <w:rFonts w:cs="Arial"/>
          <w:sz w:val="22"/>
          <w:szCs w:val="22"/>
        </w:rPr>
        <w:t xml:space="preserve">gesetzlichen Vorgaben </w:t>
      </w:r>
      <w:r w:rsidR="005A6B81" w:rsidRPr="00C36B28">
        <w:rPr>
          <w:rFonts w:cs="Arial"/>
          <w:sz w:val="22"/>
          <w:szCs w:val="22"/>
        </w:rPr>
        <w:t xml:space="preserve">und </w:t>
      </w:r>
      <w:r w:rsidR="00043A13" w:rsidRPr="00C36B28">
        <w:rPr>
          <w:rFonts w:cs="Arial"/>
          <w:sz w:val="22"/>
          <w:szCs w:val="22"/>
        </w:rPr>
        <w:t xml:space="preserve">insbesondere zuwendungs- sowie </w:t>
      </w:r>
      <w:r w:rsidR="005A6B81" w:rsidRPr="00C36B28">
        <w:rPr>
          <w:rFonts w:cs="Arial"/>
          <w:sz w:val="22"/>
          <w:szCs w:val="22"/>
        </w:rPr>
        <w:t>beihilfe</w:t>
      </w:r>
      <w:r w:rsidR="003F040C" w:rsidRPr="00C36B28">
        <w:rPr>
          <w:rFonts w:cs="Arial"/>
          <w:sz w:val="22"/>
          <w:szCs w:val="22"/>
        </w:rPr>
        <w:t>n</w:t>
      </w:r>
      <w:r w:rsidR="005A6B81" w:rsidRPr="00C36B28">
        <w:rPr>
          <w:rFonts w:cs="Arial"/>
          <w:sz w:val="22"/>
          <w:szCs w:val="22"/>
        </w:rPr>
        <w:t xml:space="preserve">rechtlichen </w:t>
      </w:r>
      <w:r w:rsidR="00121EF9" w:rsidRPr="00C36B28">
        <w:rPr>
          <w:rFonts w:cs="Arial"/>
          <w:sz w:val="22"/>
          <w:szCs w:val="22"/>
        </w:rPr>
        <w:t>Rahmenbedingungen</w:t>
      </w:r>
      <w:r w:rsidRPr="00C36B28">
        <w:rPr>
          <w:rFonts w:cs="Arial"/>
          <w:sz w:val="22"/>
          <w:szCs w:val="22"/>
        </w:rPr>
        <w:t xml:space="preserve"> </w:t>
      </w:r>
      <w:r w:rsidR="00406FA7" w:rsidRPr="00C36B28">
        <w:rPr>
          <w:rFonts w:cs="Arial"/>
          <w:sz w:val="22"/>
          <w:szCs w:val="22"/>
        </w:rPr>
        <w:t xml:space="preserve">zu </w:t>
      </w:r>
      <w:r w:rsidRPr="00C36B28">
        <w:rPr>
          <w:rFonts w:cs="Arial"/>
          <w:sz w:val="22"/>
          <w:szCs w:val="22"/>
        </w:rPr>
        <w:t>beachten</w:t>
      </w:r>
      <w:r w:rsidRPr="000C24F4">
        <w:rPr>
          <w:rFonts w:cs="Arial"/>
          <w:sz w:val="22"/>
          <w:szCs w:val="22"/>
        </w:rPr>
        <w:t xml:space="preserve">. </w:t>
      </w:r>
    </w:p>
    <w:p w14:paraId="57115E7C" w14:textId="6AAEEDC4" w:rsidR="00D90353" w:rsidRDefault="00001721" w:rsidP="00A55BC8">
      <w:pPr>
        <w:pStyle w:val="Absatz1"/>
        <w:tabs>
          <w:tab w:val="num" w:pos="567"/>
        </w:tabs>
        <w:ind w:left="567" w:hanging="567"/>
        <w:rPr>
          <w:rFonts w:cs="Arial"/>
          <w:sz w:val="22"/>
          <w:szCs w:val="22"/>
        </w:rPr>
      </w:pPr>
      <w:bookmarkStart w:id="274" w:name="_Ref106647848"/>
      <w:r w:rsidRPr="000C24F4">
        <w:rPr>
          <w:rFonts w:cs="Arial"/>
          <w:sz w:val="22"/>
          <w:szCs w:val="22"/>
        </w:rPr>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100FE2" w:rsidRPr="000C24F4">
        <w:rPr>
          <w:rFonts w:cs="Arial"/>
          <w:sz w:val="22"/>
          <w:szCs w:val="22"/>
        </w:rPr>
        <w:t xml:space="preserve">ist </w:t>
      </w:r>
      <w:r w:rsidRPr="000C24F4">
        <w:rPr>
          <w:rFonts w:cs="Arial"/>
          <w:sz w:val="22"/>
          <w:szCs w:val="22"/>
        </w:rPr>
        <w:t>verpflichtet</w:t>
      </w:r>
      <w:r w:rsidR="00186A35">
        <w:rPr>
          <w:rFonts w:cs="Arial"/>
          <w:sz w:val="22"/>
          <w:szCs w:val="22"/>
        </w:rPr>
        <w:t xml:space="preserve">,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w:t>
      </w:r>
      <w:r w:rsidR="00E80E23">
        <w:rPr>
          <w:rFonts w:cs="Arial"/>
          <w:sz w:val="22"/>
          <w:szCs w:val="22"/>
        </w:rPr>
        <w:t xml:space="preserve">oder auf deren Verlangen der Bewilligungsbehörde </w:t>
      </w:r>
      <w:r w:rsidR="0068157C">
        <w:rPr>
          <w:rFonts w:cs="Arial"/>
          <w:sz w:val="22"/>
          <w:szCs w:val="22"/>
        </w:rPr>
        <w:t xml:space="preserve">die im Rahmen der Ausbauplanung, </w:t>
      </w:r>
      <w:r w:rsidR="008B7944">
        <w:rPr>
          <w:rFonts w:cs="Arial"/>
          <w:sz w:val="22"/>
          <w:szCs w:val="22"/>
        </w:rPr>
        <w:t>des</w:t>
      </w:r>
      <w:r w:rsidR="0068157C">
        <w:rPr>
          <w:rFonts w:cs="Arial"/>
          <w:sz w:val="22"/>
          <w:szCs w:val="22"/>
        </w:rPr>
        <w:t xml:space="preserve"> Rechnung</w:t>
      </w:r>
      <w:r w:rsidR="008B7944">
        <w:rPr>
          <w:rFonts w:cs="Arial"/>
          <w:sz w:val="22"/>
          <w:szCs w:val="22"/>
        </w:rPr>
        <w:t>s</w:t>
      </w:r>
      <w:r w:rsidR="0068157C">
        <w:rPr>
          <w:rFonts w:cs="Arial"/>
          <w:sz w:val="22"/>
          <w:szCs w:val="22"/>
        </w:rPr>
        <w:t>prozess</w:t>
      </w:r>
      <w:r w:rsidR="008B7944">
        <w:rPr>
          <w:rFonts w:cs="Arial"/>
          <w:sz w:val="22"/>
          <w:szCs w:val="22"/>
        </w:rPr>
        <w:t>es</w:t>
      </w:r>
      <w:r w:rsidR="0068157C">
        <w:rPr>
          <w:rFonts w:cs="Arial"/>
          <w:sz w:val="22"/>
          <w:szCs w:val="22"/>
        </w:rPr>
        <w:t xml:space="preserve"> gemäß</w:t>
      </w:r>
      <w:r w:rsidR="00214909">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_Ref106648382 \r \h </w:instrText>
      </w:r>
      <w:r w:rsidR="00214909">
        <w:rPr>
          <w:rFonts w:cs="Arial"/>
          <w:sz w:val="22"/>
          <w:szCs w:val="22"/>
        </w:rPr>
      </w:r>
      <w:r w:rsidR="00214909">
        <w:rPr>
          <w:rFonts w:cs="Arial"/>
          <w:sz w:val="22"/>
          <w:szCs w:val="22"/>
        </w:rPr>
        <w:fldChar w:fldCharType="separate"/>
      </w:r>
      <w:r w:rsidR="009859E0">
        <w:rPr>
          <w:rFonts w:cs="Arial"/>
          <w:sz w:val="22"/>
          <w:szCs w:val="22"/>
        </w:rPr>
        <w:t>§ 8</w:t>
      </w:r>
      <w:r w:rsidR="00214909">
        <w:rPr>
          <w:rFonts w:cs="Arial"/>
          <w:sz w:val="22"/>
          <w:szCs w:val="22"/>
        </w:rPr>
        <w:fldChar w:fldCharType="end"/>
      </w:r>
      <w:r w:rsidR="0068157C">
        <w:rPr>
          <w:rFonts w:cs="Arial"/>
          <w:sz w:val="22"/>
          <w:szCs w:val="22"/>
        </w:rPr>
        <w:t xml:space="preserve">, der Vorbereitung und Durchführung der Verwendungsnachweisprüfung sowie eventuellen weiteren Prüfungen durch </w:t>
      </w:r>
      <w:r w:rsidR="0056738F">
        <w:rPr>
          <w:rFonts w:cs="Arial"/>
          <w:sz w:val="22"/>
          <w:szCs w:val="22"/>
        </w:rPr>
        <w:t>die Bewilligungsbehörde</w:t>
      </w:r>
      <w:r w:rsidR="0068157C">
        <w:rPr>
          <w:rFonts w:cs="Arial"/>
          <w:sz w:val="22"/>
          <w:szCs w:val="22"/>
        </w:rPr>
        <w:t xml:space="preserve"> </w:t>
      </w:r>
      <w:r w:rsidR="00D90353" w:rsidRPr="000C24F4">
        <w:rPr>
          <w:rFonts w:cs="Arial"/>
          <w:sz w:val="22"/>
          <w:szCs w:val="22"/>
        </w:rPr>
        <w:t xml:space="preserve">zu liefernden georeferenzierten </w:t>
      </w:r>
      <w:r w:rsidR="0068157C">
        <w:rPr>
          <w:rFonts w:cs="Arial"/>
          <w:sz w:val="22"/>
          <w:szCs w:val="22"/>
        </w:rPr>
        <w:t>Informationen</w:t>
      </w:r>
      <w:r w:rsidR="0068157C" w:rsidRPr="000C24F4">
        <w:rPr>
          <w:rFonts w:cs="Arial"/>
          <w:sz w:val="22"/>
          <w:szCs w:val="22"/>
        </w:rPr>
        <w:t xml:space="preserve"> </w:t>
      </w:r>
      <w:r w:rsidR="00D90353" w:rsidRPr="000C24F4">
        <w:rPr>
          <w:rFonts w:cs="Arial"/>
          <w:sz w:val="22"/>
          <w:szCs w:val="22"/>
        </w:rPr>
        <w:t xml:space="preserve">und sonstigen Angaben </w:t>
      </w:r>
      <w:r w:rsidR="0068157C">
        <w:rPr>
          <w:rFonts w:cs="Arial"/>
          <w:sz w:val="22"/>
          <w:szCs w:val="22"/>
        </w:rPr>
        <w:t>entsprechend</w:t>
      </w:r>
      <w:r w:rsidR="0068157C" w:rsidRPr="000C24F4">
        <w:rPr>
          <w:rFonts w:cs="Arial"/>
          <w:sz w:val="22"/>
          <w:szCs w:val="22"/>
        </w:rPr>
        <w:t xml:space="preserve"> </w:t>
      </w:r>
      <w:r w:rsidR="00D90353" w:rsidRPr="000C24F4">
        <w:rPr>
          <w:rFonts w:cs="Arial"/>
          <w:sz w:val="22"/>
          <w:szCs w:val="22"/>
        </w:rPr>
        <w:t xml:space="preserve">den Anforderungen der </w:t>
      </w:r>
      <w:r w:rsidR="004649D8" w:rsidRPr="000C24F4">
        <w:rPr>
          <w:rFonts w:cs="Arial"/>
          <w:sz w:val="22"/>
          <w:szCs w:val="22"/>
        </w:rPr>
        <w:t xml:space="preserve">Zuwendungsbescheide von Bund </w:t>
      </w:r>
      <w:r w:rsidR="004649D8" w:rsidRPr="000C24F4">
        <w:rPr>
          <w:rFonts w:cs="Arial"/>
          <w:sz w:val="22"/>
          <w:szCs w:val="22"/>
          <w:highlight w:val="yellow"/>
        </w:rPr>
        <w:t xml:space="preserve">und </w:t>
      </w:r>
      <w:del w:id="275" w:author="Hundt, Melanie" w:date="2025-09-15T12:19:00Z" w16du:dateUtc="2025-09-15T10:19:00Z">
        <w:r w:rsidR="004649D8" w:rsidRPr="000C24F4" w:rsidDel="0025775F">
          <w:rPr>
            <w:rFonts w:cs="Arial"/>
            <w:sz w:val="22"/>
            <w:szCs w:val="22"/>
            <w:highlight w:val="yellow"/>
          </w:rPr>
          <w:delText>Land</w:delText>
        </w:r>
        <w:r w:rsidR="004649D8" w:rsidRPr="000C24F4" w:rsidDel="0025775F">
          <w:rPr>
            <w:rFonts w:cs="Arial"/>
            <w:sz w:val="22"/>
            <w:szCs w:val="22"/>
          </w:rPr>
          <w:delText xml:space="preserve"> </w:delText>
        </w:r>
      </w:del>
      <w:ins w:id="276" w:author="Hundt, Melanie" w:date="2025-09-15T12:19:00Z" w16du:dateUtc="2025-09-15T10:19:00Z">
        <w:r w:rsidR="0025775F" w:rsidRPr="0025775F">
          <w:rPr>
            <w:rFonts w:cs="Arial"/>
            <w:sz w:val="22"/>
            <w:szCs w:val="22"/>
            <w:highlight w:val="green"/>
            <w:rPrChange w:id="277" w:author="Hundt, Melanie" w:date="2025-09-15T12:19:00Z" w16du:dateUtc="2025-09-15T10:19:00Z">
              <w:rPr>
                <w:rFonts w:cs="Arial"/>
                <w:sz w:val="22"/>
                <w:szCs w:val="22"/>
              </w:rPr>
            </w:rPrChange>
          </w:rPr>
          <w:t>Freistaat Bayern</w:t>
        </w:r>
        <w:r w:rsidR="0025775F" w:rsidRPr="000C24F4">
          <w:rPr>
            <w:rFonts w:cs="Arial"/>
            <w:sz w:val="22"/>
            <w:szCs w:val="22"/>
          </w:rPr>
          <w:t xml:space="preserve"> </w:t>
        </w:r>
      </w:ins>
      <w:r w:rsidR="004649D8" w:rsidRPr="000C24F4">
        <w:rPr>
          <w:rFonts w:cs="Arial"/>
          <w:sz w:val="22"/>
          <w:szCs w:val="22"/>
        </w:rPr>
        <w:t>nebst aller hierzu ergangenen Nebenbestimmungen</w:t>
      </w:r>
      <w:r w:rsidR="008B7944" w:rsidRPr="0068157C">
        <w:rPr>
          <w:rFonts w:cs="Arial"/>
          <w:sz w:val="22"/>
          <w:szCs w:val="22"/>
        </w:rPr>
        <w:t xml:space="preserve">, insbesondere </w:t>
      </w:r>
      <w:r w:rsidR="008B7944">
        <w:rPr>
          <w:rFonts w:cs="Arial"/>
          <w:sz w:val="22"/>
          <w:szCs w:val="22"/>
        </w:rPr>
        <w:t>unter Beachtung der</w:t>
      </w:r>
      <w:r w:rsidR="008B7944" w:rsidRPr="0068157C">
        <w:rPr>
          <w:rFonts w:cs="Arial"/>
          <w:sz w:val="22"/>
          <w:szCs w:val="22"/>
        </w:rPr>
        <w:t xml:space="preserve"> jeweils anwendbaren GIS-Nebenbestimmungen</w:t>
      </w:r>
      <w:r w:rsidR="004649D8" w:rsidRPr="000C24F4" w:rsidDel="004649D8">
        <w:rPr>
          <w:rFonts w:cs="Arial"/>
          <w:sz w:val="22"/>
          <w:szCs w:val="22"/>
        </w:rPr>
        <w:t xml:space="preserve"> </w:t>
      </w:r>
      <w:r w:rsidR="0032153E" w:rsidRPr="000C24F4">
        <w:rPr>
          <w:rFonts w:cs="Arial"/>
          <w:sz w:val="22"/>
          <w:szCs w:val="22"/>
        </w:rPr>
        <w:t>sowie etwaiger Änderungsbescheide</w:t>
      </w:r>
      <w:r w:rsidR="004E06AA">
        <w:rPr>
          <w:rFonts w:cs="Arial"/>
          <w:sz w:val="22"/>
          <w:szCs w:val="22"/>
        </w:rPr>
        <w:t>,</w:t>
      </w:r>
      <w:r w:rsidR="008B7944">
        <w:rPr>
          <w:rFonts w:cs="Arial"/>
          <w:sz w:val="22"/>
          <w:szCs w:val="22"/>
        </w:rPr>
        <w:t xml:space="preserve"> </w:t>
      </w:r>
      <w:r w:rsidR="0068157C">
        <w:rPr>
          <w:rFonts w:cs="Arial"/>
          <w:sz w:val="22"/>
          <w:szCs w:val="22"/>
        </w:rPr>
        <w:t>vorzulegen</w:t>
      </w:r>
      <w:r w:rsidR="00D90353" w:rsidRPr="000C24F4">
        <w:rPr>
          <w:rFonts w:cs="Arial"/>
          <w:sz w:val="22"/>
          <w:szCs w:val="22"/>
        </w:rPr>
        <w:t>.</w:t>
      </w:r>
      <w:bookmarkEnd w:id="274"/>
    </w:p>
    <w:p w14:paraId="5062A97E" w14:textId="4B953514" w:rsidR="004A39BA" w:rsidRDefault="004A39BA" w:rsidP="00A55BC8">
      <w:pPr>
        <w:pStyle w:val="Absatz1"/>
        <w:tabs>
          <w:tab w:val="num" w:pos="567"/>
        </w:tabs>
        <w:ind w:left="567" w:hanging="567"/>
        <w:rPr>
          <w:rFonts w:cs="Arial"/>
          <w:sz w:val="22"/>
          <w:szCs w:val="22"/>
        </w:rPr>
      </w:pPr>
      <w:r w:rsidRPr="00C36B28">
        <w:rPr>
          <w:rFonts w:cs="Arial"/>
          <w:sz w:val="22"/>
          <w:szCs w:val="22"/>
        </w:rPr>
        <w:t xml:space="preserve">Das TKU wird die Gebietskörperschaft bei der Erfüllung der Publizitätspflichten, die sich aus den Rechtsgrundlagen gemäß § </w:t>
      </w:r>
      <w:r w:rsidR="00214909" w:rsidRPr="00C36B28">
        <w:rPr>
          <w:rFonts w:cs="Arial"/>
          <w:sz w:val="22"/>
          <w:szCs w:val="22"/>
        </w:rPr>
        <w:fldChar w:fldCharType="begin"/>
      </w:r>
      <w:r w:rsidR="00214909" w:rsidRPr="00C36B28">
        <w:rPr>
          <w:rFonts w:cs="Arial"/>
          <w:sz w:val="22"/>
          <w:szCs w:val="22"/>
        </w:rPr>
        <w:instrText xml:space="preserve"> REF _Ref106647251 \r \h </w:instrText>
      </w:r>
      <w:r w:rsidR="0075382C">
        <w:rPr>
          <w:rFonts w:cs="Arial"/>
          <w:sz w:val="22"/>
          <w:szCs w:val="22"/>
          <w:highlight w:val="cyan"/>
        </w:rPr>
        <w:instrText xml:space="preserve"> \* MERGEFORMAT </w:instrText>
      </w:r>
      <w:r w:rsidR="00214909" w:rsidRPr="00C36B28">
        <w:rPr>
          <w:rFonts w:cs="Arial"/>
          <w:sz w:val="22"/>
          <w:szCs w:val="22"/>
        </w:rPr>
      </w:r>
      <w:r w:rsidR="00214909" w:rsidRPr="00C36B28">
        <w:rPr>
          <w:rFonts w:cs="Arial"/>
          <w:sz w:val="22"/>
          <w:szCs w:val="22"/>
        </w:rPr>
        <w:fldChar w:fldCharType="separate"/>
      </w:r>
      <w:r w:rsidR="009859E0" w:rsidRPr="00C36B28">
        <w:rPr>
          <w:rFonts w:cs="Arial"/>
          <w:sz w:val="22"/>
          <w:szCs w:val="22"/>
        </w:rPr>
        <w:t>1.2</w:t>
      </w:r>
      <w:r w:rsidR="00214909" w:rsidRPr="00C36B28">
        <w:rPr>
          <w:rFonts w:cs="Arial"/>
          <w:sz w:val="22"/>
          <w:szCs w:val="22"/>
        </w:rPr>
        <w:fldChar w:fldCharType="end"/>
      </w:r>
      <w:r w:rsidR="00214909" w:rsidRPr="00C36B28">
        <w:rPr>
          <w:rFonts w:cs="Arial"/>
          <w:sz w:val="22"/>
          <w:szCs w:val="22"/>
        </w:rPr>
        <w:t xml:space="preserve"> </w:t>
      </w:r>
      <w:r w:rsidRPr="00C36B28">
        <w:rPr>
          <w:rFonts w:cs="Arial"/>
          <w:sz w:val="22"/>
          <w:szCs w:val="22"/>
        </w:rPr>
        <w:t xml:space="preserve">(insbesondere aus </w:t>
      </w:r>
      <w:r w:rsidR="002A79D3" w:rsidRPr="00C36B28">
        <w:rPr>
          <w:rFonts w:cs="Arial"/>
          <w:sz w:val="22"/>
          <w:szCs w:val="22"/>
        </w:rPr>
        <w:t>Nr.</w:t>
      </w:r>
      <w:r w:rsidRPr="00C36B28">
        <w:rPr>
          <w:rFonts w:cs="Arial"/>
          <w:sz w:val="22"/>
          <w:szCs w:val="22"/>
        </w:rPr>
        <w:t xml:space="preserve"> 5.1 und 5.3 </w:t>
      </w:r>
      <w:proofErr w:type="spellStart"/>
      <w:r w:rsidRPr="00C36B28">
        <w:rPr>
          <w:rFonts w:cs="Arial"/>
          <w:sz w:val="22"/>
          <w:szCs w:val="22"/>
        </w:rPr>
        <w:t>BNBest</w:t>
      </w:r>
      <w:proofErr w:type="spellEnd"/>
      <w:r w:rsidRPr="00C36B28">
        <w:rPr>
          <w:rFonts w:cs="Arial"/>
          <w:sz w:val="22"/>
          <w:szCs w:val="22"/>
        </w:rPr>
        <w:t>-Gigabit) ergeben, nach besten Kräften unterstützen.</w:t>
      </w:r>
      <w:r w:rsidRPr="004A39BA">
        <w:rPr>
          <w:rFonts w:cs="Arial"/>
          <w:sz w:val="22"/>
          <w:szCs w:val="22"/>
        </w:rPr>
        <w:t xml:space="preserve"> Insbesondere wird das TKU während der Durchführung des Vorhabens unter Einhaltung der Vorgaben der </w:t>
      </w:r>
      <w:r w:rsidR="0061562B">
        <w:rPr>
          <w:sz w:val="22"/>
        </w:rPr>
        <w:t xml:space="preserve">Bewilligungsbehörde </w:t>
      </w:r>
      <w:r w:rsidRPr="004A39BA">
        <w:rPr>
          <w:rFonts w:cs="Arial"/>
          <w:sz w:val="22"/>
          <w:szCs w:val="22"/>
        </w:rPr>
        <w:t xml:space="preserve">an gut sichtbaren Stellen ein </w:t>
      </w:r>
      <w:r w:rsidR="00795660">
        <w:rPr>
          <w:rFonts w:cs="Arial"/>
          <w:sz w:val="22"/>
          <w:szCs w:val="22"/>
        </w:rPr>
        <w:t xml:space="preserve">hinreichend großes </w:t>
      </w:r>
      <w:r w:rsidRPr="004A39BA">
        <w:rPr>
          <w:rFonts w:cs="Arial"/>
          <w:sz w:val="22"/>
          <w:szCs w:val="22"/>
        </w:rPr>
        <w:t>Schild für das Vorhaben anbringen.</w:t>
      </w:r>
      <w:r w:rsidR="00DC35C4">
        <w:rPr>
          <w:rFonts w:cs="Arial"/>
          <w:sz w:val="22"/>
          <w:szCs w:val="22"/>
        </w:rPr>
        <w:t xml:space="preserve"> Das TKU berichtet </w:t>
      </w:r>
      <w:r w:rsidR="009E2F92">
        <w:rPr>
          <w:rFonts w:cs="Arial"/>
          <w:sz w:val="22"/>
          <w:szCs w:val="22"/>
        </w:rPr>
        <w:t xml:space="preserve">mindestens alle </w:t>
      </w:r>
      <w:r w:rsidR="00327A79">
        <w:rPr>
          <w:rFonts w:cs="Arial"/>
          <w:sz w:val="22"/>
          <w:szCs w:val="22"/>
        </w:rPr>
        <w:t>drei</w:t>
      </w:r>
      <w:r w:rsidR="009E2F92">
        <w:rPr>
          <w:rFonts w:cs="Arial"/>
          <w:sz w:val="22"/>
          <w:szCs w:val="22"/>
        </w:rPr>
        <w:t xml:space="preserve"> Monate </w:t>
      </w:r>
      <w:r w:rsidR="00AE06AC" w:rsidRPr="00AE06AC">
        <w:rPr>
          <w:rFonts w:cs="Arial"/>
          <w:sz w:val="22"/>
          <w:szCs w:val="22"/>
        </w:rPr>
        <w:t>in Textform</w:t>
      </w:r>
      <w:r w:rsidR="00F3267A">
        <w:rPr>
          <w:rFonts w:cs="Arial"/>
          <w:sz w:val="22"/>
          <w:szCs w:val="22"/>
        </w:rPr>
        <w:t xml:space="preserve"> </w:t>
      </w:r>
      <w:r w:rsidR="00DC35C4">
        <w:rPr>
          <w:rFonts w:cs="Arial"/>
          <w:sz w:val="22"/>
          <w:szCs w:val="22"/>
        </w:rPr>
        <w:t>über den Ausbaustand</w:t>
      </w:r>
      <w:r w:rsidR="0029171C">
        <w:rPr>
          <w:rFonts w:cs="Arial"/>
          <w:sz w:val="22"/>
          <w:szCs w:val="22"/>
        </w:rPr>
        <w:t xml:space="preserve"> –</w:t>
      </w:r>
      <w:r w:rsidR="00DC35C4">
        <w:rPr>
          <w:rFonts w:cs="Arial"/>
          <w:sz w:val="22"/>
          <w:szCs w:val="22"/>
        </w:rPr>
        <w:t xml:space="preserve"> mindestens über die gebauten Trassenkilometer sowie die Anzahl </w:t>
      </w:r>
      <w:r w:rsidR="00DC35C4">
        <w:rPr>
          <w:rFonts w:cs="Arial"/>
          <w:sz w:val="22"/>
          <w:szCs w:val="22"/>
        </w:rPr>
        <w:lastRenderedPageBreak/>
        <w:t xml:space="preserve">der fertiggestellten Hausanschlüsse </w:t>
      </w:r>
      <w:r w:rsidR="0029171C">
        <w:rPr>
          <w:rFonts w:cs="Arial"/>
          <w:sz w:val="22"/>
          <w:szCs w:val="22"/>
        </w:rPr>
        <w:t xml:space="preserve">– </w:t>
      </w:r>
      <w:r w:rsidR="00DC35C4">
        <w:rPr>
          <w:rFonts w:cs="Arial"/>
          <w:sz w:val="22"/>
          <w:szCs w:val="22"/>
        </w:rPr>
        <w:t>an die Gebietskörperschaft.</w:t>
      </w:r>
      <w:r w:rsidRPr="004A39BA">
        <w:rPr>
          <w:rFonts w:cs="Arial"/>
          <w:sz w:val="22"/>
          <w:szCs w:val="22"/>
        </w:rPr>
        <w:t xml:space="preserve"> Dabei sind sämtliche sich aus den Rechtsgrundlagen gemäß § </w:t>
      </w:r>
      <w:r w:rsidR="00214909">
        <w:rPr>
          <w:rFonts w:cs="Arial"/>
          <w:sz w:val="22"/>
          <w:szCs w:val="22"/>
        </w:rPr>
        <w:fldChar w:fldCharType="begin"/>
      </w:r>
      <w:r w:rsidR="00214909">
        <w:rPr>
          <w:rFonts w:cs="Arial"/>
          <w:sz w:val="22"/>
          <w:szCs w:val="22"/>
        </w:rPr>
        <w:instrText xml:space="preserve"> REF _Ref106647251 \r \h </w:instrText>
      </w:r>
      <w:r w:rsidR="00214909">
        <w:rPr>
          <w:rFonts w:cs="Arial"/>
          <w:sz w:val="22"/>
          <w:szCs w:val="22"/>
        </w:rPr>
      </w:r>
      <w:r w:rsidR="00214909">
        <w:rPr>
          <w:rFonts w:cs="Arial"/>
          <w:sz w:val="22"/>
          <w:szCs w:val="22"/>
        </w:rPr>
        <w:fldChar w:fldCharType="separate"/>
      </w:r>
      <w:r w:rsidR="009859E0">
        <w:rPr>
          <w:rFonts w:cs="Arial"/>
          <w:sz w:val="22"/>
          <w:szCs w:val="22"/>
        </w:rPr>
        <w:t>1.2</w:t>
      </w:r>
      <w:r w:rsidR="00214909">
        <w:rPr>
          <w:rFonts w:cs="Arial"/>
          <w:sz w:val="22"/>
          <w:szCs w:val="22"/>
        </w:rPr>
        <w:fldChar w:fldCharType="end"/>
      </w:r>
      <w:r w:rsidR="00214909">
        <w:rPr>
          <w:rFonts w:cs="Arial"/>
          <w:sz w:val="22"/>
          <w:szCs w:val="22"/>
        </w:rPr>
        <w:t xml:space="preserve"> </w:t>
      </w:r>
      <w:r w:rsidRPr="004A39BA">
        <w:rPr>
          <w:rFonts w:cs="Arial"/>
          <w:sz w:val="22"/>
          <w:szCs w:val="22"/>
        </w:rPr>
        <w:t>ergebenden Vorschriften zu beachten.</w:t>
      </w:r>
      <w:r w:rsidR="00EB3A1A">
        <w:rPr>
          <w:rFonts w:cs="Arial"/>
          <w:sz w:val="22"/>
          <w:szCs w:val="22"/>
        </w:rPr>
        <w:t xml:space="preserve"> </w:t>
      </w:r>
      <w:r w:rsidR="008C6195">
        <w:rPr>
          <w:rFonts w:cs="Arial"/>
          <w:sz w:val="22"/>
          <w:szCs w:val="22"/>
        </w:rPr>
        <w:t xml:space="preserve">Die Vorgaben werden konkretisiert durch das </w:t>
      </w:r>
      <w:r w:rsidR="00E12020">
        <w:rPr>
          <w:rFonts w:cs="Arial"/>
          <w:sz w:val="22"/>
          <w:szCs w:val="22"/>
        </w:rPr>
        <w:t xml:space="preserve">zu beachtende </w:t>
      </w:r>
      <w:r w:rsidR="00090E91">
        <w:rPr>
          <w:rFonts w:cs="Arial"/>
          <w:sz w:val="22"/>
          <w:szCs w:val="22"/>
        </w:rPr>
        <w:t>Hinweis</w:t>
      </w:r>
      <w:r w:rsidR="00EB3A1A">
        <w:rPr>
          <w:rFonts w:cs="Arial"/>
          <w:sz w:val="22"/>
          <w:szCs w:val="22"/>
        </w:rPr>
        <w:t xml:space="preserve">blatt </w:t>
      </w:r>
      <w:r w:rsidR="00090E91">
        <w:rPr>
          <w:rFonts w:cs="Arial"/>
          <w:sz w:val="22"/>
          <w:szCs w:val="22"/>
        </w:rPr>
        <w:t xml:space="preserve">für </w:t>
      </w:r>
      <w:r w:rsidR="00EB3A1A">
        <w:rPr>
          <w:rFonts w:cs="Arial"/>
          <w:sz w:val="22"/>
          <w:szCs w:val="22"/>
        </w:rPr>
        <w:t>Informations- und Kommunikationsmaßnahmen der Bewilligungsbehörde.</w:t>
      </w:r>
    </w:p>
    <w:p w14:paraId="740D1692" w14:textId="443F32C2" w:rsidR="004A39BA" w:rsidRPr="000C24F4" w:rsidRDefault="004A39BA" w:rsidP="00A55BC8">
      <w:pPr>
        <w:pStyle w:val="Absatz1"/>
        <w:tabs>
          <w:tab w:val="num" w:pos="567"/>
        </w:tabs>
        <w:ind w:left="567" w:hanging="567"/>
        <w:rPr>
          <w:rFonts w:cs="Arial"/>
          <w:sz w:val="22"/>
          <w:szCs w:val="22"/>
        </w:rPr>
      </w:pPr>
      <w:r w:rsidRPr="004A39BA">
        <w:rPr>
          <w:rFonts w:cs="Arial"/>
          <w:sz w:val="22"/>
          <w:szCs w:val="22"/>
        </w:rPr>
        <w:t>Im Falle der Nichteinhaltung der vorgenannten Pflichten durch das TKU gelten im Falle einer Rückf</w:t>
      </w:r>
      <w:r w:rsidR="0059420F">
        <w:rPr>
          <w:rFonts w:cs="Arial"/>
          <w:sz w:val="22"/>
          <w:szCs w:val="22"/>
        </w:rPr>
        <w:t>orderung von Fördermitteln §</w:t>
      </w:r>
      <w:r w:rsidR="00214909">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_Ref106648351 \r \h </w:instrText>
      </w:r>
      <w:r w:rsidR="00214909">
        <w:rPr>
          <w:rFonts w:cs="Arial"/>
          <w:sz w:val="22"/>
          <w:szCs w:val="22"/>
        </w:rPr>
      </w:r>
      <w:r w:rsidR="00214909">
        <w:rPr>
          <w:rFonts w:cs="Arial"/>
          <w:sz w:val="22"/>
          <w:szCs w:val="22"/>
        </w:rPr>
        <w:fldChar w:fldCharType="separate"/>
      </w:r>
      <w:r w:rsidR="009859E0">
        <w:rPr>
          <w:rFonts w:cs="Arial"/>
          <w:sz w:val="22"/>
          <w:szCs w:val="22"/>
        </w:rPr>
        <w:t>10.2</w:t>
      </w:r>
      <w:r w:rsidR="00214909">
        <w:rPr>
          <w:rFonts w:cs="Arial"/>
          <w:sz w:val="22"/>
          <w:szCs w:val="22"/>
        </w:rPr>
        <w:fldChar w:fldCharType="end"/>
      </w:r>
      <w:r w:rsidR="0059420F">
        <w:rPr>
          <w:rFonts w:cs="Arial"/>
          <w:sz w:val="22"/>
          <w:szCs w:val="22"/>
        </w:rPr>
        <w:t xml:space="preserve"> und § </w:t>
      </w:r>
      <w:r w:rsidR="0059420F">
        <w:rPr>
          <w:rFonts w:cs="Arial"/>
          <w:sz w:val="22"/>
          <w:szCs w:val="22"/>
        </w:rPr>
        <w:fldChar w:fldCharType="begin"/>
      </w:r>
      <w:r w:rsidR="0059420F">
        <w:rPr>
          <w:rFonts w:cs="Arial"/>
          <w:sz w:val="22"/>
          <w:szCs w:val="22"/>
        </w:rPr>
        <w:instrText xml:space="preserve"> REF _Ref107498344 \r \h </w:instrText>
      </w:r>
      <w:r w:rsidR="0059420F">
        <w:rPr>
          <w:rFonts w:cs="Arial"/>
          <w:sz w:val="22"/>
          <w:szCs w:val="22"/>
        </w:rPr>
      </w:r>
      <w:r w:rsidR="0059420F">
        <w:rPr>
          <w:rFonts w:cs="Arial"/>
          <w:sz w:val="22"/>
          <w:szCs w:val="22"/>
        </w:rPr>
        <w:fldChar w:fldCharType="separate"/>
      </w:r>
      <w:r w:rsidR="009859E0">
        <w:rPr>
          <w:rFonts w:cs="Arial"/>
          <w:sz w:val="22"/>
          <w:szCs w:val="22"/>
        </w:rPr>
        <w:t>10.3</w:t>
      </w:r>
      <w:r w:rsidR="0059420F">
        <w:rPr>
          <w:rFonts w:cs="Arial"/>
          <w:sz w:val="22"/>
          <w:szCs w:val="22"/>
        </w:rPr>
        <w:fldChar w:fldCharType="end"/>
      </w:r>
      <w:r w:rsidR="00214909">
        <w:rPr>
          <w:rFonts w:cs="Arial"/>
          <w:sz w:val="22"/>
          <w:szCs w:val="22"/>
        </w:rPr>
        <w:t xml:space="preserve"> </w:t>
      </w:r>
      <w:r>
        <w:rPr>
          <w:rFonts w:cs="Arial"/>
          <w:sz w:val="22"/>
          <w:szCs w:val="22"/>
        </w:rPr>
        <w:t>entsprechend.</w:t>
      </w:r>
    </w:p>
    <w:p w14:paraId="3527CA0A"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527EA3CB" w14:textId="77777777" w:rsidR="00C27E9D" w:rsidRPr="000C24F4" w:rsidRDefault="00013965" w:rsidP="00A55BC8">
      <w:pPr>
        <w:pStyle w:val="berschrift1"/>
        <w:tabs>
          <w:tab w:val="clear" w:pos="993"/>
          <w:tab w:val="num" w:pos="567"/>
          <w:tab w:val="num" w:pos="851"/>
        </w:tabs>
        <w:spacing w:after="360"/>
        <w:ind w:left="567" w:hanging="567"/>
        <w:rPr>
          <w:sz w:val="22"/>
          <w:szCs w:val="22"/>
        </w:rPr>
      </w:pPr>
      <w:bookmarkStart w:id="278" w:name="_Toc39690775"/>
      <w:bookmarkStart w:id="279" w:name="_Toc187050085"/>
      <w:r w:rsidRPr="000C24F4">
        <w:rPr>
          <w:sz w:val="22"/>
          <w:szCs w:val="22"/>
        </w:rPr>
        <w:t>Sicherungsmaßnahmen / Versicherungsschutz</w:t>
      </w:r>
      <w:bookmarkEnd w:id="265"/>
      <w:bookmarkEnd w:id="266"/>
      <w:bookmarkEnd w:id="278"/>
      <w:bookmarkEnd w:id="279"/>
    </w:p>
    <w:p w14:paraId="5F5E8B7F" w14:textId="77777777" w:rsidR="00C27E9D" w:rsidRPr="000C24F4" w:rsidRDefault="00AF44FA" w:rsidP="00A55BC8">
      <w:pPr>
        <w:pStyle w:val="Absatz1"/>
        <w:tabs>
          <w:tab w:val="num" w:pos="567"/>
        </w:tabs>
        <w:ind w:left="567" w:hanging="567"/>
        <w:rPr>
          <w:rFonts w:cs="Arial"/>
          <w:sz w:val="22"/>
          <w:szCs w:val="22"/>
        </w:rPr>
      </w:pPr>
      <w:bookmarkStart w:id="280" w:name="_Toc377474514"/>
      <w:bookmarkStart w:id="281" w:name="_Toc377474621"/>
      <w:r w:rsidRPr="00C36B28">
        <w:rPr>
          <w:rFonts w:cs="Arial"/>
          <w:sz w:val="22"/>
          <w:szCs w:val="22"/>
        </w:rPr>
        <w:t xml:space="preserve">Dem </w:t>
      </w:r>
      <w:r w:rsidR="00643638" w:rsidRPr="00C36B28">
        <w:rPr>
          <w:rFonts w:cs="Arial"/>
          <w:sz w:val="22"/>
          <w:szCs w:val="22"/>
        </w:rPr>
        <w:t>TKU</w:t>
      </w:r>
      <w:r w:rsidRPr="00C36B28">
        <w:rPr>
          <w:rFonts w:cs="Arial"/>
          <w:sz w:val="22"/>
          <w:szCs w:val="22"/>
        </w:rPr>
        <w:t xml:space="preserve"> obliegen im Zusammenhang mit</w:t>
      </w:r>
      <w:r w:rsidRPr="000C24F4">
        <w:rPr>
          <w:rFonts w:cs="Arial"/>
          <w:sz w:val="22"/>
          <w:szCs w:val="22"/>
        </w:rPr>
        <w:t xml:space="preserve"> der Errichtung</w:t>
      </w:r>
      <w:r w:rsidR="00FA3213" w:rsidRPr="000C24F4">
        <w:rPr>
          <w:rFonts w:cs="Arial"/>
          <w:sz w:val="22"/>
          <w:szCs w:val="22"/>
        </w:rPr>
        <w:t xml:space="preserve"> und</w:t>
      </w:r>
      <w:r w:rsidRPr="000C24F4">
        <w:rPr>
          <w:rFonts w:cs="Arial"/>
          <w:sz w:val="22"/>
          <w:szCs w:val="22"/>
        </w:rPr>
        <w:t xml:space="preserve"> </w:t>
      </w:r>
      <w:r w:rsidRPr="00C36B28">
        <w:rPr>
          <w:rFonts w:cs="Arial"/>
          <w:sz w:val="22"/>
          <w:szCs w:val="22"/>
        </w:rPr>
        <w:t xml:space="preserve">dem Betrieb </w:t>
      </w:r>
      <w:r w:rsidR="00100FE2" w:rsidRPr="00C36B28">
        <w:rPr>
          <w:rFonts w:cs="Arial"/>
          <w:sz w:val="22"/>
          <w:szCs w:val="22"/>
        </w:rPr>
        <w:t xml:space="preserve">des </w:t>
      </w:r>
      <w:r w:rsidR="002046C9" w:rsidRPr="00C36B28">
        <w:rPr>
          <w:rFonts w:cs="Arial"/>
          <w:sz w:val="22"/>
          <w:szCs w:val="22"/>
        </w:rPr>
        <w:t xml:space="preserve">gigabitfähigen </w:t>
      </w:r>
      <w:r w:rsidR="00100FE2" w:rsidRPr="00C36B28">
        <w:rPr>
          <w:rFonts w:cs="Arial"/>
          <w:sz w:val="22"/>
          <w:szCs w:val="22"/>
        </w:rPr>
        <w:t>Netzes</w:t>
      </w:r>
      <w:r w:rsidRPr="00C36B28">
        <w:rPr>
          <w:rFonts w:cs="Arial"/>
          <w:sz w:val="22"/>
          <w:szCs w:val="22"/>
        </w:rPr>
        <w:t xml:space="preserve"> die Verkehrssicherungspflichten entsprechend den gesetzlichen Bestimmungen</w:t>
      </w:r>
      <w:r w:rsidRPr="000C24F4">
        <w:rPr>
          <w:rFonts w:cs="Arial"/>
          <w:sz w:val="22"/>
          <w:szCs w:val="22"/>
        </w:rPr>
        <w:t>.</w:t>
      </w:r>
    </w:p>
    <w:bookmarkEnd w:id="280"/>
    <w:bookmarkEnd w:id="281"/>
    <w:p w14:paraId="491A5E6E"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Bis zur Fertigstellung des </w:t>
      </w:r>
      <w:r w:rsidR="002046C9">
        <w:rPr>
          <w:rFonts w:cs="Arial"/>
          <w:sz w:val="22"/>
          <w:szCs w:val="22"/>
        </w:rPr>
        <w:t xml:space="preserve">gigabitfähigen </w:t>
      </w:r>
      <w:r w:rsidR="00100FE2" w:rsidRPr="000C24F4">
        <w:rPr>
          <w:rFonts w:cs="Arial"/>
          <w:sz w:val="22"/>
          <w:szCs w:val="22"/>
        </w:rPr>
        <w:t xml:space="preserve">Netzes </w:t>
      </w:r>
      <w:r w:rsidRPr="000C24F4">
        <w:rPr>
          <w:rFonts w:cs="Arial"/>
          <w:sz w:val="22"/>
          <w:szCs w:val="22"/>
        </w:rPr>
        <w:t xml:space="preserve">ist </w:t>
      </w:r>
      <w:r w:rsidR="002566E6" w:rsidRPr="000C24F4">
        <w:rPr>
          <w:rFonts w:cs="Arial"/>
          <w:sz w:val="22"/>
          <w:szCs w:val="22"/>
        </w:rPr>
        <w:t>das TKU</w:t>
      </w:r>
      <w:r w:rsidRPr="000C24F4">
        <w:rPr>
          <w:rFonts w:cs="Arial"/>
          <w:sz w:val="22"/>
          <w:szCs w:val="22"/>
        </w:rPr>
        <w:t xml:space="preserve"> verpflichtet, </w:t>
      </w:r>
      <w:r w:rsidR="00F52923">
        <w:rPr>
          <w:rFonts w:cs="Arial"/>
          <w:sz w:val="22"/>
          <w:szCs w:val="22"/>
        </w:rPr>
        <w:t>die</w:t>
      </w:r>
      <w:r w:rsidR="00F52923" w:rsidRPr="000C24F4">
        <w:rPr>
          <w:rFonts w:cs="Arial"/>
          <w:sz w:val="22"/>
          <w:szCs w:val="22"/>
        </w:rPr>
        <w:t xml:space="preserve"> </w:t>
      </w:r>
      <w:r w:rsidRPr="000C24F4">
        <w:rPr>
          <w:rFonts w:cs="Arial"/>
          <w:sz w:val="22"/>
          <w:szCs w:val="22"/>
        </w:rPr>
        <w:t>für die Sicherheit auf Baustelle</w:t>
      </w:r>
      <w:r w:rsidR="00043A13">
        <w:rPr>
          <w:rFonts w:cs="Arial"/>
          <w:sz w:val="22"/>
          <w:szCs w:val="22"/>
        </w:rPr>
        <w:t>n</w:t>
      </w:r>
      <w:r w:rsidRPr="000C24F4">
        <w:rPr>
          <w:rFonts w:cs="Arial"/>
          <w:sz w:val="22"/>
          <w:szCs w:val="22"/>
        </w:rPr>
        <w:t xml:space="preserve"> maßgeblichen gesetzlichen oder sonstigen öffentlich-rechtlichen und behördlichen Vorschriften </w:t>
      </w:r>
      <w:r w:rsidR="00011680">
        <w:rPr>
          <w:rFonts w:cs="Arial"/>
          <w:sz w:val="22"/>
          <w:szCs w:val="22"/>
        </w:rPr>
        <w:t xml:space="preserve">bzw. Vorgaben </w:t>
      </w:r>
      <w:r w:rsidRPr="000C24F4">
        <w:rPr>
          <w:rFonts w:cs="Arial"/>
          <w:sz w:val="22"/>
          <w:szCs w:val="22"/>
        </w:rPr>
        <w:t xml:space="preserve">sowie Unfallverhütungsvorschriften zu beachten. </w:t>
      </w:r>
    </w:p>
    <w:p w14:paraId="13A56CE4" w14:textId="36316C0C" w:rsidR="00EE7070" w:rsidRPr="00673E6A" w:rsidRDefault="00100FE2" w:rsidP="00A55BC8">
      <w:pPr>
        <w:pStyle w:val="Absatz1"/>
        <w:tabs>
          <w:tab w:val="num" w:pos="567"/>
        </w:tabs>
        <w:ind w:left="567" w:hanging="567"/>
        <w:rPr>
          <w:rFonts w:cs="Arial"/>
          <w:sz w:val="22"/>
          <w:szCs w:val="22"/>
        </w:rPr>
      </w:pPr>
      <w:r w:rsidRPr="000C24F4">
        <w:rPr>
          <w:rFonts w:cs="Arial"/>
          <w:sz w:val="22"/>
          <w:szCs w:val="22"/>
        </w:rPr>
        <w:t xml:space="preserve">Das </w:t>
      </w:r>
      <w:r w:rsidR="00EE7070" w:rsidRPr="000C24F4">
        <w:rPr>
          <w:rFonts w:cs="Arial"/>
          <w:sz w:val="22"/>
          <w:szCs w:val="22"/>
        </w:rPr>
        <w:t>TKU ist verpflichtet</w:t>
      </w:r>
      <w:r w:rsidR="00F11054" w:rsidRPr="000C24F4">
        <w:rPr>
          <w:rFonts w:cs="Arial"/>
          <w:sz w:val="22"/>
          <w:szCs w:val="22"/>
        </w:rPr>
        <w:t>,</w:t>
      </w:r>
      <w:r w:rsidR="00EE7070" w:rsidRPr="000C24F4">
        <w:rPr>
          <w:rFonts w:cs="Arial"/>
          <w:sz w:val="22"/>
          <w:szCs w:val="22"/>
        </w:rPr>
        <w:t xml:space="preserve"> für die Dauer der Vertragslaufzeit eine </w:t>
      </w:r>
      <w:r w:rsidR="00C758F0" w:rsidRPr="000C24F4">
        <w:rPr>
          <w:rFonts w:cs="Arial"/>
          <w:sz w:val="22"/>
          <w:szCs w:val="22"/>
        </w:rPr>
        <w:t>Be</w:t>
      </w:r>
      <w:r w:rsidR="00C758F0">
        <w:rPr>
          <w:rFonts w:cs="Arial"/>
          <w:sz w:val="22"/>
          <w:szCs w:val="22"/>
        </w:rPr>
        <w:t>trieb</w:t>
      </w:r>
      <w:r w:rsidR="00C758F0" w:rsidRPr="000C24F4">
        <w:rPr>
          <w:rFonts w:cs="Arial"/>
          <w:sz w:val="22"/>
          <w:szCs w:val="22"/>
        </w:rPr>
        <w:t xml:space="preserve">shaftpflichtversicherung </w:t>
      </w:r>
      <w:r w:rsidR="00A16557">
        <w:rPr>
          <w:rFonts w:cs="Arial"/>
          <w:sz w:val="22"/>
          <w:szCs w:val="22"/>
        </w:rPr>
        <w:t xml:space="preserve">mit einer Deckungssumme von </w:t>
      </w:r>
      <w:r w:rsidR="00EE7070" w:rsidRPr="00673E6A">
        <w:rPr>
          <w:rFonts w:cs="Arial"/>
          <w:sz w:val="22"/>
          <w:szCs w:val="22"/>
          <w:highlight w:val="yellow"/>
        </w:rPr>
        <w:t>mind</w:t>
      </w:r>
      <w:r w:rsidR="00D82EA7" w:rsidRPr="00673E6A">
        <w:rPr>
          <w:rFonts w:cs="Arial"/>
          <w:sz w:val="22"/>
          <w:szCs w:val="22"/>
          <w:highlight w:val="yellow"/>
        </w:rPr>
        <w:t xml:space="preserve">estens </w:t>
      </w:r>
      <w:r w:rsidR="003D1A95" w:rsidRPr="00673E6A">
        <w:rPr>
          <w:rFonts w:cs="Arial"/>
          <w:sz w:val="22"/>
          <w:szCs w:val="22"/>
          <w:highlight w:val="yellow"/>
        </w:rPr>
        <w:t xml:space="preserve">EUR </w:t>
      </w:r>
      <w:del w:id="282" w:author="Hundt, Melanie" w:date="2025-09-15T12:20:00Z" w16du:dateUtc="2025-09-15T10:20:00Z">
        <w:r w:rsidR="00673E6A" w:rsidRPr="00673E6A" w:rsidDel="0025775F">
          <w:rPr>
            <w:rFonts w:cs="Arial"/>
            <w:sz w:val="22"/>
            <w:szCs w:val="22"/>
            <w:highlight w:val="yellow"/>
          </w:rPr>
          <w:delText>XX</w:delText>
        </w:r>
        <w:r w:rsidR="00EE7070" w:rsidRPr="00673E6A" w:rsidDel="0025775F">
          <w:rPr>
            <w:rFonts w:cs="Arial"/>
            <w:sz w:val="22"/>
            <w:szCs w:val="22"/>
            <w:highlight w:val="yellow"/>
          </w:rPr>
          <w:delText xml:space="preserve"> </w:delText>
        </w:r>
      </w:del>
      <w:ins w:id="283" w:author="Hundt, Melanie" w:date="2025-09-15T12:20:00Z" w16du:dateUtc="2025-09-15T10:20:00Z">
        <w:r w:rsidR="0025775F" w:rsidRPr="0025775F">
          <w:rPr>
            <w:rFonts w:cs="Arial"/>
            <w:sz w:val="22"/>
            <w:szCs w:val="22"/>
            <w:highlight w:val="green"/>
            <w:rPrChange w:id="284" w:author="Hundt, Melanie" w:date="2025-09-15T12:20:00Z" w16du:dateUtc="2025-09-15T10:20:00Z">
              <w:rPr>
                <w:rFonts w:cs="Arial"/>
                <w:sz w:val="22"/>
                <w:szCs w:val="22"/>
                <w:highlight w:val="yellow"/>
              </w:rPr>
            </w:rPrChange>
          </w:rPr>
          <w:t xml:space="preserve">1.000.000,- </w:t>
        </w:r>
      </w:ins>
      <w:r w:rsidR="00A16557" w:rsidRPr="00673E6A">
        <w:rPr>
          <w:rFonts w:cs="Arial"/>
          <w:sz w:val="22"/>
          <w:szCs w:val="22"/>
          <w:highlight w:val="yellow"/>
        </w:rPr>
        <w:t>[in Worten</w:t>
      </w:r>
      <w:r w:rsidR="00673E6A" w:rsidRPr="00673E6A">
        <w:rPr>
          <w:rFonts w:cs="Arial"/>
          <w:sz w:val="22"/>
          <w:szCs w:val="22"/>
          <w:highlight w:val="yellow"/>
        </w:rPr>
        <w:t>:</w:t>
      </w:r>
      <w:r w:rsidR="00A16557" w:rsidRPr="00673E6A">
        <w:rPr>
          <w:rFonts w:cs="Arial"/>
          <w:sz w:val="22"/>
          <w:szCs w:val="22"/>
          <w:highlight w:val="yellow"/>
        </w:rPr>
        <w:t xml:space="preserve"> Euro </w:t>
      </w:r>
      <w:del w:id="285" w:author="Hundt, Melanie" w:date="2025-09-15T12:20:00Z" w16du:dateUtc="2025-09-15T10:20:00Z">
        <w:r w:rsidR="00673E6A" w:rsidRPr="00673E6A" w:rsidDel="0025775F">
          <w:rPr>
            <w:rFonts w:cs="Arial"/>
            <w:sz w:val="22"/>
            <w:szCs w:val="22"/>
            <w:highlight w:val="yellow"/>
          </w:rPr>
          <w:delText>XX</w:delText>
        </w:r>
      </w:del>
      <w:ins w:id="286" w:author="Hundt, Melanie" w:date="2025-09-15T12:20:00Z" w16du:dateUtc="2025-09-15T10:20:00Z">
        <w:r w:rsidR="0025775F" w:rsidRPr="0025775F">
          <w:rPr>
            <w:rFonts w:cs="Arial"/>
            <w:sz w:val="22"/>
            <w:szCs w:val="22"/>
            <w:highlight w:val="green"/>
            <w:rPrChange w:id="287" w:author="Hundt, Melanie" w:date="2025-09-15T12:20:00Z" w16du:dateUtc="2025-09-15T10:20:00Z">
              <w:rPr>
                <w:rFonts w:cs="Arial"/>
                <w:sz w:val="22"/>
                <w:szCs w:val="22"/>
                <w:highlight w:val="yellow"/>
              </w:rPr>
            </w:rPrChange>
          </w:rPr>
          <w:t>eine Million</w:t>
        </w:r>
      </w:ins>
      <w:r w:rsidR="00A16557" w:rsidRPr="00673E6A">
        <w:rPr>
          <w:rFonts w:cs="Arial"/>
          <w:sz w:val="22"/>
          <w:szCs w:val="22"/>
          <w:highlight w:val="yellow"/>
        </w:rPr>
        <w:t xml:space="preserve">] </w:t>
      </w:r>
      <w:del w:id="288" w:author="Hundt, Melanie" w:date="2025-09-15T12:20:00Z" w16du:dateUtc="2025-09-15T10:20:00Z">
        <w:r w:rsidR="00673E6A" w:rsidRPr="00673E6A" w:rsidDel="0025775F">
          <w:rPr>
            <w:rFonts w:cs="Arial"/>
            <w:sz w:val="22"/>
            <w:szCs w:val="22"/>
            <w:highlight w:val="yellow"/>
          </w:rPr>
          <w:delText>[Betrag ist in Vorbereitung des Auswahlverfahrens festzulegen und einzutragen und sollte den Betrag von EUR 1.000.000,00 nicht unterschreiten]</w:delText>
        </w:r>
        <w:r w:rsidR="00673E6A" w:rsidDel="0025775F">
          <w:rPr>
            <w:rFonts w:cs="Arial"/>
            <w:sz w:val="22"/>
            <w:szCs w:val="22"/>
          </w:rPr>
          <w:delText xml:space="preserve"> </w:delText>
        </w:r>
      </w:del>
      <w:r w:rsidR="00A16557">
        <w:rPr>
          <w:rFonts w:cs="Arial"/>
          <w:sz w:val="22"/>
          <w:szCs w:val="22"/>
        </w:rPr>
        <w:t xml:space="preserve">je Schadensfall </w:t>
      </w:r>
      <w:r w:rsidR="00EE7070" w:rsidRPr="000C24F4">
        <w:rPr>
          <w:rFonts w:cs="Arial"/>
          <w:sz w:val="22"/>
          <w:szCs w:val="22"/>
        </w:rPr>
        <w:t>für Personenschäden und über</w:t>
      </w:r>
      <w:r w:rsidR="00D82EA7">
        <w:rPr>
          <w:rFonts w:cs="Arial"/>
          <w:sz w:val="22"/>
          <w:szCs w:val="22"/>
        </w:rPr>
        <w:t xml:space="preserve"> </w:t>
      </w:r>
      <w:r w:rsidR="00D82EA7" w:rsidRPr="00673E6A">
        <w:rPr>
          <w:rFonts w:cs="Arial"/>
          <w:sz w:val="22"/>
          <w:szCs w:val="22"/>
          <w:highlight w:val="yellow"/>
        </w:rPr>
        <w:t>mindestens</w:t>
      </w:r>
      <w:r w:rsidR="00EE7070" w:rsidRPr="00673E6A">
        <w:rPr>
          <w:rFonts w:cs="Arial"/>
          <w:sz w:val="22"/>
          <w:szCs w:val="22"/>
          <w:highlight w:val="yellow"/>
        </w:rPr>
        <w:t xml:space="preserve"> </w:t>
      </w:r>
      <w:r w:rsidR="003D1A95" w:rsidRPr="00673E6A">
        <w:rPr>
          <w:rFonts w:cs="Arial"/>
          <w:sz w:val="22"/>
          <w:szCs w:val="22"/>
          <w:highlight w:val="yellow"/>
        </w:rPr>
        <w:t xml:space="preserve">EUR </w:t>
      </w:r>
      <w:del w:id="289" w:author="Hundt, Melanie" w:date="2025-09-15T12:20:00Z" w16du:dateUtc="2025-09-15T10:20:00Z">
        <w:r w:rsidR="00673E6A" w:rsidRPr="00673E6A" w:rsidDel="0025775F">
          <w:rPr>
            <w:rFonts w:cs="Arial"/>
            <w:sz w:val="22"/>
            <w:szCs w:val="22"/>
            <w:highlight w:val="yellow"/>
          </w:rPr>
          <w:delText>XX</w:delText>
        </w:r>
        <w:r w:rsidR="0094437B" w:rsidRPr="00673E6A" w:rsidDel="0025775F">
          <w:rPr>
            <w:rFonts w:cs="Arial"/>
            <w:sz w:val="22"/>
            <w:szCs w:val="22"/>
            <w:highlight w:val="yellow"/>
          </w:rPr>
          <w:delText xml:space="preserve"> </w:delText>
        </w:r>
      </w:del>
      <w:ins w:id="290" w:author="Hundt, Melanie" w:date="2025-09-15T12:20:00Z" w16du:dateUtc="2025-09-15T10:20:00Z">
        <w:r w:rsidR="0025775F" w:rsidRPr="0025775F">
          <w:rPr>
            <w:rFonts w:cs="Arial"/>
            <w:sz w:val="22"/>
            <w:szCs w:val="22"/>
            <w:highlight w:val="green"/>
            <w:rPrChange w:id="291" w:author="Hundt, Melanie" w:date="2025-09-15T12:20:00Z" w16du:dateUtc="2025-09-15T10:20:00Z">
              <w:rPr>
                <w:rFonts w:cs="Arial"/>
                <w:sz w:val="22"/>
                <w:szCs w:val="22"/>
                <w:highlight w:val="yellow"/>
              </w:rPr>
            </w:rPrChange>
          </w:rPr>
          <w:t xml:space="preserve">3.000.000,- </w:t>
        </w:r>
      </w:ins>
      <w:r w:rsidR="00A16557" w:rsidRPr="00673E6A">
        <w:rPr>
          <w:rFonts w:cs="Arial"/>
          <w:sz w:val="22"/>
          <w:szCs w:val="22"/>
          <w:highlight w:val="yellow"/>
        </w:rPr>
        <w:t>[in Worten</w:t>
      </w:r>
      <w:r w:rsidR="00673E6A" w:rsidRPr="00673E6A">
        <w:rPr>
          <w:rFonts w:cs="Arial"/>
          <w:sz w:val="22"/>
          <w:szCs w:val="22"/>
          <w:highlight w:val="yellow"/>
        </w:rPr>
        <w:t>:</w:t>
      </w:r>
      <w:r w:rsidR="00A16557" w:rsidRPr="00673E6A">
        <w:rPr>
          <w:rFonts w:cs="Arial"/>
          <w:sz w:val="22"/>
          <w:szCs w:val="22"/>
          <w:highlight w:val="yellow"/>
        </w:rPr>
        <w:t xml:space="preserve"> Euro</w:t>
      </w:r>
      <w:r w:rsidR="00673E6A" w:rsidRPr="00673E6A">
        <w:rPr>
          <w:rFonts w:cs="Arial"/>
          <w:sz w:val="22"/>
          <w:szCs w:val="22"/>
          <w:highlight w:val="yellow"/>
        </w:rPr>
        <w:t xml:space="preserve"> </w:t>
      </w:r>
      <w:del w:id="292" w:author="Hundt, Melanie" w:date="2025-09-15T12:20:00Z" w16du:dateUtc="2025-09-15T10:20:00Z">
        <w:r w:rsidR="00673E6A" w:rsidRPr="00673E6A" w:rsidDel="0025775F">
          <w:rPr>
            <w:rFonts w:cs="Arial"/>
            <w:sz w:val="22"/>
            <w:szCs w:val="22"/>
            <w:highlight w:val="yellow"/>
          </w:rPr>
          <w:delText>XX</w:delText>
        </w:r>
      </w:del>
      <w:ins w:id="293" w:author="Hundt, Melanie" w:date="2025-09-15T12:20:00Z" w16du:dateUtc="2025-09-15T10:20:00Z">
        <w:r w:rsidR="0025775F" w:rsidRPr="0025775F">
          <w:rPr>
            <w:rFonts w:cs="Arial"/>
            <w:sz w:val="22"/>
            <w:szCs w:val="22"/>
            <w:highlight w:val="green"/>
            <w:rPrChange w:id="294" w:author="Hundt, Melanie" w:date="2025-09-15T12:21:00Z" w16du:dateUtc="2025-09-15T10:21:00Z">
              <w:rPr>
                <w:rFonts w:cs="Arial"/>
                <w:sz w:val="22"/>
                <w:szCs w:val="22"/>
                <w:highlight w:val="yellow"/>
              </w:rPr>
            </w:rPrChange>
          </w:rPr>
          <w:t>drei Millionen</w:t>
        </w:r>
      </w:ins>
      <w:r w:rsidR="00A16557" w:rsidRPr="00673E6A">
        <w:rPr>
          <w:rFonts w:cs="Arial"/>
          <w:sz w:val="22"/>
          <w:szCs w:val="22"/>
          <w:highlight w:val="yellow"/>
        </w:rPr>
        <w:t xml:space="preserve">] </w:t>
      </w:r>
      <w:del w:id="295" w:author="Hundt, Melanie" w:date="2025-09-15T12:21:00Z" w16du:dateUtc="2025-09-15T10:21:00Z">
        <w:r w:rsidR="00673E6A" w:rsidRPr="00673E6A" w:rsidDel="0025775F">
          <w:rPr>
            <w:rFonts w:cs="Arial"/>
            <w:sz w:val="22"/>
            <w:szCs w:val="22"/>
            <w:highlight w:val="yellow"/>
          </w:rPr>
          <w:delText xml:space="preserve">[Betrag ist in Vorbereitung des Auswahlverfahrens </w:delText>
        </w:r>
        <w:r w:rsidR="00673E6A" w:rsidRPr="002A487E" w:rsidDel="0025775F">
          <w:rPr>
            <w:rFonts w:cs="Arial"/>
            <w:sz w:val="22"/>
            <w:szCs w:val="22"/>
            <w:highlight w:val="yellow"/>
          </w:rPr>
          <w:delText>festzulegen und einzutragen und sollte den Betrag von EUR 3.000.000,00 nicht unterschreiten]</w:delText>
        </w:r>
        <w:r w:rsidR="00673E6A" w:rsidDel="0025775F">
          <w:rPr>
            <w:rFonts w:cs="Arial"/>
            <w:sz w:val="22"/>
            <w:szCs w:val="22"/>
          </w:rPr>
          <w:delText xml:space="preserve"> </w:delText>
        </w:r>
      </w:del>
      <w:r w:rsidR="00A16557" w:rsidRPr="00673E6A">
        <w:rPr>
          <w:rFonts w:cs="Arial"/>
          <w:sz w:val="22"/>
          <w:szCs w:val="22"/>
        </w:rPr>
        <w:t xml:space="preserve">je Schadensfall </w:t>
      </w:r>
      <w:r w:rsidR="00EE7070" w:rsidRPr="00673E6A">
        <w:rPr>
          <w:rFonts w:cs="Arial"/>
          <w:sz w:val="22"/>
          <w:szCs w:val="22"/>
        </w:rPr>
        <w:t xml:space="preserve">für Sachschäden bei einem in einem Mitgliedsstaat der EU oder eines Vertragsstaates des Abkommens über den Europäischen Wirtschaftsraum zugelassenen Versicherungsunternehmen zu unterhalten. Beide Schadenskategorien müssen im Schadensfall parallel zueinander mit den </w:t>
      </w:r>
      <w:r w:rsidR="0086684B" w:rsidRPr="00673E6A">
        <w:rPr>
          <w:rFonts w:cs="Arial"/>
          <w:sz w:val="22"/>
          <w:szCs w:val="22"/>
        </w:rPr>
        <w:t xml:space="preserve">genannten </w:t>
      </w:r>
      <w:r w:rsidR="00EE7070" w:rsidRPr="002A487E">
        <w:rPr>
          <w:rFonts w:cs="Arial"/>
          <w:sz w:val="22"/>
          <w:szCs w:val="22"/>
        </w:rPr>
        <w:t>Deckungssummen abgesichert sein.</w:t>
      </w:r>
    </w:p>
    <w:p w14:paraId="4C4F32E1" w14:textId="77777777" w:rsidR="007D18AD" w:rsidRPr="000C24F4" w:rsidRDefault="007D18AD" w:rsidP="00A55BC8">
      <w:pPr>
        <w:pStyle w:val="Absatz1"/>
        <w:numPr>
          <w:ilvl w:val="0"/>
          <w:numId w:val="0"/>
        </w:numPr>
        <w:tabs>
          <w:tab w:val="num" w:pos="567"/>
        </w:tabs>
        <w:ind w:left="567" w:hanging="567"/>
        <w:rPr>
          <w:rFonts w:cs="Arial"/>
          <w:sz w:val="22"/>
          <w:szCs w:val="22"/>
        </w:rPr>
      </w:pPr>
    </w:p>
    <w:p w14:paraId="155FC998" w14:textId="77777777" w:rsidR="00A578BC" w:rsidRPr="000C24F4" w:rsidRDefault="003D1E1B" w:rsidP="00A55BC8">
      <w:pPr>
        <w:pStyle w:val="berschrift1"/>
        <w:tabs>
          <w:tab w:val="clear" w:pos="993"/>
          <w:tab w:val="num" w:pos="567"/>
          <w:tab w:val="num" w:pos="851"/>
        </w:tabs>
        <w:spacing w:after="360"/>
        <w:ind w:left="567" w:hanging="567"/>
        <w:rPr>
          <w:sz w:val="22"/>
          <w:szCs w:val="22"/>
        </w:rPr>
      </w:pPr>
      <w:bookmarkStart w:id="296" w:name="_Toc39690776"/>
      <w:bookmarkStart w:id="297" w:name="_Toc187050086"/>
      <w:r>
        <w:rPr>
          <w:sz w:val="22"/>
          <w:szCs w:val="22"/>
        </w:rPr>
        <w:lastRenderedPageBreak/>
        <w:t xml:space="preserve">Darlegungs- und Beweislast, </w:t>
      </w:r>
      <w:r w:rsidR="00A578BC" w:rsidRPr="000C24F4">
        <w:rPr>
          <w:sz w:val="22"/>
          <w:szCs w:val="22"/>
        </w:rPr>
        <w:t>Haftung</w:t>
      </w:r>
      <w:bookmarkEnd w:id="296"/>
      <w:bookmarkEnd w:id="297"/>
    </w:p>
    <w:p w14:paraId="16C57642" w14:textId="23E3D1DE" w:rsidR="003D1E1B" w:rsidRPr="00663C53" w:rsidRDefault="003D1E1B" w:rsidP="00A55BC8">
      <w:pPr>
        <w:pStyle w:val="Absatz1"/>
        <w:tabs>
          <w:tab w:val="num" w:pos="567"/>
          <w:tab w:val="num" w:pos="1415"/>
        </w:tabs>
        <w:ind w:left="567" w:hanging="567"/>
        <w:rPr>
          <w:rFonts w:cs="Arial"/>
          <w:sz w:val="22"/>
          <w:szCs w:val="22"/>
        </w:rPr>
      </w:pPr>
      <w:bookmarkStart w:id="298" w:name="_Ref23173915"/>
      <w:r w:rsidRPr="565F442B">
        <w:rPr>
          <w:rFonts w:cs="Arial"/>
          <w:sz w:val="22"/>
          <w:szCs w:val="22"/>
        </w:rPr>
        <w:t xml:space="preserve">Soweit in diesem Vertrag auf ein Verschulden bzw. </w:t>
      </w:r>
      <w:proofErr w:type="spellStart"/>
      <w:r w:rsidRPr="565F442B">
        <w:rPr>
          <w:rFonts w:cs="Arial"/>
          <w:sz w:val="22"/>
          <w:szCs w:val="22"/>
        </w:rPr>
        <w:t>Vertretenmüssen</w:t>
      </w:r>
      <w:proofErr w:type="spellEnd"/>
      <w:r w:rsidRPr="565F442B">
        <w:rPr>
          <w:rFonts w:cs="Arial"/>
          <w:sz w:val="22"/>
          <w:szCs w:val="22"/>
        </w:rPr>
        <w:t xml:space="preserve"> des TKU abgestellt wird, hat das TKU sein Nichtvertreten darzulegen und bei im Einzelnen dargelegten Zweifeln der Gebietskörperschaft an der Darlegung nachzuweisen.</w:t>
      </w:r>
      <w:r w:rsidR="0004198C">
        <w:rPr>
          <w:rFonts w:cs="Arial"/>
          <w:sz w:val="22"/>
          <w:szCs w:val="22"/>
        </w:rPr>
        <w:t xml:space="preserve"> </w:t>
      </w:r>
    </w:p>
    <w:p w14:paraId="305671A2" w14:textId="55115F20" w:rsidR="00A578BC" w:rsidRDefault="00D010F0" w:rsidP="00A55BC8">
      <w:pPr>
        <w:pStyle w:val="Absatz1"/>
        <w:tabs>
          <w:tab w:val="num" w:pos="567"/>
        </w:tabs>
        <w:ind w:left="567" w:hanging="567"/>
      </w:pPr>
      <w:r>
        <w:rPr>
          <w:sz w:val="22"/>
        </w:rPr>
        <w:t xml:space="preserve">Die </w:t>
      </w:r>
      <w:r w:rsidR="005B7944">
        <w:rPr>
          <w:sz w:val="22"/>
        </w:rPr>
        <w:t>Vertragsp</w:t>
      </w:r>
      <w:r>
        <w:rPr>
          <w:sz w:val="22"/>
        </w:rPr>
        <w:t>arteien haften einander</w:t>
      </w:r>
      <w:r w:rsidR="00A578BC" w:rsidRPr="004A39BA">
        <w:rPr>
          <w:sz w:val="22"/>
        </w:rPr>
        <w:t xml:space="preserve"> der Höhe nach beschränkt auf </w:t>
      </w:r>
      <w:r w:rsidR="003C0CDF" w:rsidRPr="004A39BA">
        <w:rPr>
          <w:sz w:val="22"/>
        </w:rPr>
        <w:t>100</w:t>
      </w:r>
      <w:r w:rsidR="00A578BC" w:rsidRPr="004A39BA">
        <w:rPr>
          <w:sz w:val="22"/>
        </w:rPr>
        <w:t xml:space="preserve"> % </w:t>
      </w:r>
      <w:r w:rsidR="0002357B" w:rsidRPr="004A39BA">
        <w:rPr>
          <w:sz w:val="22"/>
        </w:rPr>
        <w:t xml:space="preserve">der in </w:t>
      </w:r>
      <w:r w:rsidR="00214909">
        <w:rPr>
          <w:sz w:val="22"/>
        </w:rPr>
        <w:t xml:space="preserve">§ </w:t>
      </w:r>
      <w:r w:rsidR="00214909">
        <w:rPr>
          <w:sz w:val="22"/>
        </w:rPr>
        <w:fldChar w:fldCharType="begin"/>
      </w:r>
      <w:r w:rsidR="00214909">
        <w:rPr>
          <w:sz w:val="22"/>
        </w:rPr>
        <w:instrText xml:space="preserve"> REF _Ref472144712 \r \h </w:instrText>
      </w:r>
      <w:r w:rsidR="00214909">
        <w:rPr>
          <w:sz w:val="22"/>
        </w:rPr>
      </w:r>
      <w:r w:rsidR="00214909">
        <w:rPr>
          <w:sz w:val="22"/>
        </w:rPr>
        <w:fldChar w:fldCharType="separate"/>
      </w:r>
      <w:r w:rsidR="009859E0">
        <w:rPr>
          <w:sz w:val="22"/>
        </w:rPr>
        <w:t>3.1</w:t>
      </w:r>
      <w:r w:rsidR="00214909">
        <w:rPr>
          <w:sz w:val="22"/>
        </w:rPr>
        <w:fldChar w:fldCharType="end"/>
      </w:r>
      <w:r w:rsidR="0002357B" w:rsidRPr="004A39BA">
        <w:rPr>
          <w:sz w:val="22"/>
        </w:rPr>
        <w:t xml:space="preserve"> genannten festgestellten Wirtschaftlichkeitslücke</w:t>
      </w:r>
      <w:r w:rsidR="00D47B93" w:rsidRPr="004A39BA">
        <w:rPr>
          <w:sz w:val="22"/>
        </w:rPr>
        <w:t xml:space="preserve"> zuzüglich etwaiger Zinsen gemäß §</w:t>
      </w:r>
      <w:r w:rsidR="00214909">
        <w:rPr>
          <w:sz w:val="22"/>
        </w:rPr>
        <w:t> </w:t>
      </w:r>
      <w:r w:rsidR="00214909">
        <w:rPr>
          <w:sz w:val="22"/>
        </w:rPr>
        <w:fldChar w:fldCharType="begin"/>
      </w:r>
      <w:r w:rsidR="00214909">
        <w:rPr>
          <w:sz w:val="22"/>
        </w:rPr>
        <w:instrText xml:space="preserve"> REF _Ref80715827 \r \h </w:instrText>
      </w:r>
      <w:r w:rsidR="00214909">
        <w:rPr>
          <w:sz w:val="22"/>
        </w:rPr>
      </w:r>
      <w:r w:rsidR="00214909">
        <w:rPr>
          <w:sz w:val="22"/>
        </w:rPr>
        <w:fldChar w:fldCharType="separate"/>
      </w:r>
      <w:r w:rsidR="009859E0">
        <w:rPr>
          <w:sz w:val="22"/>
        </w:rPr>
        <w:t>10.7</w:t>
      </w:r>
      <w:r w:rsidR="00214909">
        <w:rPr>
          <w:sz w:val="22"/>
        </w:rPr>
        <w:fldChar w:fldCharType="end"/>
      </w:r>
      <w:r w:rsidR="0029171C">
        <w:rPr>
          <w:sz w:val="22"/>
        </w:rPr>
        <w:t>.</w:t>
      </w:r>
      <w:r w:rsidR="00214909">
        <w:rPr>
          <w:sz w:val="22"/>
        </w:rPr>
        <w:t xml:space="preserve"> </w:t>
      </w:r>
      <w:r w:rsidR="00A578BC" w:rsidRPr="004A39BA">
        <w:rPr>
          <w:sz w:val="22"/>
        </w:rPr>
        <w:t xml:space="preserve">Die zuvor genannten </w:t>
      </w:r>
      <w:r w:rsidR="00A578BC" w:rsidRPr="00C36B28">
        <w:rPr>
          <w:sz w:val="22"/>
        </w:rPr>
        <w:t xml:space="preserve">Haftungsbeschränkungen finden keine Anwendung </w:t>
      </w:r>
      <w:r w:rsidR="00CD6043" w:rsidRPr="00C36B28">
        <w:rPr>
          <w:sz w:val="22"/>
        </w:rPr>
        <w:t>bei Vorsatz und grober Fahrlässigkeit</w:t>
      </w:r>
      <w:r w:rsidR="001E3610" w:rsidRPr="00C36B28">
        <w:rPr>
          <w:sz w:val="22"/>
        </w:rPr>
        <w:t xml:space="preserve">, </w:t>
      </w:r>
      <w:r w:rsidR="00707D5B" w:rsidRPr="00C36B28">
        <w:rPr>
          <w:sz w:val="22"/>
        </w:rPr>
        <w:t xml:space="preserve">bei der Verletzung von Leib, Leben </w:t>
      </w:r>
      <w:r w:rsidR="00E23444" w:rsidRPr="00C36B28">
        <w:rPr>
          <w:sz w:val="22"/>
        </w:rPr>
        <w:t xml:space="preserve">und </w:t>
      </w:r>
      <w:r w:rsidR="00707D5B" w:rsidRPr="00C36B28">
        <w:rPr>
          <w:sz w:val="22"/>
        </w:rPr>
        <w:t>Gesundheit</w:t>
      </w:r>
      <w:r w:rsidR="004A39BA" w:rsidRPr="00C36B28">
        <w:rPr>
          <w:sz w:val="22"/>
        </w:rPr>
        <w:t xml:space="preserve"> </w:t>
      </w:r>
      <w:r w:rsidR="004A39BA" w:rsidRPr="00C36B28">
        <w:rPr>
          <w:rFonts w:cs="Arial"/>
          <w:sz w:val="22"/>
          <w:szCs w:val="22"/>
        </w:rPr>
        <w:t>sowie bei der schuldhaften Verletzung wesentlicher Vertragspflichten, d.</w:t>
      </w:r>
      <w:r w:rsidR="00011680" w:rsidRPr="00C36B28">
        <w:rPr>
          <w:rFonts w:cs="Arial"/>
          <w:sz w:val="22"/>
          <w:szCs w:val="22"/>
        </w:rPr>
        <w:t xml:space="preserve"> </w:t>
      </w:r>
      <w:r w:rsidR="004A39BA" w:rsidRPr="00C36B28">
        <w:rPr>
          <w:rFonts w:cs="Arial"/>
          <w:sz w:val="22"/>
          <w:szCs w:val="22"/>
        </w:rPr>
        <w:t xml:space="preserve">h. solcher Pflichten, deren Erfüllung die ordnungsgemäße Durchführung des Vertrages überhaupt erst ermöglicht und auf deren Einhaltung der Vertragspartner regelmäßig vertrauen darf (sog. Kardinalpflichten). Eine solche Kardinalpflicht stellt insbesondere die Einhaltung der Förderbedingungen gemäß § </w:t>
      </w:r>
      <w:r w:rsidR="00214909" w:rsidRPr="00C36B28">
        <w:rPr>
          <w:rFonts w:cs="Arial"/>
          <w:sz w:val="22"/>
          <w:szCs w:val="22"/>
        </w:rPr>
        <w:fldChar w:fldCharType="begin"/>
      </w:r>
      <w:r w:rsidR="00214909" w:rsidRPr="00C36B28">
        <w:rPr>
          <w:rFonts w:cs="Arial"/>
          <w:sz w:val="22"/>
          <w:szCs w:val="22"/>
        </w:rPr>
        <w:instrText xml:space="preserve"> REF _Ref106647251 \r \h </w:instrText>
      </w:r>
      <w:r w:rsidR="0075382C">
        <w:rPr>
          <w:rFonts w:cs="Arial"/>
          <w:sz w:val="22"/>
          <w:szCs w:val="22"/>
          <w:highlight w:val="cyan"/>
        </w:rPr>
        <w:instrText xml:space="preserve"> \* MERGEFORMAT </w:instrText>
      </w:r>
      <w:r w:rsidR="00214909" w:rsidRPr="00C36B28">
        <w:rPr>
          <w:rFonts w:cs="Arial"/>
          <w:sz w:val="22"/>
          <w:szCs w:val="22"/>
        </w:rPr>
      </w:r>
      <w:r w:rsidR="00214909" w:rsidRPr="00C36B28">
        <w:rPr>
          <w:rFonts w:cs="Arial"/>
          <w:sz w:val="22"/>
          <w:szCs w:val="22"/>
        </w:rPr>
        <w:fldChar w:fldCharType="separate"/>
      </w:r>
      <w:r w:rsidR="009859E0" w:rsidRPr="00C36B28">
        <w:rPr>
          <w:rFonts w:cs="Arial"/>
          <w:sz w:val="22"/>
          <w:szCs w:val="22"/>
        </w:rPr>
        <w:t>1.2</w:t>
      </w:r>
      <w:r w:rsidR="00214909" w:rsidRPr="00C36B28">
        <w:rPr>
          <w:rFonts w:cs="Arial"/>
          <w:sz w:val="22"/>
          <w:szCs w:val="22"/>
        </w:rPr>
        <w:fldChar w:fldCharType="end"/>
      </w:r>
      <w:r w:rsidR="00214909">
        <w:rPr>
          <w:rFonts w:cs="Arial"/>
          <w:sz w:val="22"/>
          <w:szCs w:val="22"/>
        </w:rPr>
        <w:t xml:space="preserve"> </w:t>
      </w:r>
      <w:r w:rsidR="004A39BA" w:rsidRPr="004A39BA">
        <w:rPr>
          <w:rFonts w:cs="Arial"/>
          <w:sz w:val="22"/>
          <w:szCs w:val="22"/>
        </w:rPr>
        <w:t xml:space="preserve">in dem Umfang, wie sie von der jeweiligen Vertragspartei nach diesem Vertrag zu erbringen sind, </w:t>
      </w:r>
      <w:r w:rsidR="004A39BA" w:rsidRPr="00C36B28">
        <w:rPr>
          <w:rFonts w:cs="Arial"/>
          <w:sz w:val="22"/>
          <w:szCs w:val="22"/>
        </w:rPr>
        <w:t>dar</w:t>
      </w:r>
      <w:r w:rsidR="004A39BA" w:rsidRPr="004A39BA">
        <w:rPr>
          <w:rFonts w:cs="Arial"/>
          <w:sz w:val="22"/>
          <w:szCs w:val="22"/>
        </w:rPr>
        <w:t xml:space="preserve">. Die Haftung ist </w:t>
      </w:r>
      <w:r w:rsidR="008C6195">
        <w:rPr>
          <w:rFonts w:cs="Arial"/>
          <w:sz w:val="22"/>
          <w:szCs w:val="22"/>
        </w:rPr>
        <w:t xml:space="preserve">in diesen Fällen </w:t>
      </w:r>
      <w:r w:rsidR="004A39BA" w:rsidRPr="004A39BA">
        <w:rPr>
          <w:rFonts w:cs="Arial"/>
          <w:sz w:val="22"/>
          <w:szCs w:val="22"/>
        </w:rPr>
        <w:t>auf den Schaden beschränkt, den der haftende Vertragspartner bei Abschluss des Vertrages als mögliche Folge der Vertragsverletzung vorausgesehen hat oder unter Berücksichtigung der Umstände, die er kannte oder hätte kennen müssen</w:t>
      </w:r>
      <w:r w:rsidR="0049049D">
        <w:rPr>
          <w:rFonts w:cs="Arial"/>
          <w:sz w:val="22"/>
          <w:szCs w:val="22"/>
        </w:rPr>
        <w:t>,</w:t>
      </w:r>
      <w:r w:rsidR="004A39BA" w:rsidRPr="004A39BA">
        <w:rPr>
          <w:rFonts w:cs="Arial"/>
          <w:sz w:val="22"/>
          <w:szCs w:val="22"/>
        </w:rPr>
        <w:t xml:space="preserve"> hätte voraussehen können</w:t>
      </w:r>
      <w:bookmarkEnd w:id="298"/>
      <w:r w:rsidR="00127CC5">
        <w:rPr>
          <w:rFonts w:cs="Arial"/>
          <w:sz w:val="22"/>
          <w:szCs w:val="22"/>
        </w:rPr>
        <w:t>.</w:t>
      </w:r>
    </w:p>
    <w:p w14:paraId="7F521B68" w14:textId="77777777" w:rsidR="00033B31" w:rsidRPr="00033B31" w:rsidRDefault="00033B31" w:rsidP="00A55BC8">
      <w:pPr>
        <w:pStyle w:val="Absatz1"/>
        <w:tabs>
          <w:tab w:val="num" w:pos="567"/>
        </w:tabs>
        <w:ind w:left="567" w:hanging="567"/>
        <w:rPr>
          <w:rFonts w:cs="Arial"/>
          <w:sz w:val="22"/>
          <w:szCs w:val="22"/>
        </w:rPr>
      </w:pPr>
      <w:r w:rsidRPr="00033B31">
        <w:rPr>
          <w:rFonts w:cs="Arial"/>
          <w:sz w:val="22"/>
          <w:szCs w:val="22"/>
        </w:rPr>
        <w:t>Die Haftung nach den Vorschriften des Produkthaftungsgesetzes bleibt unberührt.</w:t>
      </w:r>
    </w:p>
    <w:p w14:paraId="0BF25088" w14:textId="77777777" w:rsidR="00A578BC" w:rsidRDefault="00CD6043" w:rsidP="00A55BC8">
      <w:pPr>
        <w:pStyle w:val="Absatz1"/>
        <w:tabs>
          <w:tab w:val="num" w:pos="567"/>
        </w:tabs>
        <w:ind w:left="567" w:hanging="567"/>
        <w:rPr>
          <w:rFonts w:cs="Arial"/>
          <w:sz w:val="22"/>
          <w:szCs w:val="22"/>
        </w:rPr>
      </w:pPr>
      <w:r w:rsidRPr="00C36B28">
        <w:rPr>
          <w:rFonts w:cs="Arial"/>
          <w:sz w:val="22"/>
          <w:szCs w:val="22"/>
        </w:rPr>
        <w:t>Außer im Falle von Vorsatz finden für den Fall</w:t>
      </w:r>
      <w:r w:rsidR="00A578BC" w:rsidRPr="00C36B28">
        <w:rPr>
          <w:rFonts w:cs="Arial"/>
          <w:sz w:val="22"/>
          <w:szCs w:val="22"/>
        </w:rPr>
        <w:t xml:space="preserve">, dass von der </w:t>
      </w:r>
      <w:r w:rsidRPr="00C36B28">
        <w:rPr>
          <w:rFonts w:cs="Arial"/>
          <w:sz w:val="22"/>
          <w:szCs w:val="22"/>
        </w:rPr>
        <w:t xml:space="preserve">einen </w:t>
      </w:r>
      <w:r w:rsidR="00A578BC" w:rsidRPr="00C36B28">
        <w:rPr>
          <w:rFonts w:cs="Arial"/>
          <w:sz w:val="22"/>
          <w:szCs w:val="22"/>
        </w:rPr>
        <w:t xml:space="preserve">Vertragspartei Vermögensschäden von Endkunden zu ersetzen sind und deshalb ein Anspruch dieser Vertragspartei gegenüber der </w:t>
      </w:r>
      <w:r w:rsidRPr="00C36B28">
        <w:rPr>
          <w:rFonts w:cs="Arial"/>
          <w:sz w:val="22"/>
          <w:szCs w:val="22"/>
        </w:rPr>
        <w:t>anderen</w:t>
      </w:r>
      <w:r w:rsidR="00A578BC" w:rsidRPr="00C36B28">
        <w:rPr>
          <w:rFonts w:cs="Arial"/>
          <w:sz w:val="22"/>
          <w:szCs w:val="22"/>
        </w:rPr>
        <w:t xml:space="preserve"> Vertragspartei besteht, </w:t>
      </w:r>
      <w:r w:rsidR="00475B65" w:rsidRPr="00C36B28">
        <w:rPr>
          <w:rFonts w:cs="Arial"/>
          <w:sz w:val="22"/>
          <w:szCs w:val="22"/>
        </w:rPr>
        <w:t>für</w:t>
      </w:r>
      <w:r w:rsidR="00A578BC" w:rsidRPr="00C36B28">
        <w:rPr>
          <w:rFonts w:cs="Arial"/>
          <w:sz w:val="22"/>
          <w:szCs w:val="22"/>
        </w:rPr>
        <w:t xml:space="preserve"> diesen Anspruch die Haftungsbegrenzungen des </w:t>
      </w:r>
      <w:r w:rsidR="00491F7B" w:rsidRPr="00C36B28">
        <w:rPr>
          <w:rFonts w:cs="Arial"/>
          <w:sz w:val="22"/>
          <w:szCs w:val="22"/>
        </w:rPr>
        <w:t>§ 70 TKG in der jeweils geltenden Fassung</w:t>
      </w:r>
      <w:r w:rsidR="00A578BC" w:rsidRPr="00C36B28">
        <w:rPr>
          <w:rFonts w:cs="Arial"/>
          <w:sz w:val="22"/>
          <w:szCs w:val="22"/>
        </w:rPr>
        <w:t xml:space="preserve"> entsprechend Anwendung</w:t>
      </w:r>
      <w:r w:rsidR="00A578BC" w:rsidRPr="000C24F4">
        <w:rPr>
          <w:rFonts w:cs="Arial"/>
          <w:sz w:val="22"/>
          <w:szCs w:val="22"/>
        </w:rPr>
        <w:t>.</w:t>
      </w:r>
    </w:p>
    <w:p w14:paraId="6A082CAC" w14:textId="77777777" w:rsidR="00AA3F90" w:rsidRPr="000C24F4" w:rsidRDefault="00AA3F90" w:rsidP="00A55BC8">
      <w:pPr>
        <w:pStyle w:val="Absatz1"/>
        <w:numPr>
          <w:ilvl w:val="0"/>
          <w:numId w:val="0"/>
        </w:numPr>
        <w:tabs>
          <w:tab w:val="num" w:pos="567"/>
        </w:tabs>
        <w:ind w:left="567" w:hanging="567"/>
        <w:rPr>
          <w:sz w:val="22"/>
          <w:szCs w:val="22"/>
        </w:rPr>
      </w:pPr>
    </w:p>
    <w:p w14:paraId="56A6B653" w14:textId="1B4DBA22" w:rsidR="00C27E9D" w:rsidRPr="006A306D" w:rsidRDefault="006A306D" w:rsidP="00A55BC8">
      <w:pPr>
        <w:pStyle w:val="berschrift1"/>
        <w:tabs>
          <w:tab w:val="clear" w:pos="993"/>
          <w:tab w:val="num" w:pos="567"/>
          <w:tab w:val="num" w:pos="851"/>
        </w:tabs>
        <w:spacing w:after="360"/>
        <w:ind w:left="567" w:hanging="567"/>
        <w:rPr>
          <w:sz w:val="22"/>
          <w:szCs w:val="22"/>
        </w:rPr>
      </w:pPr>
      <w:bookmarkStart w:id="299" w:name="_Toc39690777"/>
      <w:bookmarkStart w:id="300" w:name="_Toc187050087"/>
      <w:bookmarkStart w:id="301" w:name="_Toc377474516"/>
      <w:bookmarkStart w:id="302" w:name="_Toc377474623"/>
      <w:r>
        <w:rPr>
          <w:sz w:val="22"/>
          <w:szCs w:val="22"/>
        </w:rPr>
        <w:t xml:space="preserve">Kürzung der Zuwendung und </w:t>
      </w:r>
      <w:r w:rsidR="00013965" w:rsidRPr="006A306D">
        <w:rPr>
          <w:sz w:val="22"/>
          <w:szCs w:val="22"/>
        </w:rPr>
        <w:t>Vertragsstrafen</w:t>
      </w:r>
      <w:bookmarkEnd w:id="299"/>
      <w:bookmarkEnd w:id="300"/>
    </w:p>
    <w:p w14:paraId="45E86158" w14:textId="512D5FED" w:rsidR="006A306D" w:rsidRPr="000B4C75" w:rsidRDefault="004A39BA" w:rsidP="00A55BC8">
      <w:pPr>
        <w:pStyle w:val="Absatz1"/>
        <w:tabs>
          <w:tab w:val="num" w:pos="567"/>
        </w:tabs>
        <w:ind w:left="567" w:hanging="567"/>
      </w:pPr>
      <w:bookmarkStart w:id="303" w:name="_Ref513571706"/>
      <w:r w:rsidRPr="000B4C75">
        <w:rPr>
          <w:sz w:val="22"/>
          <w:szCs w:val="22"/>
        </w:rPr>
        <w:t xml:space="preserve">Soweit die </w:t>
      </w:r>
      <w:r w:rsidR="0061562B" w:rsidRPr="000B4C75">
        <w:rPr>
          <w:sz w:val="22"/>
          <w:szCs w:val="22"/>
        </w:rPr>
        <w:t>Bewilligungsbehörde</w:t>
      </w:r>
      <w:r w:rsidRPr="000B4C75">
        <w:rPr>
          <w:sz w:val="22"/>
          <w:szCs w:val="22"/>
        </w:rPr>
        <w:t xml:space="preserve"> die Zuwendung kürz</w:t>
      </w:r>
      <w:r w:rsidR="001E3610" w:rsidRPr="000B4C75">
        <w:rPr>
          <w:sz w:val="22"/>
          <w:szCs w:val="22"/>
        </w:rPr>
        <w:t>t</w:t>
      </w:r>
      <w:r w:rsidRPr="000B4C75">
        <w:rPr>
          <w:sz w:val="22"/>
          <w:szCs w:val="22"/>
        </w:rPr>
        <w:t xml:space="preserve"> bzw. zurückforder</w:t>
      </w:r>
      <w:r w:rsidR="001E3610" w:rsidRPr="000B4C75">
        <w:rPr>
          <w:sz w:val="22"/>
          <w:szCs w:val="22"/>
        </w:rPr>
        <w:t>t</w:t>
      </w:r>
      <w:r w:rsidRPr="000B4C75">
        <w:rPr>
          <w:sz w:val="22"/>
          <w:szCs w:val="22"/>
        </w:rPr>
        <w:t>, erfolgt eine entsprechende Kürzung bzw. Rückerstattung durch das TKU</w:t>
      </w:r>
      <w:r w:rsidR="006359C5" w:rsidRPr="006359C5">
        <w:rPr>
          <w:sz w:val="22"/>
          <w:szCs w:val="22"/>
        </w:rPr>
        <w:t>.</w:t>
      </w:r>
    </w:p>
    <w:p w14:paraId="54AD60F2" w14:textId="496A9E50" w:rsidR="004649D8" w:rsidRPr="007B6039" w:rsidRDefault="004A39BA" w:rsidP="00A55BC8">
      <w:pPr>
        <w:pStyle w:val="Absatz1"/>
        <w:tabs>
          <w:tab w:val="num" w:pos="567"/>
        </w:tabs>
        <w:ind w:left="567" w:hanging="567"/>
        <w:rPr>
          <w:highlight w:val="lightGray"/>
        </w:rPr>
      </w:pPr>
      <w:r w:rsidRPr="565F442B">
        <w:rPr>
          <w:sz w:val="22"/>
          <w:szCs w:val="22"/>
          <w:highlight w:val="lightGray"/>
        </w:rPr>
        <w:t>Unabhängig hiervon minder</w:t>
      </w:r>
      <w:r w:rsidR="00071734" w:rsidRPr="565F442B">
        <w:rPr>
          <w:sz w:val="22"/>
          <w:szCs w:val="22"/>
          <w:highlight w:val="lightGray"/>
        </w:rPr>
        <w:t>n</w:t>
      </w:r>
      <w:r w:rsidRPr="565F442B">
        <w:rPr>
          <w:sz w:val="22"/>
          <w:szCs w:val="22"/>
          <w:highlight w:val="lightGray"/>
        </w:rPr>
        <w:t xml:space="preserve"> sich </w:t>
      </w:r>
      <w:r w:rsidR="00071734" w:rsidRPr="565F442B">
        <w:rPr>
          <w:sz w:val="22"/>
          <w:szCs w:val="22"/>
          <w:highlight w:val="lightGray"/>
        </w:rPr>
        <w:t xml:space="preserve">die von der Gebietskörperschaft bereitzustellenden Mittel </w:t>
      </w:r>
      <w:r w:rsidRPr="565F442B">
        <w:rPr>
          <w:sz w:val="22"/>
          <w:szCs w:val="22"/>
          <w:highlight w:val="lightGray"/>
        </w:rPr>
        <w:t xml:space="preserve">bei schuldhafter Überschreitung </w:t>
      </w:r>
      <w:del w:id="304" w:author="Hundt, Melanie" w:date="2025-12-11T14:06:00Z" w16du:dateUtc="2025-12-11T13:06:00Z">
        <w:r w:rsidRPr="565F442B" w:rsidDel="00701E41">
          <w:rPr>
            <w:sz w:val="22"/>
            <w:szCs w:val="22"/>
            <w:highlight w:val="lightGray"/>
          </w:rPr>
          <w:delText>der</w:delText>
        </w:r>
        <w:r w:rsidR="00016F38" w:rsidRPr="565F442B" w:rsidDel="00701E41">
          <w:rPr>
            <w:sz w:val="22"/>
            <w:szCs w:val="22"/>
            <w:highlight w:val="lightGray"/>
          </w:rPr>
          <w:delText xml:space="preserve"> Vertragstermine oder </w:delText>
        </w:r>
        <w:r w:rsidRPr="565F442B" w:rsidDel="00701E41">
          <w:rPr>
            <w:sz w:val="22"/>
            <w:szCs w:val="22"/>
            <w:highlight w:val="lightGray"/>
          </w:rPr>
          <w:delText>d</w:delText>
        </w:r>
        <w:r w:rsidR="001E3610" w:rsidRPr="565F442B" w:rsidDel="00701E41">
          <w:rPr>
            <w:sz w:val="22"/>
            <w:szCs w:val="22"/>
            <w:highlight w:val="lightGray"/>
          </w:rPr>
          <w:delText>ie</w:delText>
        </w:r>
        <w:r w:rsidRPr="565F442B" w:rsidDel="00701E41">
          <w:rPr>
            <w:sz w:val="22"/>
            <w:szCs w:val="22"/>
            <w:highlight w:val="lightGray"/>
          </w:rPr>
          <w:delText xml:space="preserve"> </w:delText>
        </w:r>
        <w:r w:rsidR="00016F38" w:rsidRPr="565F442B" w:rsidDel="00701E41">
          <w:rPr>
            <w:sz w:val="22"/>
            <w:szCs w:val="22"/>
            <w:highlight w:val="lightGray"/>
          </w:rPr>
          <w:delText>in</w:delText>
        </w:r>
        <w:r w:rsidR="000C24F4" w:rsidRPr="565F442B" w:rsidDel="00701E41">
          <w:rPr>
            <w:sz w:val="22"/>
            <w:szCs w:val="22"/>
            <w:highlight w:val="lightGray"/>
          </w:rPr>
          <w:delText xml:space="preserve"> dem</w:delText>
        </w:r>
        <w:r w:rsidR="00016F38" w:rsidRPr="565F442B" w:rsidDel="00701E41">
          <w:rPr>
            <w:sz w:val="22"/>
            <w:szCs w:val="22"/>
            <w:highlight w:val="lightGray"/>
          </w:rPr>
          <w:delText xml:space="preserve"> </w:delText>
        </w:r>
        <w:r w:rsidR="003116B4" w:rsidRPr="565F442B" w:rsidDel="00701E41">
          <w:rPr>
            <w:sz w:val="22"/>
            <w:szCs w:val="22"/>
            <w:highlight w:val="lightGray"/>
          </w:rPr>
          <w:delText>Bauzeitplan</w:delText>
        </w:r>
        <w:r w:rsidR="000C24F4" w:rsidRPr="565F442B" w:rsidDel="00701E41">
          <w:rPr>
            <w:sz w:val="22"/>
            <w:szCs w:val="22"/>
            <w:highlight w:val="lightGray"/>
          </w:rPr>
          <w:delText xml:space="preserve"> (</w:delText>
        </w:r>
        <w:r w:rsidR="000C24F4" w:rsidRPr="565F442B" w:rsidDel="00701E41">
          <w:rPr>
            <w:b/>
            <w:bCs/>
            <w:sz w:val="22"/>
            <w:szCs w:val="22"/>
            <w:highlight w:val="lightGray"/>
          </w:rPr>
          <w:delText xml:space="preserve">Anlage </w:delText>
        </w:r>
        <w:r w:rsidR="00EB2837" w:rsidRPr="565F442B" w:rsidDel="00701E41">
          <w:rPr>
            <w:b/>
            <w:bCs/>
            <w:sz w:val="22"/>
            <w:szCs w:val="22"/>
            <w:highlight w:val="lightGray"/>
          </w:rPr>
          <w:delText>3</w:delText>
        </w:r>
        <w:r w:rsidR="000C24F4" w:rsidRPr="565F442B" w:rsidDel="00701E41">
          <w:rPr>
            <w:sz w:val="22"/>
            <w:szCs w:val="22"/>
            <w:highlight w:val="lightGray"/>
          </w:rPr>
          <w:delText>)</w:delText>
        </w:r>
        <w:r w:rsidR="000C24F4" w:rsidRPr="565F442B" w:rsidDel="00701E41">
          <w:rPr>
            <w:b/>
            <w:bCs/>
            <w:sz w:val="22"/>
            <w:szCs w:val="22"/>
            <w:highlight w:val="lightGray"/>
          </w:rPr>
          <w:delText xml:space="preserve"> </w:delText>
        </w:r>
        <w:r w:rsidR="00016F38" w:rsidRPr="565F442B" w:rsidDel="00701E41">
          <w:rPr>
            <w:sz w:val="22"/>
            <w:szCs w:val="22"/>
            <w:highlight w:val="lightGray"/>
          </w:rPr>
          <w:delText>vorgesehenen Zwischenfristen für die einzelnen Ausbauabschnitte</w:delText>
        </w:r>
      </w:del>
      <w:ins w:id="305" w:author="Hundt, Melanie" w:date="2025-12-11T14:06:00Z" w16du:dateUtc="2025-12-11T13:06:00Z">
        <w:r w:rsidR="00701E41" w:rsidRPr="00701E41">
          <w:rPr>
            <w:sz w:val="22"/>
            <w:szCs w:val="22"/>
            <w:highlight w:val="green"/>
            <w:rPrChange w:id="306" w:author="Hundt, Melanie" w:date="2025-12-11T14:07:00Z" w16du:dateUtc="2025-12-11T13:07:00Z">
              <w:rPr>
                <w:sz w:val="22"/>
                <w:szCs w:val="22"/>
                <w:highlight w:val="lightGray"/>
              </w:rPr>
            </w:rPrChange>
          </w:rPr>
          <w:t xml:space="preserve">des </w:t>
        </w:r>
        <w:proofErr w:type="spellStart"/>
        <w:r w:rsidR="00701E41" w:rsidRPr="00701E41">
          <w:rPr>
            <w:sz w:val="22"/>
            <w:szCs w:val="22"/>
            <w:highlight w:val="green"/>
            <w:rPrChange w:id="307" w:author="Hundt, Melanie" w:date="2025-12-11T14:07:00Z" w16du:dateUtc="2025-12-11T13:07:00Z">
              <w:rPr>
                <w:sz w:val="22"/>
                <w:szCs w:val="22"/>
                <w:highlight w:val="lightGray"/>
              </w:rPr>
            </w:rPrChange>
          </w:rPr>
          <w:t>Inbetriebnahmetermins</w:t>
        </w:r>
      </w:ins>
      <w:proofErr w:type="spellEnd"/>
      <w:r w:rsidR="00016F38" w:rsidRPr="00701E41">
        <w:rPr>
          <w:sz w:val="22"/>
          <w:szCs w:val="22"/>
          <w:highlight w:val="green"/>
          <w:rPrChange w:id="308" w:author="Hundt, Melanie" w:date="2025-12-11T14:07:00Z" w16du:dateUtc="2025-12-11T13:07:00Z">
            <w:rPr>
              <w:sz w:val="22"/>
              <w:szCs w:val="22"/>
              <w:highlight w:val="lightGray"/>
            </w:rPr>
          </w:rPrChange>
        </w:rPr>
        <w:t xml:space="preserve"> </w:t>
      </w:r>
      <w:r w:rsidR="00E254FC" w:rsidRPr="565F442B">
        <w:rPr>
          <w:sz w:val="22"/>
          <w:szCs w:val="22"/>
          <w:highlight w:val="lightGray"/>
        </w:rPr>
        <w:t>durch das TKU</w:t>
      </w:r>
      <w:r w:rsidR="00214909" w:rsidRPr="565F442B">
        <w:rPr>
          <w:sz w:val="22"/>
          <w:szCs w:val="22"/>
          <w:highlight w:val="lightGray"/>
        </w:rPr>
        <w:t xml:space="preserve"> gemäß § </w:t>
      </w:r>
      <w:r w:rsidR="00214909" w:rsidRPr="565F442B">
        <w:rPr>
          <w:sz w:val="22"/>
          <w:szCs w:val="22"/>
          <w:highlight w:val="lightGray"/>
        </w:rPr>
        <w:fldChar w:fldCharType="begin"/>
      </w:r>
      <w:r w:rsidR="00214909" w:rsidRPr="565F442B">
        <w:rPr>
          <w:sz w:val="22"/>
          <w:szCs w:val="22"/>
          <w:highlight w:val="lightGray"/>
        </w:rPr>
        <w:instrText xml:space="preserve"> REF _Ref472144712 \r \h </w:instrText>
      </w:r>
      <w:r w:rsidR="000F76FA" w:rsidRPr="565F442B">
        <w:rPr>
          <w:sz w:val="22"/>
          <w:szCs w:val="22"/>
          <w:highlight w:val="lightGray"/>
        </w:rPr>
        <w:instrText xml:space="preserve"> \* MERGEFORMAT </w:instrText>
      </w:r>
      <w:r w:rsidR="00214909" w:rsidRPr="565F442B">
        <w:rPr>
          <w:sz w:val="22"/>
          <w:szCs w:val="22"/>
          <w:highlight w:val="lightGray"/>
        </w:rPr>
      </w:r>
      <w:r w:rsidR="00214909" w:rsidRPr="565F442B">
        <w:rPr>
          <w:sz w:val="22"/>
          <w:szCs w:val="22"/>
          <w:highlight w:val="lightGray"/>
        </w:rPr>
        <w:fldChar w:fldCharType="separate"/>
      </w:r>
      <w:r w:rsidR="009859E0" w:rsidRPr="565F442B">
        <w:rPr>
          <w:sz w:val="22"/>
          <w:szCs w:val="22"/>
          <w:highlight w:val="lightGray"/>
        </w:rPr>
        <w:t>3.1</w:t>
      </w:r>
      <w:r w:rsidR="00214909" w:rsidRPr="565F442B">
        <w:rPr>
          <w:sz w:val="22"/>
          <w:szCs w:val="22"/>
          <w:highlight w:val="lightGray"/>
        </w:rPr>
        <w:fldChar w:fldCharType="end"/>
      </w:r>
      <w:r w:rsidR="00016F38" w:rsidRPr="565F442B">
        <w:rPr>
          <w:sz w:val="22"/>
          <w:szCs w:val="22"/>
          <w:highlight w:val="lightGray"/>
        </w:rPr>
        <w:t xml:space="preserve"> für </w:t>
      </w:r>
      <w:r w:rsidR="000739C8" w:rsidRPr="00FD1C2B">
        <w:rPr>
          <w:sz w:val="22"/>
          <w:szCs w:val="22"/>
          <w:highlight w:val="yellow"/>
        </w:rPr>
        <w:t>jede Kalenderwoche</w:t>
      </w:r>
      <w:r w:rsidR="00016F38" w:rsidRPr="00FD1C2B">
        <w:rPr>
          <w:sz w:val="22"/>
          <w:szCs w:val="22"/>
          <w:highlight w:val="yellow"/>
        </w:rPr>
        <w:t xml:space="preserve"> der </w:t>
      </w:r>
      <w:r w:rsidR="00016F38" w:rsidRPr="00FD1C2B">
        <w:rPr>
          <w:sz w:val="22"/>
          <w:szCs w:val="22"/>
          <w:highlight w:val="yellow"/>
        </w:rPr>
        <w:lastRenderedPageBreak/>
        <w:t xml:space="preserve">Fristüberschreitung </w:t>
      </w:r>
      <w:ins w:id="309" w:author="Hundt, Melanie" w:date="2025-12-11T14:05:00Z" w16du:dateUtc="2025-12-11T13:05:00Z">
        <w:r w:rsidR="00701E41" w:rsidRPr="00701E41">
          <w:rPr>
            <w:sz w:val="22"/>
            <w:szCs w:val="22"/>
            <w:highlight w:val="green"/>
            <w:rPrChange w:id="310" w:author="Hundt, Melanie" w:date="2025-12-11T14:07:00Z" w16du:dateUtc="2025-12-11T13:07:00Z">
              <w:rPr>
                <w:sz w:val="22"/>
                <w:szCs w:val="22"/>
                <w:highlight w:val="yellow"/>
              </w:rPr>
            </w:rPrChange>
          </w:rPr>
          <w:t xml:space="preserve">ab der 9. bis 16. Woche </w:t>
        </w:r>
      </w:ins>
      <w:r w:rsidRPr="00FD1C2B">
        <w:rPr>
          <w:sz w:val="22"/>
          <w:szCs w:val="22"/>
          <w:highlight w:val="yellow"/>
        </w:rPr>
        <w:t>um</w:t>
      </w:r>
      <w:r w:rsidR="00016F38" w:rsidRPr="00FD1C2B">
        <w:rPr>
          <w:sz w:val="22"/>
          <w:szCs w:val="22"/>
          <w:highlight w:val="yellow"/>
        </w:rPr>
        <w:t xml:space="preserve"> </w:t>
      </w:r>
      <w:del w:id="311" w:author="Hundt, Melanie" w:date="2025-09-15T12:21:00Z" w16du:dateUtc="2025-09-15T10:21:00Z">
        <w:r w:rsidR="000F76FA" w:rsidRPr="00FD1C2B" w:rsidDel="0025775F">
          <w:rPr>
            <w:sz w:val="22"/>
            <w:szCs w:val="22"/>
            <w:highlight w:val="yellow"/>
          </w:rPr>
          <w:delText>[Prozentzahl eintragen]</w:delText>
        </w:r>
      </w:del>
      <w:ins w:id="312" w:author="Hundt, Melanie" w:date="2025-09-15T12:21:00Z" w16du:dateUtc="2025-09-15T10:21:00Z">
        <w:r w:rsidR="0025775F" w:rsidRPr="0025775F">
          <w:rPr>
            <w:sz w:val="22"/>
            <w:szCs w:val="22"/>
            <w:highlight w:val="green"/>
            <w:rPrChange w:id="313" w:author="Hundt, Melanie" w:date="2025-09-15T12:22:00Z" w16du:dateUtc="2025-09-15T10:22:00Z">
              <w:rPr>
                <w:sz w:val="22"/>
                <w:szCs w:val="22"/>
                <w:highlight w:val="yellow"/>
              </w:rPr>
            </w:rPrChange>
          </w:rPr>
          <w:t>0,2</w:t>
        </w:r>
      </w:ins>
      <w:r w:rsidR="00016F38" w:rsidRPr="0025775F">
        <w:rPr>
          <w:sz w:val="22"/>
          <w:szCs w:val="22"/>
          <w:highlight w:val="green"/>
          <w:rPrChange w:id="314" w:author="Hundt, Melanie" w:date="2025-09-15T12:22:00Z" w16du:dateUtc="2025-09-15T10:22:00Z">
            <w:rPr>
              <w:sz w:val="22"/>
              <w:szCs w:val="22"/>
              <w:highlight w:val="lightGray"/>
            </w:rPr>
          </w:rPrChange>
        </w:rPr>
        <w:t xml:space="preserve"> </w:t>
      </w:r>
      <w:r w:rsidR="00016F38" w:rsidRPr="565F442B">
        <w:rPr>
          <w:sz w:val="22"/>
          <w:szCs w:val="22"/>
          <w:highlight w:val="lightGray"/>
        </w:rPr>
        <w:t>%,</w:t>
      </w:r>
      <w:ins w:id="315" w:author="Hundt, Melanie" w:date="2025-12-11T14:06:00Z" w16du:dateUtc="2025-12-11T13:06:00Z">
        <w:r w:rsidR="00701E41">
          <w:rPr>
            <w:sz w:val="22"/>
            <w:szCs w:val="22"/>
            <w:highlight w:val="lightGray"/>
          </w:rPr>
          <w:t xml:space="preserve"> </w:t>
        </w:r>
        <w:r w:rsidR="00701E41" w:rsidRPr="00701E41">
          <w:rPr>
            <w:sz w:val="22"/>
            <w:szCs w:val="22"/>
            <w:highlight w:val="green"/>
            <w:rPrChange w:id="316" w:author="Hundt, Melanie" w:date="2025-12-11T14:07:00Z" w16du:dateUtc="2025-12-11T13:07:00Z">
              <w:rPr>
                <w:sz w:val="22"/>
                <w:szCs w:val="22"/>
                <w:highlight w:val="lightGray"/>
              </w:rPr>
            </w:rPrChange>
          </w:rPr>
          <w:t>ab der 17.Woche um 0,5%,</w:t>
        </w:r>
      </w:ins>
      <w:r w:rsidR="00016F38" w:rsidRPr="00701E41">
        <w:rPr>
          <w:sz w:val="22"/>
          <w:szCs w:val="22"/>
          <w:highlight w:val="green"/>
          <w:rPrChange w:id="317" w:author="Hundt, Melanie" w:date="2025-12-11T14:07:00Z" w16du:dateUtc="2025-12-11T13:07:00Z">
            <w:rPr>
              <w:sz w:val="22"/>
              <w:szCs w:val="22"/>
              <w:highlight w:val="lightGray"/>
            </w:rPr>
          </w:rPrChange>
        </w:rPr>
        <w:t xml:space="preserve"> </w:t>
      </w:r>
      <w:r w:rsidR="00016F38" w:rsidRPr="565F442B">
        <w:rPr>
          <w:sz w:val="22"/>
          <w:szCs w:val="22"/>
          <w:highlight w:val="lightGray"/>
        </w:rPr>
        <w:t xml:space="preserve">insgesamt jedoch maximal </w:t>
      </w:r>
      <w:del w:id="318" w:author="Hundt, Melanie" w:date="2025-09-15T12:22:00Z" w16du:dateUtc="2025-09-15T10:22:00Z">
        <w:r w:rsidR="00065901" w:rsidRPr="0074743F" w:rsidDel="0025775F">
          <w:rPr>
            <w:sz w:val="22"/>
            <w:szCs w:val="22"/>
            <w:highlight w:val="yellow"/>
          </w:rPr>
          <w:delText xml:space="preserve">[Prozentzahl eintragen, </w:delText>
        </w:r>
        <w:bookmarkStart w:id="319" w:name="_Hlk174470088"/>
        <w:r w:rsidR="00065901" w:rsidRPr="0074743F" w:rsidDel="0025775F">
          <w:rPr>
            <w:sz w:val="22"/>
            <w:szCs w:val="22"/>
            <w:highlight w:val="yellow"/>
          </w:rPr>
          <w:delText>nach BGH-Rechtsprechung</w:delText>
        </w:r>
        <w:r w:rsidR="00C705A8" w:rsidRPr="0074743F" w:rsidDel="0025775F">
          <w:rPr>
            <w:sz w:val="22"/>
            <w:szCs w:val="22"/>
            <w:highlight w:val="yellow"/>
          </w:rPr>
          <w:delText xml:space="preserve"> zu </w:delText>
        </w:r>
        <w:r w:rsidR="002A7C57" w:rsidRPr="0074743F" w:rsidDel="0025775F">
          <w:rPr>
            <w:sz w:val="22"/>
            <w:szCs w:val="22"/>
            <w:highlight w:val="yellow"/>
          </w:rPr>
          <w:delText>§ 307 Abs. 1 S. 1 BGB</w:delText>
        </w:r>
        <w:r w:rsidR="00065901" w:rsidRPr="0074743F" w:rsidDel="0025775F">
          <w:rPr>
            <w:sz w:val="22"/>
            <w:szCs w:val="22"/>
            <w:highlight w:val="yellow"/>
          </w:rPr>
          <w:delText xml:space="preserve"> in der Regel maximal 5 %,</w:delText>
        </w:r>
        <w:r w:rsidR="003041C3" w:rsidRPr="0074743F" w:rsidDel="0025775F">
          <w:rPr>
            <w:sz w:val="22"/>
            <w:szCs w:val="22"/>
            <w:highlight w:val="yellow"/>
          </w:rPr>
          <w:delText xml:space="preserve"> Erforderlichkeit der Verringerung dieses Prozentsatzes</w:delText>
        </w:r>
        <w:r w:rsidR="00065901" w:rsidRPr="0074743F" w:rsidDel="0025775F">
          <w:rPr>
            <w:sz w:val="22"/>
            <w:szCs w:val="22"/>
            <w:highlight w:val="yellow"/>
          </w:rPr>
          <w:delText xml:space="preserve"> </w:delText>
        </w:r>
        <w:r w:rsidR="003041C3" w:rsidRPr="0074743F" w:rsidDel="0025775F">
          <w:rPr>
            <w:sz w:val="22"/>
            <w:szCs w:val="22"/>
            <w:highlight w:val="yellow"/>
          </w:rPr>
          <w:delText>unter Berücksichtigung der Angemessenheit im Verhältnis zur tatsächlichen Höhe der Wirtschaftlichkeitslücke ist</w:delText>
        </w:r>
        <w:r w:rsidR="002A7C57" w:rsidRPr="0074743F" w:rsidDel="0025775F">
          <w:rPr>
            <w:sz w:val="22"/>
            <w:szCs w:val="22"/>
            <w:highlight w:val="yellow"/>
          </w:rPr>
          <w:delText xml:space="preserve"> jedoch</w:delText>
        </w:r>
        <w:r w:rsidR="003041C3" w:rsidRPr="0074743F" w:rsidDel="0025775F">
          <w:rPr>
            <w:sz w:val="22"/>
            <w:szCs w:val="22"/>
            <w:highlight w:val="yellow"/>
          </w:rPr>
          <w:delText xml:space="preserve"> stets zu prüfen</w:delText>
        </w:r>
        <w:bookmarkEnd w:id="319"/>
        <w:r w:rsidR="003041C3" w:rsidRPr="0074743F" w:rsidDel="0025775F">
          <w:rPr>
            <w:sz w:val="22"/>
            <w:szCs w:val="22"/>
            <w:highlight w:val="yellow"/>
          </w:rPr>
          <w:delText>]</w:delText>
        </w:r>
        <w:r w:rsidR="00065901" w:rsidRPr="0074743F" w:rsidDel="0025775F">
          <w:rPr>
            <w:sz w:val="22"/>
            <w:szCs w:val="22"/>
            <w:highlight w:val="yellow"/>
          </w:rPr>
          <w:delText xml:space="preserve"> </w:delText>
        </w:r>
      </w:del>
      <w:ins w:id="320" w:author="Hundt, Melanie" w:date="2025-09-15T12:22:00Z" w16du:dateUtc="2025-09-15T10:22:00Z">
        <w:r w:rsidR="0025775F" w:rsidRPr="0025775F">
          <w:rPr>
            <w:sz w:val="22"/>
            <w:szCs w:val="22"/>
            <w:highlight w:val="green"/>
            <w:rPrChange w:id="321" w:author="Hundt, Melanie" w:date="2025-09-15T12:22:00Z" w16du:dateUtc="2025-09-15T10:22:00Z">
              <w:rPr>
                <w:sz w:val="22"/>
                <w:szCs w:val="22"/>
                <w:highlight w:val="yellow"/>
              </w:rPr>
            </w:rPrChange>
          </w:rPr>
          <w:t>5</w:t>
        </w:r>
        <w:r w:rsidR="0025775F">
          <w:rPr>
            <w:sz w:val="22"/>
            <w:szCs w:val="22"/>
            <w:highlight w:val="green"/>
          </w:rPr>
          <w:t xml:space="preserve"> </w:t>
        </w:r>
      </w:ins>
      <w:r w:rsidR="00016F38" w:rsidRPr="565F442B">
        <w:rPr>
          <w:sz w:val="22"/>
          <w:szCs w:val="22"/>
          <w:highlight w:val="lightGray"/>
        </w:rPr>
        <w:t>%</w:t>
      </w:r>
      <w:r w:rsidR="00F01C42" w:rsidRPr="565F442B">
        <w:rPr>
          <w:sz w:val="22"/>
          <w:szCs w:val="22"/>
          <w:highlight w:val="lightGray"/>
        </w:rPr>
        <w:t xml:space="preserve"> </w:t>
      </w:r>
      <w:r w:rsidR="0002357B" w:rsidRPr="565F442B">
        <w:rPr>
          <w:sz w:val="22"/>
          <w:szCs w:val="22"/>
          <w:highlight w:val="lightGray"/>
        </w:rPr>
        <w:t>dieses Betrages</w:t>
      </w:r>
      <w:r w:rsidR="00016F38" w:rsidRPr="565F442B">
        <w:rPr>
          <w:sz w:val="22"/>
          <w:szCs w:val="22"/>
          <w:highlight w:val="lightGray"/>
        </w:rPr>
        <w:t xml:space="preserve">. </w:t>
      </w:r>
      <w:bookmarkEnd w:id="303"/>
      <w:r w:rsidR="001E3610" w:rsidRPr="565F442B">
        <w:rPr>
          <w:sz w:val="22"/>
          <w:szCs w:val="22"/>
          <w:highlight w:val="lightGray"/>
        </w:rPr>
        <w:t>Wurde dem</w:t>
      </w:r>
      <w:r w:rsidR="00127CC5" w:rsidRPr="007B6039">
        <w:rPr>
          <w:rFonts w:cs="Arial"/>
          <w:sz w:val="24"/>
          <w:highlight w:val="lightGray"/>
        </w:rPr>
        <w:t xml:space="preserve"> </w:t>
      </w:r>
      <w:r w:rsidR="00127CC5" w:rsidRPr="007B6039">
        <w:rPr>
          <w:rFonts w:cs="Arial"/>
          <w:sz w:val="22"/>
          <w:szCs w:val="22"/>
          <w:highlight w:val="lightGray"/>
        </w:rPr>
        <w:t xml:space="preserve">TKU die entsprechende Zuwendung bereits ausbezahlt, hat die Gebietskörperschaft einen Anspruch auf Rückzahlung des Kürzungsbetrags. Die Gebietskörperschaft kann in diesem Fall nach ihrer Wahl alternativ ihren Anspruch auf Freistellung gemäß </w:t>
      </w:r>
      <w:r w:rsidR="003900DC" w:rsidRPr="007B6039">
        <w:rPr>
          <w:rFonts w:cs="Arial"/>
          <w:sz w:val="22"/>
          <w:szCs w:val="22"/>
          <w:highlight w:val="lightGray"/>
        </w:rPr>
        <w:t xml:space="preserve">§ </w:t>
      </w:r>
      <w:r w:rsidR="00214909" w:rsidRPr="007B6039">
        <w:rPr>
          <w:rFonts w:cs="Arial"/>
          <w:sz w:val="22"/>
          <w:szCs w:val="22"/>
          <w:highlight w:val="lightGray"/>
        </w:rPr>
        <w:fldChar w:fldCharType="begin"/>
      </w:r>
      <w:r w:rsidR="00214909" w:rsidRPr="007B6039">
        <w:rPr>
          <w:rFonts w:cs="Arial"/>
          <w:sz w:val="22"/>
          <w:szCs w:val="22"/>
          <w:highlight w:val="lightGray"/>
        </w:rPr>
        <w:instrText xml:space="preserve"> REF _Ref106648554 \r \h </w:instrText>
      </w:r>
      <w:r w:rsidR="007B6039">
        <w:rPr>
          <w:rFonts w:cs="Arial"/>
          <w:sz w:val="22"/>
          <w:szCs w:val="22"/>
          <w:highlight w:val="lightGray"/>
        </w:rPr>
        <w:instrText xml:space="preserve"> \* MERGEFORMAT </w:instrText>
      </w:r>
      <w:r w:rsidR="00214909" w:rsidRPr="007B6039">
        <w:rPr>
          <w:rFonts w:cs="Arial"/>
          <w:sz w:val="22"/>
          <w:szCs w:val="22"/>
          <w:highlight w:val="lightGray"/>
        </w:rPr>
      </w:r>
      <w:r w:rsidR="00214909" w:rsidRPr="007B6039">
        <w:rPr>
          <w:rFonts w:cs="Arial"/>
          <w:sz w:val="22"/>
          <w:szCs w:val="22"/>
          <w:highlight w:val="lightGray"/>
        </w:rPr>
        <w:fldChar w:fldCharType="separate"/>
      </w:r>
      <w:r w:rsidR="009859E0" w:rsidRPr="007B6039">
        <w:rPr>
          <w:rFonts w:cs="Arial"/>
          <w:sz w:val="22"/>
          <w:szCs w:val="22"/>
          <w:highlight w:val="lightGray"/>
        </w:rPr>
        <w:t>4.4</w:t>
      </w:r>
      <w:r w:rsidR="00214909" w:rsidRPr="007B6039">
        <w:rPr>
          <w:rFonts w:cs="Arial"/>
          <w:sz w:val="22"/>
          <w:szCs w:val="22"/>
          <w:highlight w:val="lightGray"/>
        </w:rPr>
        <w:fldChar w:fldCharType="end"/>
      </w:r>
      <w:r w:rsidR="00214909" w:rsidRPr="007B6039">
        <w:rPr>
          <w:rFonts w:cs="Arial"/>
          <w:sz w:val="22"/>
          <w:szCs w:val="22"/>
          <w:highlight w:val="lightGray"/>
        </w:rPr>
        <w:t xml:space="preserve"> </w:t>
      </w:r>
      <w:r w:rsidR="00127CC5" w:rsidRPr="007B6039">
        <w:rPr>
          <w:rFonts w:cs="Arial"/>
          <w:sz w:val="22"/>
          <w:szCs w:val="22"/>
          <w:highlight w:val="lightGray"/>
        </w:rPr>
        <w:t xml:space="preserve">geltend machen. </w:t>
      </w:r>
      <w:r w:rsidR="001E3610" w:rsidRPr="007B6039">
        <w:rPr>
          <w:rFonts w:cs="Arial"/>
          <w:sz w:val="22"/>
          <w:szCs w:val="22"/>
          <w:highlight w:val="lightGray"/>
        </w:rPr>
        <w:t>Wurde dem</w:t>
      </w:r>
      <w:r w:rsidR="00127CC5" w:rsidRPr="007B6039">
        <w:rPr>
          <w:rFonts w:cs="Arial"/>
          <w:sz w:val="22"/>
          <w:szCs w:val="22"/>
          <w:highlight w:val="lightGray"/>
        </w:rPr>
        <w:t xml:space="preserve"> TKU die entsprechende Zuwendung noch nicht ausbezahlt, vermindert sich der verbleibende Anspruch auf den Wirtschaftlichkeitslückenausgleich um den Kürzungsbetrag.</w:t>
      </w:r>
      <w:r w:rsidR="00127CC5" w:rsidRPr="007B6039">
        <w:rPr>
          <w:highlight w:val="lightGray"/>
        </w:rPr>
        <w:t xml:space="preserve"> </w:t>
      </w:r>
    </w:p>
    <w:p w14:paraId="1A6D191B" w14:textId="77777777" w:rsidR="00016F38" w:rsidRPr="009E2F92" w:rsidRDefault="00016F38" w:rsidP="00A55BC8">
      <w:pPr>
        <w:pStyle w:val="Absatz1"/>
        <w:tabs>
          <w:tab w:val="num" w:pos="567"/>
        </w:tabs>
        <w:ind w:left="567" w:hanging="567"/>
        <w:rPr>
          <w:rFonts w:cs="Arial"/>
          <w:sz w:val="22"/>
          <w:szCs w:val="22"/>
        </w:rPr>
      </w:pPr>
      <w:bookmarkStart w:id="322" w:name="_Ref106648634"/>
      <w:r w:rsidRPr="00C36B28">
        <w:rPr>
          <w:rFonts w:cs="Arial"/>
          <w:sz w:val="22"/>
          <w:szCs w:val="22"/>
        </w:rPr>
        <w:t xml:space="preserve">Schadensersatzansprüche und sonstige Ansprüche </w:t>
      </w:r>
      <w:r w:rsidR="004F3101" w:rsidRPr="00C36B28">
        <w:rPr>
          <w:rFonts w:cs="Arial"/>
          <w:sz w:val="22"/>
          <w:szCs w:val="22"/>
        </w:rPr>
        <w:t xml:space="preserve">der </w:t>
      </w:r>
      <w:r w:rsidR="002A78CB" w:rsidRPr="00C36B28">
        <w:rPr>
          <w:rFonts w:cs="Arial"/>
          <w:sz w:val="22"/>
          <w:szCs w:val="22"/>
        </w:rPr>
        <w:t>Gebietskörperschaft</w:t>
      </w:r>
      <w:r w:rsidRPr="00C36B28">
        <w:rPr>
          <w:rFonts w:cs="Arial"/>
          <w:sz w:val="22"/>
          <w:szCs w:val="22"/>
        </w:rPr>
        <w:t xml:space="preserve"> bleiben unberührt</w:t>
      </w:r>
      <w:r w:rsidRPr="009E2F92">
        <w:rPr>
          <w:rFonts w:cs="Arial"/>
          <w:sz w:val="22"/>
          <w:szCs w:val="22"/>
        </w:rPr>
        <w:t xml:space="preserve">. Die Vertragsstrafe wird auf Schadensersatzansprüche </w:t>
      </w:r>
      <w:r w:rsidR="00DA6662" w:rsidRPr="009E2F92">
        <w:rPr>
          <w:rFonts w:cs="Arial"/>
          <w:sz w:val="22"/>
          <w:szCs w:val="22"/>
        </w:rPr>
        <w:t xml:space="preserve">wegen </w:t>
      </w:r>
      <w:r w:rsidR="009E2F92">
        <w:rPr>
          <w:rFonts w:cs="Arial"/>
          <w:sz w:val="22"/>
          <w:szCs w:val="22"/>
        </w:rPr>
        <w:t xml:space="preserve">der Überschreitung von Vertragsterminen </w:t>
      </w:r>
      <w:r w:rsidR="009E2F92" w:rsidRPr="009E2F92">
        <w:rPr>
          <w:rFonts w:cs="Arial"/>
          <w:sz w:val="22"/>
          <w:szCs w:val="22"/>
          <w:highlight w:val="lightGray"/>
        </w:rPr>
        <w:t xml:space="preserve">oder </w:t>
      </w:r>
      <w:r w:rsidR="006D4989">
        <w:rPr>
          <w:sz w:val="22"/>
          <w:highlight w:val="lightGray"/>
        </w:rPr>
        <w:t>von</w:t>
      </w:r>
      <w:r w:rsidR="009E2F92" w:rsidRPr="009E2F92">
        <w:rPr>
          <w:sz w:val="22"/>
          <w:highlight w:val="lightGray"/>
        </w:rPr>
        <w:t xml:space="preserve"> </w:t>
      </w:r>
      <w:r w:rsidR="009E2F92" w:rsidRPr="007B6039">
        <w:rPr>
          <w:sz w:val="22"/>
          <w:highlight w:val="lightGray"/>
        </w:rPr>
        <w:t>in dem Bauzeitplan (</w:t>
      </w:r>
      <w:r w:rsidR="009E2F92" w:rsidRPr="007B6039">
        <w:rPr>
          <w:b/>
          <w:sz w:val="22"/>
          <w:highlight w:val="lightGray"/>
        </w:rPr>
        <w:t xml:space="preserve">Anlage </w:t>
      </w:r>
      <w:r w:rsidR="00EB2837">
        <w:rPr>
          <w:b/>
          <w:sz w:val="22"/>
          <w:highlight w:val="lightGray"/>
        </w:rPr>
        <w:t>3</w:t>
      </w:r>
      <w:r w:rsidR="009E2F92" w:rsidRPr="007B6039">
        <w:rPr>
          <w:sz w:val="22"/>
          <w:highlight w:val="lightGray"/>
        </w:rPr>
        <w:t>)</w:t>
      </w:r>
      <w:r w:rsidR="009E2F92" w:rsidRPr="007B6039">
        <w:rPr>
          <w:b/>
          <w:sz w:val="22"/>
          <w:highlight w:val="lightGray"/>
        </w:rPr>
        <w:t xml:space="preserve"> </w:t>
      </w:r>
      <w:r w:rsidR="009E2F92" w:rsidRPr="007B6039">
        <w:rPr>
          <w:sz w:val="22"/>
          <w:highlight w:val="lightGray"/>
        </w:rPr>
        <w:t>vorgesehenen Zwischenfristen für die einzelnen Ausbauabschnitte</w:t>
      </w:r>
      <w:r w:rsidR="009E2F92" w:rsidRPr="009E2F92">
        <w:rPr>
          <w:rFonts w:cs="Arial"/>
          <w:sz w:val="22"/>
          <w:szCs w:val="22"/>
        </w:rPr>
        <w:t xml:space="preserve"> </w:t>
      </w:r>
      <w:r w:rsidRPr="009E2F92">
        <w:rPr>
          <w:rFonts w:cs="Arial"/>
          <w:sz w:val="22"/>
          <w:szCs w:val="22"/>
        </w:rPr>
        <w:t>angerechnet.</w:t>
      </w:r>
      <w:bookmarkEnd w:id="322"/>
      <w:r w:rsidRPr="009E2F92">
        <w:rPr>
          <w:rFonts w:cs="Arial"/>
          <w:sz w:val="22"/>
          <w:szCs w:val="22"/>
        </w:rPr>
        <w:t xml:space="preserve"> </w:t>
      </w:r>
    </w:p>
    <w:p w14:paraId="6668D794" w14:textId="77777777" w:rsidR="00CD6043" w:rsidRPr="009E2F92" w:rsidRDefault="00CD6043" w:rsidP="00A55BC8">
      <w:pPr>
        <w:pStyle w:val="Absatz1"/>
        <w:tabs>
          <w:tab w:val="num" w:pos="567"/>
        </w:tabs>
        <w:ind w:left="567" w:hanging="567"/>
        <w:rPr>
          <w:rFonts w:cs="Arial"/>
          <w:sz w:val="22"/>
          <w:szCs w:val="22"/>
        </w:rPr>
      </w:pPr>
      <w:r w:rsidRPr="009E2F92">
        <w:rPr>
          <w:rFonts w:cs="Arial"/>
          <w:sz w:val="22"/>
          <w:szCs w:val="22"/>
        </w:rPr>
        <w:t xml:space="preserve">Dem TKU bleibt unbenommen nachzuweisen, dass der </w:t>
      </w:r>
      <w:r w:rsidR="002A78CB" w:rsidRPr="009E2F92">
        <w:rPr>
          <w:rFonts w:cs="Arial"/>
          <w:sz w:val="22"/>
          <w:szCs w:val="22"/>
        </w:rPr>
        <w:t>Gebietskörperschaft</w:t>
      </w:r>
      <w:r w:rsidRPr="009E2F92">
        <w:rPr>
          <w:rFonts w:cs="Arial"/>
          <w:sz w:val="22"/>
          <w:szCs w:val="22"/>
        </w:rPr>
        <w:t xml:space="preserve"> ein geringerer Schaden entstanden ist. In diesem Fall wird die Vertragsstrafe entsprechend herabgesetzt.</w:t>
      </w:r>
    </w:p>
    <w:p w14:paraId="5F234080"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666E5261" w14:textId="77777777" w:rsidR="00C27E9D" w:rsidRPr="000C24F4" w:rsidRDefault="00013965" w:rsidP="00A55BC8">
      <w:pPr>
        <w:pStyle w:val="berschrift1"/>
        <w:tabs>
          <w:tab w:val="clear" w:pos="993"/>
          <w:tab w:val="num" w:pos="567"/>
        </w:tabs>
        <w:spacing w:after="360"/>
        <w:ind w:left="567" w:hanging="567"/>
        <w:rPr>
          <w:sz w:val="22"/>
          <w:szCs w:val="22"/>
        </w:rPr>
      </w:pPr>
      <w:bookmarkStart w:id="323" w:name="_Toc39690778"/>
      <w:bookmarkStart w:id="324" w:name="_Toc187050088"/>
      <w:bookmarkStart w:id="325" w:name="_Toc377474517"/>
      <w:bookmarkStart w:id="326" w:name="_Toc377474624"/>
      <w:bookmarkEnd w:id="301"/>
      <w:bookmarkEnd w:id="302"/>
      <w:r w:rsidRPr="000C24F4">
        <w:rPr>
          <w:sz w:val="22"/>
          <w:szCs w:val="22"/>
        </w:rPr>
        <w:t>Vertraulichkeit</w:t>
      </w:r>
      <w:bookmarkEnd w:id="323"/>
      <w:bookmarkEnd w:id="324"/>
      <w:r w:rsidRPr="000C24F4">
        <w:rPr>
          <w:sz w:val="22"/>
          <w:szCs w:val="22"/>
        </w:rPr>
        <w:t xml:space="preserve"> </w:t>
      </w:r>
      <w:bookmarkEnd w:id="325"/>
      <w:bookmarkEnd w:id="326"/>
    </w:p>
    <w:p w14:paraId="315B31F3" w14:textId="77777777" w:rsidR="00C27E9D" w:rsidRPr="000C24F4" w:rsidRDefault="00013965" w:rsidP="00A55BC8">
      <w:pPr>
        <w:pStyle w:val="Absatz1"/>
        <w:tabs>
          <w:tab w:val="num" w:pos="567"/>
        </w:tabs>
        <w:ind w:left="567" w:hanging="567"/>
        <w:rPr>
          <w:rFonts w:cs="Arial"/>
          <w:sz w:val="22"/>
          <w:szCs w:val="22"/>
        </w:rPr>
      </w:pPr>
      <w:bookmarkStart w:id="327" w:name="_Toc377474518"/>
      <w:bookmarkStart w:id="328" w:name="_Toc377474625"/>
      <w:r w:rsidRPr="00C36B28">
        <w:rPr>
          <w:rFonts w:cs="Arial"/>
          <w:sz w:val="22"/>
          <w:szCs w:val="22"/>
        </w:rPr>
        <w:t xml:space="preserve">Die Vertragsparteien verpflichten sich, geschäftliche Informationen jeweils streng vertraulich </w:t>
      </w:r>
      <w:r w:rsidR="00332302" w:rsidRPr="00C36B28">
        <w:rPr>
          <w:rFonts w:cs="Arial"/>
          <w:sz w:val="22"/>
          <w:szCs w:val="22"/>
        </w:rPr>
        <w:t xml:space="preserve">und </w:t>
      </w:r>
      <w:r w:rsidR="00AA3F90" w:rsidRPr="00C36B28">
        <w:rPr>
          <w:rFonts w:cs="Arial"/>
          <w:sz w:val="22"/>
          <w:szCs w:val="22"/>
        </w:rPr>
        <w:t xml:space="preserve">als geheim </w:t>
      </w:r>
      <w:r w:rsidRPr="00C36B28">
        <w:rPr>
          <w:rFonts w:cs="Arial"/>
          <w:sz w:val="22"/>
          <w:szCs w:val="22"/>
        </w:rPr>
        <w:t xml:space="preserve">zu behandeln. Insbesondere verpflichten sich die Vertragsparteien, die Informationen ausschließlich zur Durchführung des vorliegenden </w:t>
      </w:r>
      <w:r w:rsidR="005E07B4" w:rsidRPr="00C36B28">
        <w:rPr>
          <w:rFonts w:cs="Arial"/>
          <w:sz w:val="22"/>
          <w:szCs w:val="22"/>
        </w:rPr>
        <w:t xml:space="preserve">Zuwendungsvertrages </w:t>
      </w:r>
      <w:r w:rsidRPr="00C36B28">
        <w:rPr>
          <w:rFonts w:cs="Arial"/>
          <w:sz w:val="22"/>
          <w:szCs w:val="22"/>
        </w:rPr>
        <w:t>zu verwenden</w:t>
      </w:r>
      <w:r w:rsidRPr="000C24F4">
        <w:rPr>
          <w:rFonts w:cs="Arial"/>
          <w:sz w:val="22"/>
          <w:szCs w:val="22"/>
        </w:rPr>
        <w:t>.</w:t>
      </w:r>
    </w:p>
    <w:p w14:paraId="12980189" w14:textId="77777777" w:rsidR="00C27E9D" w:rsidRDefault="00013965" w:rsidP="00A55BC8">
      <w:pPr>
        <w:pStyle w:val="Absatz1"/>
        <w:tabs>
          <w:tab w:val="num" w:pos="567"/>
        </w:tabs>
        <w:ind w:left="567" w:hanging="567"/>
        <w:rPr>
          <w:rFonts w:cs="Arial"/>
          <w:sz w:val="22"/>
          <w:szCs w:val="22"/>
        </w:rPr>
      </w:pPr>
      <w:r w:rsidRPr="000C24F4">
        <w:rPr>
          <w:rFonts w:cs="Arial"/>
          <w:sz w:val="22"/>
          <w:szCs w:val="22"/>
        </w:rPr>
        <w:t>Geheimhaltungspflichten bestehen nicht, wenn und soweit die Vertragsparteien nachweisen, dass die betreffenden Informationen allgemein bekannt sind. Ebenso bestehen keine Geheimhaltungspflichten gegenüber Behörden oder Dritten für solche Angelegenheiten, die eine Vertragspartei aufgrund gesetzlicher</w:t>
      </w:r>
      <w:r w:rsidR="00957226">
        <w:rPr>
          <w:rFonts w:cs="Arial"/>
          <w:sz w:val="22"/>
          <w:szCs w:val="22"/>
        </w:rPr>
        <w:t>,</w:t>
      </w:r>
      <w:r w:rsidRPr="000C24F4">
        <w:rPr>
          <w:rFonts w:cs="Arial"/>
          <w:sz w:val="22"/>
          <w:szCs w:val="22"/>
        </w:rPr>
        <w:t xml:space="preserve"> </w:t>
      </w:r>
      <w:r w:rsidR="00957226">
        <w:rPr>
          <w:rFonts w:cs="Arial"/>
          <w:sz w:val="22"/>
          <w:szCs w:val="22"/>
        </w:rPr>
        <w:t>insbesondere beihilfe</w:t>
      </w:r>
      <w:r w:rsidR="00743FC1">
        <w:rPr>
          <w:rFonts w:cs="Arial"/>
          <w:sz w:val="22"/>
          <w:szCs w:val="22"/>
        </w:rPr>
        <w:t>n</w:t>
      </w:r>
      <w:r w:rsidR="00957226">
        <w:rPr>
          <w:rFonts w:cs="Arial"/>
          <w:sz w:val="22"/>
          <w:szCs w:val="22"/>
        </w:rPr>
        <w:t xml:space="preserve">- </w:t>
      </w:r>
      <w:r w:rsidRPr="000C24F4">
        <w:rPr>
          <w:rFonts w:cs="Arial"/>
          <w:sz w:val="22"/>
          <w:szCs w:val="22"/>
        </w:rPr>
        <w:t>oder zuwendungsrechtlicher Vorschriften gegenüber den betreffenden Behörden oder den betreffenden Dritten mitzuteilen oder zu veröffentlichen verpflichtet ist; im Übrigen bleiben die Geheimhaltungspflichten unberührt.</w:t>
      </w:r>
    </w:p>
    <w:p w14:paraId="6C7F9878" w14:textId="77777777" w:rsidR="00A82B79" w:rsidRDefault="00A82B79" w:rsidP="00A55BC8">
      <w:pPr>
        <w:pStyle w:val="Absatz1"/>
        <w:tabs>
          <w:tab w:val="num" w:pos="567"/>
        </w:tabs>
        <w:ind w:left="567" w:hanging="567"/>
        <w:rPr>
          <w:rFonts w:cs="Arial"/>
          <w:sz w:val="22"/>
          <w:szCs w:val="22"/>
        </w:rPr>
      </w:pPr>
      <w:r>
        <w:rPr>
          <w:rFonts w:cs="Arial"/>
          <w:sz w:val="22"/>
          <w:szCs w:val="22"/>
        </w:rPr>
        <w:lastRenderedPageBreak/>
        <w:t xml:space="preserve">Die </w:t>
      </w:r>
      <w:r w:rsidR="002A78CB">
        <w:rPr>
          <w:rFonts w:cs="Arial"/>
          <w:sz w:val="22"/>
          <w:szCs w:val="22"/>
        </w:rPr>
        <w:t>Gebietskörperschaft</w:t>
      </w:r>
      <w:r w:rsidRPr="00A82B79">
        <w:rPr>
          <w:rFonts w:cs="Arial"/>
          <w:sz w:val="22"/>
          <w:szCs w:val="22"/>
        </w:rPr>
        <w:t xml:space="preserve"> ist berechtigt,</w:t>
      </w:r>
      <w:r>
        <w:rPr>
          <w:rFonts w:cs="Arial"/>
          <w:sz w:val="22"/>
          <w:szCs w:val="22"/>
        </w:rPr>
        <w:t xml:space="preserve"> zur Umsetzung dieses </w:t>
      </w:r>
      <w:r w:rsidR="005E07B4">
        <w:rPr>
          <w:rFonts w:cs="Arial"/>
          <w:sz w:val="22"/>
          <w:szCs w:val="22"/>
        </w:rPr>
        <w:t>Zuwendungs</w:t>
      </w:r>
      <w:r w:rsidR="005E07B4" w:rsidRPr="00A82B79">
        <w:rPr>
          <w:rFonts w:cs="Arial"/>
          <w:sz w:val="22"/>
          <w:szCs w:val="22"/>
        </w:rPr>
        <w:t xml:space="preserve">vertrages </w:t>
      </w:r>
      <w:r w:rsidRPr="00A82B79">
        <w:rPr>
          <w:rFonts w:cs="Arial"/>
          <w:sz w:val="22"/>
          <w:szCs w:val="22"/>
        </w:rPr>
        <w:t xml:space="preserve">Dritte mit der Wahrnehmung ihrer Rechte sowie der Projektbegleitung und Projektüberwachung zu beauftragen. Sie wird diese </w:t>
      </w:r>
      <w:r w:rsidR="000739C8" w:rsidRPr="00A82B79">
        <w:rPr>
          <w:rFonts w:cs="Arial"/>
          <w:sz w:val="22"/>
          <w:szCs w:val="22"/>
        </w:rPr>
        <w:t xml:space="preserve">im Vorhinein </w:t>
      </w:r>
      <w:r w:rsidRPr="00A82B79">
        <w:rPr>
          <w:rFonts w:cs="Arial"/>
          <w:sz w:val="22"/>
          <w:szCs w:val="22"/>
        </w:rPr>
        <w:t>entsprechend zur Vertraulichkeit verpflichten.</w:t>
      </w:r>
    </w:p>
    <w:p w14:paraId="76091A2B" w14:textId="77777777" w:rsidR="000739C8" w:rsidRDefault="000739C8" w:rsidP="00A55BC8">
      <w:pPr>
        <w:pStyle w:val="Absatz1"/>
        <w:tabs>
          <w:tab w:val="num" w:pos="567"/>
        </w:tabs>
        <w:ind w:left="567" w:hanging="567"/>
        <w:rPr>
          <w:rFonts w:cs="Arial"/>
          <w:sz w:val="22"/>
          <w:szCs w:val="22"/>
        </w:rPr>
      </w:pPr>
      <w:bookmarkStart w:id="329" w:name="_Ref142570238"/>
      <w:r>
        <w:rPr>
          <w:rFonts w:cs="Arial"/>
          <w:sz w:val="22"/>
          <w:szCs w:val="22"/>
        </w:rPr>
        <w:t>Das TKU ist</w:t>
      </w:r>
      <w:r w:rsidRPr="000739C8">
        <w:rPr>
          <w:rFonts w:cs="Arial"/>
          <w:sz w:val="22"/>
          <w:szCs w:val="22"/>
        </w:rPr>
        <w:t xml:space="preserve"> berechtigt, zur Umsetzung dieses </w:t>
      </w:r>
      <w:r w:rsidR="005E07B4">
        <w:rPr>
          <w:rFonts w:cs="Arial"/>
          <w:sz w:val="22"/>
          <w:szCs w:val="22"/>
        </w:rPr>
        <w:t>Zuwendung</w:t>
      </w:r>
      <w:r w:rsidR="005E07B4" w:rsidRPr="000739C8">
        <w:rPr>
          <w:rFonts w:cs="Arial"/>
          <w:sz w:val="22"/>
          <w:szCs w:val="22"/>
        </w:rPr>
        <w:t xml:space="preserve">svertrages </w:t>
      </w:r>
      <w:r w:rsidRPr="000739C8">
        <w:rPr>
          <w:rFonts w:cs="Arial"/>
          <w:sz w:val="22"/>
          <w:szCs w:val="22"/>
        </w:rPr>
        <w:t xml:space="preserve">Dritte </w:t>
      </w:r>
      <w:r>
        <w:rPr>
          <w:rFonts w:cs="Arial"/>
          <w:sz w:val="22"/>
          <w:szCs w:val="22"/>
        </w:rPr>
        <w:t>als Unterauftragnehmer</w:t>
      </w:r>
      <w:r w:rsidRPr="000739C8">
        <w:rPr>
          <w:rFonts w:cs="Arial"/>
          <w:sz w:val="22"/>
          <w:szCs w:val="22"/>
        </w:rPr>
        <w:t xml:space="preserve"> zu beauftragen, sofern </w:t>
      </w:r>
      <w:r>
        <w:rPr>
          <w:rFonts w:cs="Arial"/>
          <w:sz w:val="22"/>
          <w:szCs w:val="22"/>
        </w:rPr>
        <w:t>dies i</w:t>
      </w:r>
      <w:r w:rsidR="008D269A">
        <w:rPr>
          <w:rFonts w:cs="Arial"/>
          <w:sz w:val="22"/>
          <w:szCs w:val="22"/>
        </w:rPr>
        <w:t>n</w:t>
      </w:r>
      <w:r>
        <w:rPr>
          <w:rFonts w:cs="Arial"/>
          <w:sz w:val="22"/>
          <w:szCs w:val="22"/>
        </w:rPr>
        <w:t xml:space="preserve"> dem Zustandekommen dieses </w:t>
      </w:r>
      <w:r w:rsidR="005E07B4">
        <w:rPr>
          <w:rFonts w:cs="Arial"/>
          <w:sz w:val="22"/>
          <w:szCs w:val="22"/>
        </w:rPr>
        <w:t>Zuwendungsvertrag</w:t>
      </w:r>
      <w:r w:rsidR="0054473F">
        <w:rPr>
          <w:rFonts w:cs="Arial"/>
          <w:sz w:val="22"/>
          <w:szCs w:val="22"/>
        </w:rPr>
        <w:t>e</w:t>
      </w:r>
      <w:r w:rsidR="005E07B4">
        <w:rPr>
          <w:rFonts w:cs="Arial"/>
          <w:sz w:val="22"/>
          <w:szCs w:val="22"/>
        </w:rPr>
        <w:t xml:space="preserve">s </w:t>
      </w:r>
      <w:r>
        <w:rPr>
          <w:rFonts w:cs="Arial"/>
          <w:sz w:val="22"/>
          <w:szCs w:val="22"/>
        </w:rPr>
        <w:t xml:space="preserve">zugrundeliegenden </w:t>
      </w:r>
      <w:r w:rsidR="00A94539">
        <w:rPr>
          <w:rFonts w:cs="Arial"/>
          <w:sz w:val="22"/>
          <w:szCs w:val="22"/>
        </w:rPr>
        <w:t>Auswahlverfahren</w:t>
      </w:r>
      <w:r>
        <w:rPr>
          <w:rFonts w:cs="Arial"/>
          <w:sz w:val="22"/>
          <w:szCs w:val="22"/>
        </w:rPr>
        <w:t xml:space="preserve"> angezeigt wurde</w:t>
      </w:r>
      <w:r w:rsidRPr="000739C8">
        <w:rPr>
          <w:rFonts w:cs="Arial"/>
          <w:sz w:val="22"/>
          <w:szCs w:val="22"/>
        </w:rPr>
        <w:t xml:space="preserve">. </w:t>
      </w:r>
      <w:r w:rsidR="001F09A4">
        <w:rPr>
          <w:rFonts w:cs="Arial"/>
          <w:sz w:val="22"/>
          <w:szCs w:val="22"/>
        </w:rPr>
        <w:t>Beabsichtigt das TKU darüber hinaus die Beauftragung von weiteren Unterauftragnehmern zur Umsetzung dieses Zuwendungsvertrag</w:t>
      </w:r>
      <w:r w:rsidR="0054473F">
        <w:rPr>
          <w:rFonts w:cs="Arial"/>
          <w:sz w:val="22"/>
          <w:szCs w:val="22"/>
        </w:rPr>
        <w:t>e</w:t>
      </w:r>
      <w:r w:rsidR="001F09A4">
        <w:rPr>
          <w:rFonts w:cs="Arial"/>
          <w:sz w:val="22"/>
          <w:szCs w:val="22"/>
        </w:rPr>
        <w:t xml:space="preserve">s, bedarf dies der vorherigen Zustimmung durch die Gebietskörperschaft, die nur bei Vorliegen berechtigter Gründe verweigert werden darf. </w:t>
      </w:r>
      <w:r>
        <w:rPr>
          <w:rFonts w:cs="Arial"/>
          <w:sz w:val="22"/>
          <w:szCs w:val="22"/>
        </w:rPr>
        <w:t>Das</w:t>
      </w:r>
      <w:r w:rsidRPr="000739C8">
        <w:rPr>
          <w:rFonts w:cs="Arial"/>
          <w:sz w:val="22"/>
          <w:szCs w:val="22"/>
        </w:rPr>
        <w:t xml:space="preserve"> </w:t>
      </w:r>
      <w:r>
        <w:rPr>
          <w:rFonts w:cs="Arial"/>
          <w:sz w:val="22"/>
          <w:szCs w:val="22"/>
        </w:rPr>
        <w:t>TKU</w:t>
      </w:r>
      <w:r w:rsidRPr="000739C8">
        <w:rPr>
          <w:rFonts w:cs="Arial"/>
          <w:sz w:val="22"/>
          <w:szCs w:val="22"/>
        </w:rPr>
        <w:t xml:space="preserve"> wird </w:t>
      </w:r>
      <w:r>
        <w:rPr>
          <w:rFonts w:cs="Arial"/>
          <w:sz w:val="22"/>
          <w:szCs w:val="22"/>
        </w:rPr>
        <w:t xml:space="preserve">seine Unterauftragnehmer </w:t>
      </w:r>
      <w:r w:rsidRPr="000739C8">
        <w:rPr>
          <w:rFonts w:cs="Arial"/>
          <w:sz w:val="22"/>
          <w:szCs w:val="22"/>
        </w:rPr>
        <w:t>im Vorhinein entsprechend zur Vertraulichkeit verpflichten.</w:t>
      </w:r>
      <w:bookmarkEnd w:id="329"/>
      <w:r w:rsidR="00827F28">
        <w:rPr>
          <w:rFonts w:cs="Arial"/>
          <w:sz w:val="22"/>
          <w:szCs w:val="22"/>
        </w:rPr>
        <w:t xml:space="preserve"> </w:t>
      </w:r>
    </w:p>
    <w:p w14:paraId="563DD716" w14:textId="77777777" w:rsidR="00827F28" w:rsidRPr="000C24F4" w:rsidRDefault="00827F28" w:rsidP="00A55BC8">
      <w:pPr>
        <w:pStyle w:val="Absatz1"/>
        <w:tabs>
          <w:tab w:val="num" w:pos="567"/>
        </w:tabs>
        <w:ind w:left="567" w:hanging="567"/>
        <w:rPr>
          <w:rFonts w:cs="Arial"/>
          <w:sz w:val="22"/>
          <w:szCs w:val="22"/>
        </w:rPr>
      </w:pPr>
      <w:r w:rsidRPr="00C36B28">
        <w:rPr>
          <w:rFonts w:cs="Arial"/>
          <w:sz w:val="22"/>
          <w:szCs w:val="22"/>
        </w:rPr>
        <w:t xml:space="preserve">Jede </w:t>
      </w:r>
      <w:r w:rsidR="00D24D13" w:rsidRPr="00C36B28">
        <w:rPr>
          <w:rFonts w:cs="Arial"/>
          <w:sz w:val="22"/>
          <w:szCs w:val="22"/>
        </w:rPr>
        <w:t xml:space="preserve">Vertragspartei </w:t>
      </w:r>
      <w:r w:rsidR="00DA6662" w:rsidRPr="00C36B28">
        <w:rPr>
          <w:rFonts w:cs="Arial"/>
          <w:sz w:val="22"/>
          <w:szCs w:val="22"/>
        </w:rPr>
        <w:t>behandelt</w:t>
      </w:r>
      <w:r w:rsidRPr="00C36B28">
        <w:rPr>
          <w:rFonts w:cs="Arial"/>
          <w:sz w:val="22"/>
          <w:szCs w:val="22"/>
        </w:rPr>
        <w:t xml:space="preserve"> die im Zusammenhang mit dem</w:t>
      </w:r>
      <w:r w:rsidR="00B4793B" w:rsidRPr="00C36B28">
        <w:rPr>
          <w:rFonts w:cs="Arial"/>
          <w:sz w:val="22"/>
          <w:szCs w:val="22"/>
        </w:rPr>
        <w:t xml:space="preserve"> Abschluss und der Durchführung des</w:t>
      </w:r>
      <w:r w:rsidRPr="00C36B28">
        <w:rPr>
          <w:rFonts w:cs="Arial"/>
          <w:sz w:val="22"/>
          <w:szCs w:val="22"/>
        </w:rPr>
        <w:t xml:space="preserve"> </w:t>
      </w:r>
      <w:r w:rsidR="005E07B4" w:rsidRPr="00C36B28">
        <w:rPr>
          <w:rFonts w:cs="Arial"/>
          <w:sz w:val="22"/>
          <w:szCs w:val="22"/>
        </w:rPr>
        <w:t xml:space="preserve">Zuwendungsvertrags </w:t>
      </w:r>
      <w:r w:rsidR="00B4793B" w:rsidRPr="00C36B28">
        <w:rPr>
          <w:rFonts w:cs="Arial"/>
          <w:sz w:val="22"/>
          <w:szCs w:val="22"/>
        </w:rPr>
        <w:t>zu verarbeitenden</w:t>
      </w:r>
      <w:r w:rsidRPr="00C36B28">
        <w:rPr>
          <w:rFonts w:cs="Arial"/>
          <w:sz w:val="22"/>
          <w:szCs w:val="22"/>
        </w:rPr>
        <w:t xml:space="preserve"> </w:t>
      </w:r>
      <w:r w:rsidR="00B4793B" w:rsidRPr="00C36B28">
        <w:rPr>
          <w:rFonts w:cs="Arial"/>
          <w:sz w:val="22"/>
          <w:szCs w:val="22"/>
        </w:rPr>
        <w:t>personenbezogenen Daten</w:t>
      </w:r>
      <w:r w:rsidRPr="00C36B28">
        <w:rPr>
          <w:rFonts w:cs="Arial"/>
          <w:sz w:val="22"/>
          <w:szCs w:val="22"/>
        </w:rPr>
        <w:t xml:space="preserve"> im </w:t>
      </w:r>
      <w:r w:rsidR="00B4793B" w:rsidRPr="00C36B28">
        <w:rPr>
          <w:rFonts w:cs="Arial"/>
          <w:sz w:val="22"/>
          <w:szCs w:val="22"/>
        </w:rPr>
        <w:t xml:space="preserve">Einklang mit den Vorschriften des jeweils geltenden </w:t>
      </w:r>
      <w:r w:rsidRPr="00C36B28">
        <w:rPr>
          <w:rFonts w:cs="Arial"/>
          <w:sz w:val="22"/>
          <w:szCs w:val="22"/>
        </w:rPr>
        <w:t>Datenschutzrechts</w:t>
      </w:r>
      <w:r w:rsidR="004A4C3D">
        <w:rPr>
          <w:rFonts w:cs="Arial"/>
          <w:sz w:val="22"/>
          <w:szCs w:val="22"/>
        </w:rPr>
        <w:t>.</w:t>
      </w:r>
      <w:r w:rsidRPr="00827F28">
        <w:rPr>
          <w:rFonts w:cs="Arial"/>
          <w:sz w:val="22"/>
          <w:szCs w:val="22"/>
        </w:rPr>
        <w:t xml:space="preserve"> </w:t>
      </w:r>
    </w:p>
    <w:p w14:paraId="1D713D63" w14:textId="77777777" w:rsidR="00C27E9D" w:rsidRPr="0086684B" w:rsidRDefault="00C27E9D" w:rsidP="00A55BC8">
      <w:pPr>
        <w:tabs>
          <w:tab w:val="num" w:pos="567"/>
        </w:tabs>
        <w:rPr>
          <w:rFonts w:cs="Arial"/>
          <w:szCs w:val="22"/>
        </w:rPr>
      </w:pPr>
    </w:p>
    <w:p w14:paraId="1C4CC301" w14:textId="77777777" w:rsidR="00C27E9D" w:rsidRPr="002709C9" w:rsidRDefault="00E92115" w:rsidP="00A55BC8">
      <w:pPr>
        <w:pStyle w:val="berschrift1"/>
        <w:tabs>
          <w:tab w:val="clear" w:pos="993"/>
          <w:tab w:val="num" w:pos="567"/>
          <w:tab w:val="num" w:pos="851"/>
        </w:tabs>
        <w:spacing w:after="360"/>
        <w:ind w:left="567" w:hanging="567"/>
        <w:rPr>
          <w:sz w:val="22"/>
          <w:szCs w:val="22"/>
        </w:rPr>
      </w:pPr>
      <w:bookmarkStart w:id="330" w:name="_Toc39690779"/>
      <w:bookmarkStart w:id="331" w:name="_Ref106648130"/>
      <w:bookmarkStart w:id="332" w:name="_Toc187050089"/>
      <w:r>
        <w:rPr>
          <w:sz w:val="22"/>
          <w:szCs w:val="22"/>
        </w:rPr>
        <w:t xml:space="preserve">Kündigung und </w:t>
      </w:r>
      <w:r w:rsidR="00013965" w:rsidRPr="002709C9">
        <w:rPr>
          <w:sz w:val="22"/>
          <w:szCs w:val="22"/>
        </w:rPr>
        <w:t>Rücktritt</w:t>
      </w:r>
      <w:bookmarkEnd w:id="330"/>
      <w:bookmarkEnd w:id="331"/>
      <w:r w:rsidR="00D10D48">
        <w:rPr>
          <w:sz w:val="22"/>
          <w:szCs w:val="22"/>
        </w:rPr>
        <w:t>, Vorkaufsrecht</w:t>
      </w:r>
      <w:bookmarkEnd w:id="332"/>
    </w:p>
    <w:p w14:paraId="47E1AE24" w14:textId="54C5E6A1" w:rsidR="007A680D" w:rsidRPr="000C24F4" w:rsidRDefault="00403E76" w:rsidP="00A55BC8">
      <w:pPr>
        <w:pStyle w:val="Absatz1"/>
        <w:tabs>
          <w:tab w:val="num" w:pos="567"/>
        </w:tabs>
        <w:ind w:left="567" w:hanging="567"/>
        <w:rPr>
          <w:rFonts w:cs="Arial"/>
          <w:sz w:val="22"/>
          <w:szCs w:val="22"/>
        </w:rPr>
      </w:pPr>
      <w:bookmarkStart w:id="333" w:name="_Ref513567571"/>
      <w:r w:rsidRPr="00DD2929">
        <w:rPr>
          <w:rFonts w:cs="Arial"/>
          <w:sz w:val="22"/>
          <w:szCs w:val="22"/>
        </w:rPr>
        <w:t>Das Recht zur ordentlichen Kündigung ist ausgeschlossen</w:t>
      </w:r>
      <w:r>
        <w:rPr>
          <w:rFonts w:cs="Arial"/>
          <w:sz w:val="22"/>
          <w:szCs w:val="22"/>
        </w:rPr>
        <w:t>.</w:t>
      </w:r>
      <w:r w:rsidRPr="00DD2929">
        <w:rPr>
          <w:rFonts w:cs="Arial"/>
          <w:sz w:val="22"/>
          <w:szCs w:val="22"/>
        </w:rPr>
        <w:t xml:space="preserve"> </w:t>
      </w:r>
      <w:r w:rsidR="00E92115" w:rsidRPr="00C36B28">
        <w:rPr>
          <w:rFonts w:cs="Arial"/>
          <w:sz w:val="22"/>
          <w:szCs w:val="22"/>
        </w:rPr>
        <w:t xml:space="preserve">Dieser Vertrag kann nur aus wichtigem Grund durch schriftliche Erklärung gegenüber der anderen Vertragspartei gekündigt werden (außerordentliche Kündigung). </w:t>
      </w:r>
      <w:r w:rsidR="007A680D" w:rsidRPr="00C36B28">
        <w:rPr>
          <w:rFonts w:cs="Arial"/>
          <w:sz w:val="22"/>
          <w:szCs w:val="22"/>
        </w:rPr>
        <w:t>Ein wichtiger Grund zur Kündigung des Vertrages durch die Gebietskörperschaft liegt insbesondere dann vor, wenn</w:t>
      </w:r>
      <w:r w:rsidR="007A680D" w:rsidRPr="0075382C">
        <w:rPr>
          <w:rFonts w:cs="Arial"/>
          <w:sz w:val="22"/>
          <w:szCs w:val="22"/>
        </w:rPr>
        <w:t xml:space="preserve"> </w:t>
      </w:r>
    </w:p>
    <w:p w14:paraId="37E27E6F" w14:textId="3656F097" w:rsidR="007A680D" w:rsidRDefault="007A680D" w:rsidP="00F15CF1">
      <w:pPr>
        <w:pStyle w:val="AufzhlungAbsatz2"/>
        <w:numPr>
          <w:ilvl w:val="2"/>
          <w:numId w:val="20"/>
        </w:numPr>
        <w:tabs>
          <w:tab w:val="clear" w:pos="1561"/>
          <w:tab w:val="num" w:pos="993"/>
        </w:tabs>
        <w:ind w:left="993" w:hanging="426"/>
        <w:rPr>
          <w:rFonts w:cs="Arial"/>
          <w:sz w:val="22"/>
          <w:szCs w:val="22"/>
        </w:rPr>
      </w:pPr>
      <w:r w:rsidRPr="00C36B28">
        <w:rPr>
          <w:rFonts w:cs="Arial"/>
          <w:sz w:val="22"/>
          <w:szCs w:val="22"/>
        </w:rPr>
        <w:t xml:space="preserve">die geschuldete vollständige Inbetriebnahme nicht innerhalb von </w:t>
      </w:r>
      <w:del w:id="334" w:author="Hundt, Melanie" w:date="2025-09-15T12:22:00Z" w16du:dateUtc="2025-09-15T10:22:00Z">
        <w:r w:rsidRPr="00C36B28" w:rsidDel="0025775F">
          <w:rPr>
            <w:rFonts w:cs="Arial"/>
            <w:sz w:val="22"/>
            <w:szCs w:val="22"/>
            <w:highlight w:val="yellow"/>
          </w:rPr>
          <w:delText>sechs</w:delText>
        </w:r>
        <w:r w:rsidRPr="00C36B28" w:rsidDel="0025775F">
          <w:rPr>
            <w:rFonts w:cs="Arial"/>
            <w:sz w:val="22"/>
            <w:szCs w:val="22"/>
          </w:rPr>
          <w:delText xml:space="preserve"> </w:delText>
        </w:r>
      </w:del>
      <w:ins w:id="335" w:author="Hundt, Melanie" w:date="2025-09-15T12:22:00Z" w16du:dateUtc="2025-09-15T10:22:00Z">
        <w:r w:rsidR="0025775F" w:rsidRPr="0025775F">
          <w:rPr>
            <w:rFonts w:cs="Arial"/>
            <w:sz w:val="22"/>
            <w:szCs w:val="22"/>
            <w:highlight w:val="green"/>
            <w:rPrChange w:id="336" w:author="Hundt, Melanie" w:date="2025-09-15T12:22:00Z" w16du:dateUtc="2025-09-15T10:22:00Z">
              <w:rPr>
                <w:rFonts w:cs="Arial"/>
                <w:sz w:val="22"/>
                <w:szCs w:val="22"/>
              </w:rPr>
            </w:rPrChange>
          </w:rPr>
          <w:t>neun</w:t>
        </w:r>
        <w:r w:rsidR="0025775F" w:rsidRPr="00C36B28">
          <w:rPr>
            <w:rFonts w:cs="Arial"/>
            <w:sz w:val="22"/>
            <w:szCs w:val="22"/>
          </w:rPr>
          <w:t xml:space="preserve"> </w:t>
        </w:r>
      </w:ins>
      <w:r w:rsidRPr="00C36B28">
        <w:rPr>
          <w:rFonts w:cs="Arial"/>
          <w:sz w:val="22"/>
          <w:szCs w:val="22"/>
        </w:rPr>
        <w:t xml:space="preserve">Monaten nach dem </w:t>
      </w:r>
      <w:proofErr w:type="spellStart"/>
      <w:r w:rsidRPr="00C36B28">
        <w:rPr>
          <w:rFonts w:cs="Arial"/>
          <w:sz w:val="22"/>
          <w:szCs w:val="22"/>
        </w:rPr>
        <w:t>Inbetriebnahmezeitpunkt</w:t>
      </w:r>
      <w:proofErr w:type="spellEnd"/>
      <w:r w:rsidRPr="00C36B28">
        <w:rPr>
          <w:rFonts w:cs="Arial"/>
          <w:sz w:val="22"/>
          <w:szCs w:val="22"/>
        </w:rPr>
        <w:t xml:space="preserve"> erfolgt ist und die Verzögerung auf Gründen beruht, die das TKU zu vertreten hat</w:t>
      </w:r>
      <w:r w:rsidRPr="000C24F4">
        <w:rPr>
          <w:rFonts w:cs="Arial"/>
          <w:sz w:val="22"/>
          <w:szCs w:val="22"/>
        </w:rPr>
        <w:t xml:space="preserve">. Im Falle einer Kündigung </w:t>
      </w:r>
      <w:r w:rsidR="00BA76C7">
        <w:rPr>
          <w:rFonts w:cs="Arial"/>
          <w:sz w:val="22"/>
          <w:szCs w:val="22"/>
        </w:rPr>
        <w:t>aus diesem Grund</w:t>
      </w:r>
      <w:r w:rsidRPr="000C24F4">
        <w:rPr>
          <w:rFonts w:cs="Arial"/>
          <w:sz w:val="22"/>
          <w:szCs w:val="22"/>
        </w:rPr>
        <w:t xml:space="preserve"> wird eine etwaig gezahlte Vertragsstrafe zurückgezahlt</w:t>
      </w:r>
      <w:r>
        <w:rPr>
          <w:rFonts w:cs="Arial"/>
          <w:sz w:val="22"/>
          <w:szCs w:val="22"/>
        </w:rPr>
        <w:t>,</w:t>
      </w:r>
      <w:r w:rsidRPr="00901772">
        <w:t xml:space="preserve"> </w:t>
      </w:r>
      <w:r>
        <w:rPr>
          <w:rFonts w:cs="Arial"/>
          <w:sz w:val="22"/>
          <w:szCs w:val="22"/>
        </w:rPr>
        <w:t>so</w:t>
      </w:r>
      <w:r w:rsidRPr="00901772">
        <w:rPr>
          <w:rFonts w:cs="Arial"/>
          <w:sz w:val="22"/>
          <w:szCs w:val="22"/>
        </w:rPr>
        <w:t xml:space="preserve">weit diese nicht nach § </w:t>
      </w:r>
      <w:del w:id="337" w:author="Hundt, Melanie" w:date="2025-09-15T12:23:00Z" w16du:dateUtc="2025-09-15T10:23:00Z">
        <w:r w:rsidRPr="00FD1C2B" w:rsidDel="0025775F">
          <w:rPr>
            <w:rFonts w:cs="Arial"/>
            <w:sz w:val="22"/>
            <w:szCs w:val="22"/>
            <w:highlight w:val="yellow"/>
          </w:rPr>
          <w:fldChar w:fldCharType="begin"/>
        </w:r>
        <w:r w:rsidRPr="00FD1C2B" w:rsidDel="0025775F">
          <w:rPr>
            <w:rFonts w:cs="Arial"/>
            <w:sz w:val="22"/>
            <w:szCs w:val="22"/>
            <w:highlight w:val="yellow"/>
          </w:rPr>
          <w:delInstrText xml:space="preserve"> REF _Ref106648634 \r \h </w:delInstrText>
        </w:r>
        <w:r w:rsidR="00883B9E" w:rsidDel="0025775F">
          <w:rPr>
            <w:rFonts w:cs="Arial"/>
            <w:sz w:val="22"/>
            <w:szCs w:val="22"/>
            <w:highlight w:val="yellow"/>
          </w:rPr>
          <w:delInstrText xml:space="preserve"> \* MERGEFORMAT </w:delInstrText>
        </w:r>
        <w:r w:rsidRPr="00FD1C2B" w:rsidDel="0025775F">
          <w:rPr>
            <w:rFonts w:cs="Arial"/>
            <w:sz w:val="22"/>
            <w:szCs w:val="22"/>
            <w:highlight w:val="yellow"/>
          </w:rPr>
        </w:r>
        <w:r w:rsidRPr="00FD1C2B" w:rsidDel="0025775F">
          <w:rPr>
            <w:rFonts w:cs="Arial"/>
            <w:sz w:val="22"/>
            <w:szCs w:val="22"/>
            <w:highlight w:val="yellow"/>
          </w:rPr>
          <w:fldChar w:fldCharType="separate"/>
        </w:r>
        <w:r w:rsidR="009859E0" w:rsidRPr="00FD1C2B" w:rsidDel="0025775F">
          <w:rPr>
            <w:rFonts w:cs="Arial"/>
            <w:sz w:val="22"/>
            <w:szCs w:val="22"/>
            <w:highlight w:val="yellow"/>
          </w:rPr>
          <w:delText>15.2</w:delText>
        </w:r>
        <w:r w:rsidRPr="00FD1C2B" w:rsidDel="0025775F">
          <w:rPr>
            <w:rFonts w:cs="Arial"/>
            <w:sz w:val="22"/>
            <w:szCs w:val="22"/>
            <w:highlight w:val="yellow"/>
          </w:rPr>
          <w:fldChar w:fldCharType="end"/>
        </w:r>
        <w:r w:rsidR="00883B9E" w:rsidRPr="00FD1C2B" w:rsidDel="0025775F">
          <w:rPr>
            <w:rFonts w:cs="Arial"/>
            <w:sz w:val="22"/>
            <w:szCs w:val="22"/>
            <w:highlight w:val="yellow"/>
          </w:rPr>
          <w:delText xml:space="preserve"> / </w:delText>
        </w:r>
      </w:del>
      <w:r w:rsidR="00883B9E" w:rsidRPr="00FD1C2B">
        <w:rPr>
          <w:rFonts w:cs="Arial"/>
          <w:sz w:val="22"/>
          <w:szCs w:val="22"/>
          <w:highlight w:val="yellow"/>
        </w:rPr>
        <w:t xml:space="preserve">15.3 </w:t>
      </w:r>
      <w:del w:id="338" w:author="Hundt, Melanie" w:date="2025-09-15T12:23:00Z" w16du:dateUtc="2025-09-15T10:23:00Z">
        <w:r w:rsidR="00883B9E" w:rsidRPr="00FD1C2B" w:rsidDel="0025775F">
          <w:rPr>
            <w:rFonts w:cs="Arial"/>
            <w:sz w:val="22"/>
            <w:szCs w:val="22"/>
            <w:highlight w:val="yellow"/>
          </w:rPr>
          <w:delText>[</w:delText>
        </w:r>
        <w:r w:rsidR="00883B9E" w:rsidRPr="00FD1C2B" w:rsidDel="0025775F">
          <w:rPr>
            <w:rFonts w:cs="Arial"/>
            <w:i/>
            <w:sz w:val="22"/>
            <w:szCs w:val="22"/>
            <w:highlight w:val="yellow"/>
          </w:rPr>
          <w:delText>anzupassen, je nachdem, ob optionale Regelung des § 15.2 gewählt wird oder nicht</w:delText>
        </w:r>
        <w:r w:rsidR="00883B9E" w:rsidRPr="00FD1C2B" w:rsidDel="0025775F">
          <w:rPr>
            <w:rFonts w:cs="Arial"/>
            <w:sz w:val="22"/>
            <w:szCs w:val="22"/>
            <w:highlight w:val="yellow"/>
          </w:rPr>
          <w:delText>]</w:delText>
        </w:r>
        <w:r w:rsidDel="0025775F">
          <w:rPr>
            <w:rFonts w:cs="Arial"/>
            <w:sz w:val="22"/>
            <w:szCs w:val="22"/>
          </w:rPr>
          <w:delText xml:space="preserve"> </w:delText>
        </w:r>
      </w:del>
      <w:r w:rsidRPr="00901772">
        <w:rPr>
          <w:rFonts w:cs="Arial"/>
          <w:sz w:val="22"/>
          <w:szCs w:val="22"/>
        </w:rPr>
        <w:t>auf Schadensersatzansprüche angerechnet wurde</w:t>
      </w:r>
      <w:r w:rsidRPr="000C24F4">
        <w:rPr>
          <w:rFonts w:cs="Arial"/>
          <w:sz w:val="22"/>
          <w:szCs w:val="22"/>
        </w:rPr>
        <w:t xml:space="preserve">. </w:t>
      </w:r>
      <w:r w:rsidRPr="00C36B28">
        <w:rPr>
          <w:rFonts w:cs="Arial"/>
          <w:sz w:val="22"/>
          <w:szCs w:val="22"/>
        </w:rPr>
        <w:t>Weitergehende Schadensersatzansprüche bleiben hiervon unberührt</w:t>
      </w:r>
      <w:r w:rsidRPr="000C24F4">
        <w:rPr>
          <w:rFonts w:cs="Arial"/>
          <w:sz w:val="22"/>
          <w:szCs w:val="22"/>
        </w:rPr>
        <w:t>;</w:t>
      </w:r>
    </w:p>
    <w:p w14:paraId="07193C9F" w14:textId="77777777" w:rsidR="007A680D" w:rsidRPr="000C24F4" w:rsidRDefault="007A680D" w:rsidP="00F15CF1">
      <w:pPr>
        <w:pStyle w:val="AufzhlungAbsatz2"/>
        <w:numPr>
          <w:ilvl w:val="2"/>
          <w:numId w:val="20"/>
        </w:numPr>
        <w:tabs>
          <w:tab w:val="clear" w:pos="1561"/>
          <w:tab w:val="num" w:pos="993"/>
        </w:tabs>
        <w:ind w:left="993" w:hanging="426"/>
        <w:rPr>
          <w:rFonts w:cs="Arial"/>
          <w:sz w:val="22"/>
          <w:szCs w:val="22"/>
        </w:rPr>
      </w:pPr>
      <w:r>
        <w:rPr>
          <w:rFonts w:cs="Arial"/>
          <w:sz w:val="22"/>
          <w:szCs w:val="22"/>
        </w:rPr>
        <w:t>die Eröffnung des Insolvenzverfahrens gegen das TKU mangels Masse abgelehnt wird;</w:t>
      </w:r>
      <w:r w:rsidRPr="000C24F4">
        <w:rPr>
          <w:rFonts w:cs="Arial"/>
          <w:sz w:val="22"/>
          <w:szCs w:val="22"/>
        </w:rPr>
        <w:t xml:space="preserve"> </w:t>
      </w:r>
      <w:r>
        <w:rPr>
          <w:rFonts w:cs="Arial"/>
          <w:sz w:val="22"/>
          <w:szCs w:val="22"/>
        </w:rPr>
        <w:t>oder</w:t>
      </w:r>
    </w:p>
    <w:p w14:paraId="6E37607F" w14:textId="77777777" w:rsidR="007A680D" w:rsidRPr="000C24F4" w:rsidRDefault="007A680D" w:rsidP="00F15CF1">
      <w:pPr>
        <w:pStyle w:val="AufzhlungAbsatz2"/>
        <w:numPr>
          <w:ilvl w:val="2"/>
          <w:numId w:val="20"/>
        </w:numPr>
        <w:tabs>
          <w:tab w:val="clear" w:pos="1561"/>
          <w:tab w:val="num" w:pos="993"/>
        </w:tabs>
        <w:ind w:left="993" w:hanging="426"/>
        <w:rPr>
          <w:rFonts w:cs="Arial"/>
          <w:sz w:val="22"/>
          <w:szCs w:val="22"/>
        </w:rPr>
      </w:pPr>
      <w:r w:rsidRPr="00C36B28">
        <w:rPr>
          <w:rFonts w:cs="Arial"/>
          <w:sz w:val="22"/>
          <w:szCs w:val="22"/>
        </w:rPr>
        <w:t xml:space="preserve">das TKU die wesentlichen Pflichten aus diesem Vertrag, insbesondere den geschuldeten Netzbetrieb und die geschuldete Erbringung von </w:t>
      </w:r>
      <w:r w:rsidRPr="00C36B28">
        <w:rPr>
          <w:rFonts w:cs="Arial"/>
          <w:sz w:val="22"/>
          <w:szCs w:val="22"/>
        </w:rPr>
        <w:lastRenderedPageBreak/>
        <w:t>Telekommunikationsdiensten trotz zweimaligen erfolglosen Ablaufs von der Gebietskörperschaft jeweils gesetzter, angemessener Fristen zur Pflichterfüllung</w:t>
      </w:r>
      <w:r w:rsidR="006B2C45" w:rsidRPr="00C36B28">
        <w:rPr>
          <w:rFonts w:cs="Arial"/>
          <w:sz w:val="22"/>
          <w:szCs w:val="22"/>
        </w:rPr>
        <w:t>,</w:t>
      </w:r>
      <w:r w:rsidRPr="00C36B28">
        <w:rPr>
          <w:rFonts w:cs="Arial"/>
          <w:sz w:val="22"/>
          <w:szCs w:val="22"/>
        </w:rPr>
        <w:t xml:space="preserve"> schuldhaft verletzt</w:t>
      </w:r>
      <w:r>
        <w:rPr>
          <w:rFonts w:cs="Arial"/>
          <w:sz w:val="22"/>
          <w:szCs w:val="22"/>
        </w:rPr>
        <w:t>.</w:t>
      </w:r>
    </w:p>
    <w:p w14:paraId="5D7DE5F1" w14:textId="77777777" w:rsidR="00C27E9D" w:rsidRPr="00E92115" w:rsidRDefault="00E92115" w:rsidP="00A55BC8">
      <w:pPr>
        <w:pStyle w:val="Absatz1"/>
        <w:tabs>
          <w:tab w:val="num" w:pos="567"/>
          <w:tab w:val="left" w:pos="851"/>
        </w:tabs>
        <w:ind w:left="567" w:hanging="567"/>
        <w:rPr>
          <w:rFonts w:cs="Arial"/>
          <w:sz w:val="22"/>
          <w:szCs w:val="22"/>
        </w:rPr>
      </w:pPr>
      <w:bookmarkStart w:id="339" w:name="_Ref114241792"/>
      <w:r w:rsidRPr="00C36B28">
        <w:rPr>
          <w:rFonts w:cs="Arial"/>
          <w:sz w:val="22"/>
          <w:szCs w:val="22"/>
        </w:rPr>
        <w:t>Die</w:t>
      </w:r>
      <w:r w:rsidR="004F3101" w:rsidRPr="00C36B28">
        <w:rPr>
          <w:rFonts w:cs="Arial"/>
          <w:sz w:val="22"/>
          <w:szCs w:val="22"/>
        </w:rPr>
        <w:t xml:space="preserve"> </w:t>
      </w:r>
      <w:r w:rsidR="002A78CB" w:rsidRPr="00C36B28">
        <w:rPr>
          <w:rFonts w:cs="Arial"/>
          <w:sz w:val="22"/>
          <w:szCs w:val="22"/>
        </w:rPr>
        <w:t>Gebietskörperschaft</w:t>
      </w:r>
      <w:r w:rsidR="00013965" w:rsidRPr="00C36B28">
        <w:rPr>
          <w:rFonts w:cs="Arial"/>
          <w:sz w:val="22"/>
          <w:szCs w:val="22"/>
        </w:rPr>
        <w:t xml:space="preserve"> </w:t>
      </w:r>
      <w:r w:rsidRPr="00C36B28">
        <w:rPr>
          <w:rFonts w:cs="Arial"/>
          <w:sz w:val="22"/>
          <w:szCs w:val="22"/>
        </w:rPr>
        <w:t xml:space="preserve">ist bei Vorliegen eines wichtigen Grundes </w:t>
      </w:r>
      <w:r w:rsidR="00013965" w:rsidRPr="00C36B28">
        <w:rPr>
          <w:rFonts w:cs="Arial"/>
          <w:sz w:val="22"/>
          <w:szCs w:val="22"/>
        </w:rPr>
        <w:t xml:space="preserve">zum Rücktritt vom </w:t>
      </w:r>
      <w:r w:rsidR="005E07B4" w:rsidRPr="00C36B28">
        <w:rPr>
          <w:rFonts w:cs="Arial"/>
          <w:sz w:val="22"/>
          <w:szCs w:val="22"/>
        </w:rPr>
        <w:t xml:space="preserve">Zuwendungsvertrag </w:t>
      </w:r>
      <w:r w:rsidR="004F21AA" w:rsidRPr="00C36B28">
        <w:rPr>
          <w:rFonts w:cs="Arial"/>
          <w:sz w:val="22"/>
          <w:szCs w:val="22"/>
        </w:rPr>
        <w:t xml:space="preserve">mit Wirkung für die Vergangenheit </w:t>
      </w:r>
      <w:r w:rsidRPr="00C36B28">
        <w:rPr>
          <w:rFonts w:cs="Arial"/>
          <w:sz w:val="22"/>
          <w:szCs w:val="22"/>
        </w:rPr>
        <w:t xml:space="preserve">durch schriftliche Erklärung gegenüber dem TKU </w:t>
      </w:r>
      <w:r w:rsidR="00013965" w:rsidRPr="00C36B28">
        <w:rPr>
          <w:rFonts w:cs="Arial"/>
          <w:sz w:val="22"/>
          <w:szCs w:val="22"/>
        </w:rPr>
        <w:t>berechtigt</w:t>
      </w:r>
      <w:r w:rsidR="00EC23E1" w:rsidRPr="00C36B28">
        <w:rPr>
          <w:rFonts w:cs="Arial"/>
          <w:sz w:val="22"/>
          <w:szCs w:val="22"/>
        </w:rPr>
        <w:t xml:space="preserve">. </w:t>
      </w:r>
      <w:bookmarkStart w:id="340" w:name="_Ref114241484"/>
      <w:r w:rsidR="00EC23E1" w:rsidRPr="00C36B28">
        <w:rPr>
          <w:rFonts w:cs="Arial"/>
          <w:sz w:val="22"/>
          <w:szCs w:val="22"/>
        </w:rPr>
        <w:t>Ein wichtiger Grund ist insbesondere in den nachfolgend genannten Fällen anlässlich des diesen Zuwendungsvertrag betreffenden Auswahlverfahrens und des diesem zugrundeliegenden förderrechtlichen Rechtsverhältnisses gegeben</w:t>
      </w:r>
      <w:r w:rsidR="00F86C54" w:rsidRPr="00E92115">
        <w:rPr>
          <w:rFonts w:cs="Arial"/>
          <w:sz w:val="22"/>
          <w:szCs w:val="22"/>
        </w:rPr>
        <w:t>:</w:t>
      </w:r>
      <w:bookmarkEnd w:id="333"/>
      <w:bookmarkEnd w:id="339"/>
      <w:bookmarkEnd w:id="340"/>
      <w:r w:rsidR="00013965" w:rsidRPr="00E92115">
        <w:rPr>
          <w:rFonts w:cs="Arial"/>
          <w:sz w:val="22"/>
          <w:szCs w:val="22"/>
        </w:rPr>
        <w:t xml:space="preserve"> </w:t>
      </w:r>
    </w:p>
    <w:p w14:paraId="41EB277E" w14:textId="64BEF4C3" w:rsidR="007771C9" w:rsidRPr="007771C9" w:rsidRDefault="00DD0734" w:rsidP="00631A86">
      <w:pPr>
        <w:pStyle w:val="AufzhlungAbsatz2"/>
        <w:numPr>
          <w:ilvl w:val="2"/>
          <w:numId w:val="23"/>
        </w:numPr>
        <w:tabs>
          <w:tab w:val="clear" w:pos="1561"/>
          <w:tab w:val="num" w:pos="993"/>
        </w:tabs>
        <w:ind w:left="993" w:hanging="426"/>
        <w:rPr>
          <w:rFonts w:cs="Arial"/>
          <w:szCs w:val="22"/>
        </w:rPr>
      </w:pPr>
      <w:bookmarkStart w:id="341" w:name="_Ref34383266"/>
      <w:r w:rsidRPr="00C36B28">
        <w:rPr>
          <w:rFonts w:cs="Arial"/>
          <w:sz w:val="22"/>
          <w:szCs w:val="22"/>
        </w:rPr>
        <w:t xml:space="preserve">die Voraussetzungen für den Vertragsabschluss </w:t>
      </w:r>
      <w:r w:rsidR="00776D25" w:rsidRPr="00C36B28">
        <w:rPr>
          <w:rFonts w:cs="Arial"/>
          <w:sz w:val="22"/>
          <w:szCs w:val="22"/>
        </w:rPr>
        <w:t xml:space="preserve">sind </w:t>
      </w:r>
      <w:r w:rsidR="009009AF" w:rsidRPr="00C36B28">
        <w:rPr>
          <w:rFonts w:cs="Arial"/>
          <w:sz w:val="22"/>
          <w:szCs w:val="22"/>
        </w:rPr>
        <w:t xml:space="preserve">nachträglich </w:t>
      </w:r>
      <w:r w:rsidR="00957226" w:rsidRPr="00C36B28">
        <w:rPr>
          <w:rFonts w:cs="Arial"/>
          <w:sz w:val="22"/>
          <w:szCs w:val="22"/>
        </w:rPr>
        <w:t>entfallen</w:t>
      </w:r>
      <w:r w:rsidR="00250EF5">
        <w:rPr>
          <w:rFonts w:cs="Arial"/>
          <w:sz w:val="22"/>
          <w:szCs w:val="22"/>
        </w:rPr>
        <w:t>, z.</w:t>
      </w:r>
      <w:r w:rsidR="00137DCF">
        <w:rPr>
          <w:rFonts w:cs="Arial"/>
          <w:sz w:val="22"/>
          <w:szCs w:val="22"/>
        </w:rPr>
        <w:t> </w:t>
      </w:r>
      <w:r w:rsidR="00250EF5">
        <w:rPr>
          <w:rFonts w:cs="Arial"/>
          <w:sz w:val="22"/>
          <w:szCs w:val="22"/>
        </w:rPr>
        <w:t xml:space="preserve">B. aufgrund des </w:t>
      </w:r>
      <w:r w:rsidR="007F7F51">
        <w:rPr>
          <w:rFonts w:cs="Arial"/>
          <w:sz w:val="22"/>
          <w:szCs w:val="22"/>
        </w:rPr>
        <w:t xml:space="preserve">Eintretens oder </w:t>
      </w:r>
      <w:r w:rsidR="00250EF5">
        <w:rPr>
          <w:rFonts w:cs="Arial"/>
          <w:sz w:val="22"/>
          <w:szCs w:val="22"/>
        </w:rPr>
        <w:t>Bekanntwerdens eines der in § 3 Abs. 3 Gigabit-R</w:t>
      </w:r>
      <w:r w:rsidR="009009AF">
        <w:rPr>
          <w:rFonts w:cs="Arial"/>
          <w:sz w:val="22"/>
          <w:szCs w:val="22"/>
        </w:rPr>
        <w:t>ahmenregelung</w:t>
      </w:r>
      <w:r w:rsidR="00250EF5">
        <w:rPr>
          <w:rFonts w:cs="Arial"/>
          <w:sz w:val="22"/>
          <w:szCs w:val="22"/>
        </w:rPr>
        <w:t xml:space="preserve"> vorgesehenen Umstände</w:t>
      </w:r>
      <w:r w:rsidR="00B138A5">
        <w:rPr>
          <w:rFonts w:cs="Arial"/>
          <w:sz w:val="22"/>
          <w:szCs w:val="22"/>
        </w:rPr>
        <w:t xml:space="preserve">, und ein Festhalten an dem Vertrag </w:t>
      </w:r>
      <w:r w:rsidR="00776D25">
        <w:rPr>
          <w:rFonts w:cs="Arial"/>
          <w:sz w:val="22"/>
          <w:szCs w:val="22"/>
        </w:rPr>
        <w:t xml:space="preserve">ist </w:t>
      </w:r>
      <w:r w:rsidR="00B138A5">
        <w:rPr>
          <w:rFonts w:cs="Arial"/>
          <w:sz w:val="22"/>
          <w:szCs w:val="22"/>
        </w:rPr>
        <w:t>der Gebietskörperschaft unzumutbar</w:t>
      </w:r>
      <w:r w:rsidR="00776D25">
        <w:rPr>
          <w:rFonts w:cs="Arial"/>
          <w:sz w:val="22"/>
          <w:szCs w:val="22"/>
        </w:rPr>
        <w:t xml:space="preserve"> oder aus entgegenstehenden rechtlichen Gründen nicht möglich</w:t>
      </w:r>
      <w:r w:rsidR="00475B65">
        <w:rPr>
          <w:rFonts w:cs="Arial"/>
          <w:sz w:val="22"/>
          <w:szCs w:val="22"/>
        </w:rPr>
        <w:t>;</w:t>
      </w:r>
      <w:bookmarkEnd w:id="341"/>
      <w:r w:rsidR="007771C9" w:rsidRPr="007771C9">
        <w:rPr>
          <w:rFonts w:cs="Arial"/>
          <w:color w:val="000000"/>
          <w:sz w:val="18"/>
          <w:szCs w:val="18"/>
        </w:rPr>
        <w:t xml:space="preserve"> </w:t>
      </w:r>
    </w:p>
    <w:p w14:paraId="7556D78D" w14:textId="77777777" w:rsidR="00BD1D47" w:rsidRDefault="00DD0734" w:rsidP="00631A86">
      <w:pPr>
        <w:pStyle w:val="AufzhlungAbsatz2"/>
        <w:numPr>
          <w:ilvl w:val="2"/>
          <w:numId w:val="23"/>
        </w:numPr>
        <w:tabs>
          <w:tab w:val="clear" w:pos="1561"/>
          <w:tab w:val="num" w:pos="993"/>
        </w:tabs>
        <w:ind w:left="993" w:hanging="426"/>
        <w:rPr>
          <w:rFonts w:cs="Arial"/>
          <w:sz w:val="22"/>
          <w:szCs w:val="22"/>
        </w:rPr>
      </w:pPr>
      <w:bookmarkStart w:id="342" w:name="_Ref106648617"/>
      <w:r>
        <w:rPr>
          <w:rFonts w:cs="Arial"/>
          <w:sz w:val="22"/>
          <w:szCs w:val="22"/>
        </w:rPr>
        <w:t xml:space="preserve">die Zuwendungsbescheide von Bund und Land </w:t>
      </w:r>
      <w:r w:rsidR="00DA6662">
        <w:rPr>
          <w:rFonts w:cs="Arial"/>
          <w:sz w:val="22"/>
          <w:szCs w:val="22"/>
        </w:rPr>
        <w:t xml:space="preserve">werden </w:t>
      </w:r>
      <w:r>
        <w:rPr>
          <w:rFonts w:cs="Arial"/>
          <w:sz w:val="22"/>
          <w:szCs w:val="22"/>
        </w:rPr>
        <w:t xml:space="preserve">entsprechend §§ 48, 49 VwVfG oder anderen Rechtsvorschriften, insbesondere Nr. 8 </w:t>
      </w:r>
      <w:proofErr w:type="spellStart"/>
      <w:r>
        <w:rPr>
          <w:rFonts w:cs="Arial"/>
          <w:sz w:val="22"/>
          <w:szCs w:val="22"/>
        </w:rPr>
        <w:t>ANBest</w:t>
      </w:r>
      <w:proofErr w:type="spellEnd"/>
      <w:r>
        <w:rPr>
          <w:rFonts w:cs="Arial"/>
          <w:sz w:val="22"/>
          <w:szCs w:val="22"/>
        </w:rPr>
        <w:t>-P, mit Wirkung für die Vergangenheit zurückgenommen oder widerrufen oder sonst unwirksam</w:t>
      </w:r>
      <w:r w:rsidR="00475B65">
        <w:rPr>
          <w:rFonts w:cs="Arial"/>
          <w:sz w:val="22"/>
          <w:szCs w:val="22"/>
        </w:rPr>
        <w:t>;</w:t>
      </w:r>
      <w:bookmarkEnd w:id="342"/>
      <w:r w:rsidR="00BD1D47" w:rsidRPr="00BD1D47">
        <w:rPr>
          <w:rFonts w:cs="Arial"/>
          <w:sz w:val="22"/>
          <w:szCs w:val="22"/>
        </w:rPr>
        <w:t xml:space="preserve"> </w:t>
      </w:r>
    </w:p>
    <w:p w14:paraId="1F9820B4" w14:textId="77777777" w:rsidR="00BD1D47" w:rsidRPr="00B50849" w:rsidRDefault="00BD1D47"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 xml:space="preserve">der Abschluss des Vertrages </w:t>
      </w:r>
      <w:r w:rsidR="00DA6662" w:rsidRPr="00C36B28">
        <w:rPr>
          <w:rFonts w:cs="Arial"/>
          <w:sz w:val="22"/>
          <w:szCs w:val="22"/>
        </w:rPr>
        <w:t xml:space="preserve">ist </w:t>
      </w:r>
      <w:r w:rsidRPr="00C36B28">
        <w:rPr>
          <w:rFonts w:cs="Arial"/>
          <w:sz w:val="22"/>
          <w:szCs w:val="22"/>
        </w:rPr>
        <w:t>durch Angaben des TKUs zustande gekommen, die in wesentlicher Beziehung unrichtig oder unvollständig waren</w:t>
      </w:r>
      <w:r w:rsidR="00DA6662">
        <w:rPr>
          <w:rFonts w:cs="Arial"/>
          <w:sz w:val="22"/>
          <w:szCs w:val="22"/>
        </w:rPr>
        <w:t>;</w:t>
      </w:r>
    </w:p>
    <w:p w14:paraId="2A2B6332" w14:textId="1FDBFD30" w:rsidR="00723D6F" w:rsidRPr="00723D6F" w:rsidRDefault="00723D6F" w:rsidP="00631A86">
      <w:pPr>
        <w:pStyle w:val="AufzhlungAbsatz2"/>
        <w:numPr>
          <w:ilvl w:val="2"/>
          <w:numId w:val="23"/>
        </w:numPr>
        <w:tabs>
          <w:tab w:val="clear" w:pos="1561"/>
          <w:tab w:val="num" w:pos="993"/>
        </w:tabs>
        <w:ind w:left="993" w:hanging="426"/>
        <w:rPr>
          <w:rFonts w:cs="Arial"/>
          <w:sz w:val="22"/>
          <w:szCs w:val="22"/>
        </w:rPr>
      </w:pPr>
      <w:r w:rsidRPr="00723D6F">
        <w:rPr>
          <w:rFonts w:cs="Arial"/>
          <w:sz w:val="22"/>
          <w:szCs w:val="22"/>
        </w:rPr>
        <w:t xml:space="preserve">das TKU ist </w:t>
      </w:r>
      <w:r>
        <w:rPr>
          <w:rFonts w:cs="Arial"/>
          <w:sz w:val="22"/>
          <w:szCs w:val="22"/>
        </w:rPr>
        <w:t xml:space="preserve">ohne Darlegung rechtfertigender Gründe </w:t>
      </w:r>
      <w:r w:rsidR="005D44C9">
        <w:rPr>
          <w:rFonts w:cs="Arial"/>
          <w:sz w:val="22"/>
          <w:szCs w:val="22"/>
        </w:rPr>
        <w:t xml:space="preserve">(insbesondere nach </w:t>
      </w:r>
      <w:r w:rsidR="005D44C9">
        <w:rPr>
          <w:rFonts w:cs="Arial"/>
          <w:sz w:val="22"/>
          <w:szCs w:val="22"/>
        </w:rPr>
        <w:fldChar w:fldCharType="begin"/>
      </w:r>
      <w:r w:rsidR="005D44C9">
        <w:rPr>
          <w:rFonts w:cs="Arial"/>
          <w:sz w:val="22"/>
          <w:szCs w:val="22"/>
        </w:rPr>
        <w:instrText xml:space="preserve"> REF _Ref21613884 \r \h </w:instrText>
      </w:r>
      <w:r w:rsidR="005D44C9">
        <w:rPr>
          <w:rFonts w:cs="Arial"/>
          <w:sz w:val="22"/>
          <w:szCs w:val="22"/>
        </w:rPr>
      </w:r>
      <w:r w:rsidR="005D44C9">
        <w:rPr>
          <w:rFonts w:cs="Arial"/>
          <w:sz w:val="22"/>
          <w:szCs w:val="22"/>
        </w:rPr>
        <w:fldChar w:fldCharType="separate"/>
      </w:r>
      <w:r w:rsidR="009859E0">
        <w:rPr>
          <w:rFonts w:cs="Arial"/>
          <w:sz w:val="22"/>
          <w:szCs w:val="22"/>
        </w:rPr>
        <w:t>§ 6</w:t>
      </w:r>
      <w:r w:rsidR="005D44C9">
        <w:rPr>
          <w:rFonts w:cs="Arial"/>
          <w:sz w:val="22"/>
          <w:szCs w:val="22"/>
        </w:rPr>
        <w:fldChar w:fldCharType="end"/>
      </w:r>
      <w:r w:rsidR="005D44C9">
        <w:rPr>
          <w:rFonts w:cs="Arial"/>
          <w:sz w:val="22"/>
          <w:szCs w:val="22"/>
        </w:rPr>
        <w:t xml:space="preserve">) </w:t>
      </w:r>
      <w:r w:rsidRPr="00723D6F">
        <w:rPr>
          <w:rFonts w:cs="Arial"/>
          <w:sz w:val="22"/>
          <w:szCs w:val="22"/>
        </w:rPr>
        <w:t xml:space="preserve">mit </w:t>
      </w:r>
      <w:r>
        <w:rPr>
          <w:rFonts w:cs="Arial"/>
          <w:sz w:val="22"/>
          <w:szCs w:val="22"/>
        </w:rPr>
        <w:t xml:space="preserve">dem </w:t>
      </w:r>
      <w:r w:rsidRPr="00723D6F">
        <w:rPr>
          <w:rFonts w:cs="Arial"/>
          <w:sz w:val="22"/>
          <w:szCs w:val="22"/>
        </w:rPr>
        <w:t xml:space="preserve">Baubeginn </w:t>
      </w:r>
      <w:r w:rsidR="003900DC">
        <w:rPr>
          <w:rFonts w:cs="Arial"/>
          <w:sz w:val="22"/>
          <w:szCs w:val="22"/>
        </w:rPr>
        <w:t>um mehr als sechs</w:t>
      </w:r>
      <w:r w:rsidRPr="00723D6F">
        <w:rPr>
          <w:rFonts w:cs="Arial"/>
          <w:sz w:val="22"/>
          <w:szCs w:val="22"/>
        </w:rPr>
        <w:t xml:space="preserve"> Monate in Verzug;</w:t>
      </w:r>
    </w:p>
    <w:p w14:paraId="5D894BC8" w14:textId="77777777" w:rsidR="0004517B" w:rsidRPr="0004517B" w:rsidRDefault="0004517B"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 xml:space="preserve">das TKU </w:t>
      </w:r>
      <w:r w:rsidR="0046010B" w:rsidRPr="00C36B28">
        <w:rPr>
          <w:rFonts w:cs="Arial"/>
          <w:sz w:val="22"/>
          <w:szCs w:val="22"/>
        </w:rPr>
        <w:t xml:space="preserve">kommt </w:t>
      </w:r>
      <w:r w:rsidRPr="00C36B28">
        <w:rPr>
          <w:rFonts w:cs="Arial"/>
          <w:sz w:val="22"/>
          <w:szCs w:val="22"/>
        </w:rPr>
        <w:t xml:space="preserve">den im Zuwendungsbescheid </w:t>
      </w:r>
      <w:r w:rsidRPr="00C36B28">
        <w:rPr>
          <w:rFonts w:cs="Arial"/>
          <w:b/>
          <w:sz w:val="22"/>
          <w:szCs w:val="22"/>
        </w:rPr>
        <w:t>(Anlage 1)</w:t>
      </w:r>
      <w:r w:rsidRPr="00C36B28">
        <w:rPr>
          <w:rFonts w:cs="Arial"/>
          <w:sz w:val="22"/>
          <w:szCs w:val="22"/>
        </w:rPr>
        <w:t xml:space="preserve"> genannten und auf Basis dieses Vertrags in seinem Verantwortungsbereich liegenden Verpflichtungen </w:t>
      </w:r>
      <w:r w:rsidR="00526E82" w:rsidRPr="00C36B28">
        <w:rPr>
          <w:rFonts w:cs="Arial"/>
          <w:sz w:val="22"/>
          <w:szCs w:val="22"/>
        </w:rPr>
        <w:t xml:space="preserve">– auch nach angemessener Fristsetzung – </w:t>
      </w:r>
      <w:r w:rsidRPr="00C36B28">
        <w:rPr>
          <w:rFonts w:cs="Arial"/>
          <w:sz w:val="22"/>
          <w:szCs w:val="22"/>
        </w:rPr>
        <w:t>nicht nach, insbesondere</w:t>
      </w:r>
    </w:p>
    <w:p w14:paraId="772D1098" w14:textId="77777777" w:rsidR="0004517B" w:rsidRPr="0004517B" w:rsidRDefault="0004517B" w:rsidP="00F15CF1">
      <w:pPr>
        <w:pStyle w:val="AufzhlungAbsatz2"/>
        <w:numPr>
          <w:ilvl w:val="0"/>
          <w:numId w:val="7"/>
        </w:numPr>
        <w:tabs>
          <w:tab w:val="num" w:pos="1418"/>
        </w:tabs>
        <w:ind w:left="1418" w:hanging="425"/>
        <w:rPr>
          <w:rFonts w:cs="Arial"/>
          <w:sz w:val="22"/>
          <w:szCs w:val="22"/>
        </w:rPr>
      </w:pPr>
      <w:r w:rsidRPr="00C36B28">
        <w:rPr>
          <w:rFonts w:cs="Arial"/>
          <w:sz w:val="22"/>
          <w:szCs w:val="22"/>
        </w:rPr>
        <w:t>seinen Dokumentations-, Informations- und Auskunftspflichten insbesondere gemäß §</w:t>
      </w:r>
      <w:r w:rsidR="00E51002" w:rsidRPr="00C36B28">
        <w:rPr>
          <w:rFonts w:cs="Arial"/>
          <w:sz w:val="22"/>
          <w:szCs w:val="22"/>
        </w:rPr>
        <w:t>§</w:t>
      </w:r>
      <w:r w:rsidRPr="00C36B28">
        <w:rPr>
          <w:rFonts w:cs="Arial"/>
          <w:sz w:val="22"/>
          <w:szCs w:val="22"/>
        </w:rPr>
        <w:t xml:space="preserve"> 1</w:t>
      </w:r>
      <w:r w:rsidR="001611A6" w:rsidRPr="00C36B28">
        <w:rPr>
          <w:rFonts w:cs="Arial"/>
          <w:sz w:val="22"/>
          <w:szCs w:val="22"/>
        </w:rPr>
        <w:t>1</w:t>
      </w:r>
      <w:r w:rsidR="00E51002" w:rsidRPr="00C36B28">
        <w:rPr>
          <w:rFonts w:cs="Arial"/>
          <w:sz w:val="22"/>
          <w:szCs w:val="22"/>
        </w:rPr>
        <w:t>, 1</w:t>
      </w:r>
      <w:r w:rsidR="001611A6" w:rsidRPr="00C36B28">
        <w:rPr>
          <w:rFonts w:cs="Arial"/>
          <w:sz w:val="22"/>
          <w:szCs w:val="22"/>
        </w:rPr>
        <w:t>2</w:t>
      </w:r>
      <w:r w:rsidRPr="00C36B28">
        <w:rPr>
          <w:rFonts w:cs="Arial"/>
          <w:sz w:val="22"/>
          <w:szCs w:val="22"/>
        </w:rPr>
        <w:t xml:space="preserve"> oder</w:t>
      </w:r>
    </w:p>
    <w:p w14:paraId="16E2885D" w14:textId="77777777" w:rsidR="0004517B" w:rsidRPr="0004517B" w:rsidRDefault="0004517B" w:rsidP="00F15CF1">
      <w:pPr>
        <w:pStyle w:val="AufzhlungAbsatz2"/>
        <w:numPr>
          <w:ilvl w:val="0"/>
          <w:numId w:val="7"/>
        </w:numPr>
        <w:tabs>
          <w:tab w:val="num" w:pos="1418"/>
        </w:tabs>
        <w:ind w:left="1418" w:hanging="425"/>
        <w:rPr>
          <w:rFonts w:cs="Arial"/>
          <w:sz w:val="22"/>
          <w:szCs w:val="22"/>
        </w:rPr>
      </w:pPr>
      <w:r w:rsidRPr="00C36B28">
        <w:rPr>
          <w:rFonts w:cs="Arial"/>
          <w:sz w:val="22"/>
          <w:szCs w:val="22"/>
        </w:rPr>
        <w:t xml:space="preserve">seinen Verpflichtungen zur Gewährung eines offenen Netzzugangs auf Vorleistungsebene (§ </w:t>
      </w:r>
      <w:r w:rsidR="001611A6" w:rsidRPr="00C36B28">
        <w:rPr>
          <w:rFonts w:cs="Arial"/>
          <w:sz w:val="22"/>
          <w:szCs w:val="22"/>
        </w:rPr>
        <w:t>9</w:t>
      </w:r>
      <w:r w:rsidRPr="00C36B28">
        <w:rPr>
          <w:rFonts w:cs="Arial"/>
          <w:sz w:val="22"/>
          <w:szCs w:val="22"/>
        </w:rPr>
        <w:t>)</w:t>
      </w:r>
      <w:r w:rsidRPr="0004517B">
        <w:rPr>
          <w:rFonts w:cs="Arial"/>
          <w:sz w:val="22"/>
          <w:szCs w:val="22"/>
        </w:rPr>
        <w:t>;</w:t>
      </w:r>
    </w:p>
    <w:p w14:paraId="0B96160E" w14:textId="77777777" w:rsidR="00196ED8" w:rsidRPr="00196ED8"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lastRenderedPageBreak/>
        <w:t>Vorliegen eines Ausschlussgrunds im Sinne des § 123 des Gesetzes gegen Wettbewerbsbeschränkungen (GWB), soweit nicht §§ 125 oder 126 GWB einschlägig sind</w:t>
      </w:r>
      <w:r w:rsidRPr="00196ED8">
        <w:rPr>
          <w:rFonts w:cs="Arial"/>
          <w:sz w:val="22"/>
          <w:szCs w:val="22"/>
        </w:rPr>
        <w:t>;</w:t>
      </w:r>
    </w:p>
    <w:p w14:paraId="17D8C864" w14:textId="77777777"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einer wettbewerbsbeschränkenden Absprache im Sinne von § 298 StGB</w:t>
      </w:r>
      <w:r w:rsidRPr="000C24F4">
        <w:rPr>
          <w:rFonts w:cs="Arial"/>
          <w:sz w:val="22"/>
          <w:szCs w:val="22"/>
        </w:rPr>
        <w:t>;</w:t>
      </w:r>
    </w:p>
    <w:p w14:paraId="728C6BBB" w14:textId="77777777"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einer wettbewerbsbeschränkenden Vereinbarung im Sinne von § 1 GWB oder Art. 101 des Vertrags über die Arbeitsweise der Europäischen Union (AEUV)</w:t>
      </w:r>
      <w:r w:rsidRPr="000C24F4">
        <w:rPr>
          <w:rFonts w:cs="Arial"/>
          <w:sz w:val="22"/>
          <w:szCs w:val="22"/>
        </w:rPr>
        <w:t>;</w:t>
      </w:r>
    </w:p>
    <w:p w14:paraId="100DE91C" w14:textId="6C433A01"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eines Verstoßes gegen die Bestimmungen des</w:t>
      </w:r>
      <w:r w:rsidRPr="000C24F4">
        <w:rPr>
          <w:rFonts w:cs="Arial"/>
          <w:sz w:val="22"/>
          <w:szCs w:val="22"/>
        </w:rPr>
        <w:t xml:space="preserve"> </w:t>
      </w:r>
      <w:r w:rsidRPr="000C24F4">
        <w:rPr>
          <w:rFonts w:cs="Arial"/>
          <w:sz w:val="22"/>
          <w:szCs w:val="22"/>
          <w:highlight w:val="yellow"/>
        </w:rPr>
        <w:t xml:space="preserve">Landestariftreue- und Mindestlohngesetzes des </w:t>
      </w:r>
      <w:ins w:id="343" w:author="Hundt, Melanie" w:date="2025-09-15T12:23:00Z" w16du:dateUtc="2025-09-15T10:23:00Z">
        <w:r w:rsidR="0025775F" w:rsidRPr="0025775F">
          <w:rPr>
            <w:rFonts w:cs="Arial"/>
            <w:sz w:val="22"/>
            <w:szCs w:val="22"/>
            <w:highlight w:val="green"/>
            <w:rPrChange w:id="344" w:author="Hundt, Melanie" w:date="2025-09-15T12:24:00Z" w16du:dateUtc="2025-09-15T10:24:00Z">
              <w:rPr>
                <w:rFonts w:cs="Arial"/>
                <w:sz w:val="22"/>
                <w:szCs w:val="22"/>
                <w:highlight w:val="yellow"/>
              </w:rPr>
            </w:rPrChange>
          </w:rPr>
          <w:t>Freistaates Bayern</w:t>
        </w:r>
      </w:ins>
      <w:del w:id="345" w:author="Hundt, Melanie" w:date="2025-09-15T12:23:00Z" w16du:dateUtc="2025-09-15T10:23:00Z">
        <w:r w:rsidRPr="000C24F4" w:rsidDel="0025775F">
          <w:rPr>
            <w:rFonts w:cs="Arial"/>
            <w:sz w:val="22"/>
            <w:szCs w:val="22"/>
            <w:highlight w:val="yellow"/>
          </w:rPr>
          <w:delText>Landes [LAND]</w:delText>
        </w:r>
      </w:del>
      <w:r w:rsidRPr="000C24F4">
        <w:rPr>
          <w:rFonts w:cs="Arial"/>
          <w:sz w:val="22"/>
          <w:szCs w:val="22"/>
        </w:rPr>
        <w:t>;</w:t>
      </w:r>
      <w:r>
        <w:rPr>
          <w:rFonts w:cs="Arial"/>
          <w:sz w:val="22"/>
          <w:szCs w:val="22"/>
        </w:rPr>
        <w:t xml:space="preserve"> </w:t>
      </w:r>
    </w:p>
    <w:p w14:paraId="00B49A89" w14:textId="77777777" w:rsidR="00196ED8" w:rsidRPr="00196ED8"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eines Verstoßes gegen die Bestimmungen gegen Schwarzarbeit, illegale Arbeitnehmerüberlassung und gegen Leistungsmissbrauch im Sinne des Dritten Sozialgesetzbuches, des Arbeitnehmerüberlassungsgesetzes bzw. des Gesetzes zur Bekämpfung der Schwarzarbeit</w:t>
      </w:r>
      <w:r>
        <w:rPr>
          <w:rFonts w:cs="Arial"/>
          <w:sz w:val="22"/>
          <w:szCs w:val="22"/>
        </w:rPr>
        <w:t>.</w:t>
      </w:r>
    </w:p>
    <w:p w14:paraId="2B993890" w14:textId="694FBC23" w:rsidR="00DC15D8" w:rsidRPr="00CB548F" w:rsidRDefault="00BD1D47" w:rsidP="00F15CF1">
      <w:pPr>
        <w:pStyle w:val="Absatz1"/>
        <w:numPr>
          <w:ilvl w:val="0"/>
          <w:numId w:val="0"/>
        </w:numPr>
        <w:tabs>
          <w:tab w:val="num" w:pos="567"/>
        </w:tabs>
        <w:ind w:left="567"/>
        <w:rPr>
          <w:rFonts w:cs="Arial"/>
          <w:sz w:val="22"/>
          <w:szCs w:val="22"/>
        </w:rPr>
      </w:pPr>
      <w:bookmarkStart w:id="346" w:name="_Ref34382654"/>
      <w:r w:rsidRPr="005F172F">
        <w:rPr>
          <w:rFonts w:cs="Arial"/>
          <w:sz w:val="22"/>
          <w:szCs w:val="22"/>
        </w:rPr>
        <w:t xml:space="preserve">In den in </w:t>
      </w:r>
      <w:r w:rsidR="005F1435">
        <w:rPr>
          <w:rFonts w:cs="Arial"/>
          <w:sz w:val="22"/>
          <w:szCs w:val="22"/>
        </w:rPr>
        <w:t xml:space="preserve">§ </w:t>
      </w:r>
      <w:r w:rsidR="005F1435">
        <w:rPr>
          <w:rFonts w:cs="Arial"/>
          <w:sz w:val="22"/>
          <w:szCs w:val="22"/>
        </w:rPr>
        <w:fldChar w:fldCharType="begin"/>
      </w:r>
      <w:r w:rsidR="005F1435">
        <w:rPr>
          <w:rFonts w:cs="Arial"/>
          <w:sz w:val="22"/>
          <w:szCs w:val="22"/>
        </w:rPr>
        <w:instrText xml:space="preserve"> REF _Ref114241792 \r \h </w:instrText>
      </w:r>
      <w:r w:rsidR="005F1435">
        <w:rPr>
          <w:rFonts w:cs="Arial"/>
          <w:sz w:val="22"/>
          <w:szCs w:val="22"/>
        </w:rPr>
      </w:r>
      <w:r w:rsidR="005F1435">
        <w:rPr>
          <w:rFonts w:cs="Arial"/>
          <w:sz w:val="22"/>
          <w:szCs w:val="22"/>
        </w:rPr>
        <w:fldChar w:fldCharType="separate"/>
      </w:r>
      <w:r w:rsidR="009859E0">
        <w:rPr>
          <w:rFonts w:cs="Arial"/>
          <w:sz w:val="22"/>
          <w:szCs w:val="22"/>
        </w:rPr>
        <w:t>17.2</w:t>
      </w:r>
      <w:r w:rsidR="005F1435">
        <w:rPr>
          <w:rFonts w:cs="Arial"/>
          <w:sz w:val="22"/>
          <w:szCs w:val="22"/>
        </w:rPr>
        <w:fldChar w:fldCharType="end"/>
      </w:r>
      <w:r w:rsidR="005F1435">
        <w:rPr>
          <w:rFonts w:cs="Arial"/>
          <w:sz w:val="22"/>
          <w:szCs w:val="22"/>
        </w:rPr>
        <w:t xml:space="preserve"> </w:t>
      </w:r>
      <w:proofErr w:type="spellStart"/>
      <w:r w:rsidR="00494664">
        <w:rPr>
          <w:rFonts w:cs="Arial"/>
          <w:sz w:val="22"/>
          <w:szCs w:val="22"/>
        </w:rPr>
        <w:t>lit</w:t>
      </w:r>
      <w:proofErr w:type="spellEnd"/>
      <w:r w:rsidR="00494664">
        <w:rPr>
          <w:rFonts w:cs="Arial"/>
          <w:sz w:val="22"/>
          <w:szCs w:val="22"/>
        </w:rPr>
        <w:t xml:space="preserve">. a und </w:t>
      </w:r>
      <w:proofErr w:type="spellStart"/>
      <w:r w:rsidR="00E92115">
        <w:rPr>
          <w:rFonts w:cs="Arial"/>
          <w:sz w:val="22"/>
          <w:szCs w:val="22"/>
        </w:rPr>
        <w:t>lit</w:t>
      </w:r>
      <w:proofErr w:type="spellEnd"/>
      <w:r w:rsidR="00E92115">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_Ref106648617 \r \h </w:instrText>
      </w:r>
      <w:r w:rsidR="00214909">
        <w:rPr>
          <w:rFonts w:cs="Arial"/>
          <w:sz w:val="22"/>
          <w:szCs w:val="22"/>
        </w:rPr>
      </w:r>
      <w:r w:rsidR="00214909">
        <w:rPr>
          <w:rFonts w:cs="Arial"/>
          <w:sz w:val="22"/>
          <w:szCs w:val="22"/>
        </w:rPr>
        <w:fldChar w:fldCharType="separate"/>
      </w:r>
      <w:r w:rsidR="009859E0">
        <w:rPr>
          <w:rFonts w:cs="Arial"/>
          <w:sz w:val="22"/>
          <w:szCs w:val="22"/>
        </w:rPr>
        <w:t>b</w:t>
      </w:r>
      <w:r w:rsidR="00214909">
        <w:rPr>
          <w:rFonts w:cs="Arial"/>
          <w:sz w:val="22"/>
          <w:szCs w:val="22"/>
        </w:rPr>
        <w:fldChar w:fldCharType="end"/>
      </w:r>
      <w:r w:rsidR="0035114E">
        <w:rPr>
          <w:rFonts w:cs="Arial"/>
          <w:sz w:val="22"/>
          <w:szCs w:val="22"/>
        </w:rPr>
        <w:t>.</w:t>
      </w:r>
      <w:r w:rsidRPr="005F172F">
        <w:rPr>
          <w:rFonts w:cs="Arial"/>
          <w:sz w:val="22"/>
          <w:szCs w:val="22"/>
        </w:rPr>
        <w:t xml:space="preserve"> genannten Fällen ist auch das TKU zum Rücktritt vom Vertrag berechtigt. </w:t>
      </w:r>
      <w:bookmarkEnd w:id="346"/>
    </w:p>
    <w:p w14:paraId="301BA808" w14:textId="472D9F08" w:rsidR="00E92115" w:rsidRDefault="007A680D" w:rsidP="00A55BC8">
      <w:pPr>
        <w:pStyle w:val="Absatz1"/>
        <w:tabs>
          <w:tab w:val="num" w:pos="567"/>
        </w:tabs>
        <w:ind w:left="567" w:hanging="567"/>
        <w:rPr>
          <w:rFonts w:cs="Arial"/>
          <w:sz w:val="22"/>
          <w:szCs w:val="22"/>
        </w:rPr>
      </w:pPr>
      <w:bookmarkStart w:id="347" w:name="_Ref104988925"/>
      <w:r w:rsidRPr="00C36B28">
        <w:rPr>
          <w:rFonts w:cs="Arial"/>
          <w:sz w:val="22"/>
          <w:szCs w:val="22"/>
        </w:rPr>
        <w:t>Weitere g</w:t>
      </w:r>
      <w:r w:rsidR="00E92115" w:rsidRPr="00C36B28">
        <w:rPr>
          <w:rFonts w:cs="Arial"/>
          <w:sz w:val="22"/>
          <w:szCs w:val="22"/>
        </w:rPr>
        <w:t>esetzliche Kündigungs- und Rücktrittsrechte bleiben unberührt</w:t>
      </w:r>
      <w:r w:rsidR="00E92115">
        <w:rPr>
          <w:rFonts w:cs="Arial"/>
          <w:sz w:val="22"/>
          <w:szCs w:val="22"/>
        </w:rPr>
        <w:t>.</w:t>
      </w:r>
    </w:p>
    <w:p w14:paraId="300A1755" w14:textId="77777777" w:rsidR="002770A1" w:rsidRPr="00DC7062" w:rsidRDefault="00B330D2" w:rsidP="00A55BC8">
      <w:pPr>
        <w:pStyle w:val="Absatz1"/>
        <w:tabs>
          <w:tab w:val="num" w:pos="567"/>
          <w:tab w:val="left" w:pos="851"/>
        </w:tabs>
        <w:ind w:left="567" w:hanging="567"/>
        <w:rPr>
          <w:rFonts w:cs="Arial"/>
          <w:sz w:val="22"/>
          <w:szCs w:val="22"/>
        </w:rPr>
      </w:pPr>
      <w:r w:rsidRPr="00B330D2">
        <w:rPr>
          <w:rFonts w:cs="Arial"/>
          <w:sz w:val="22"/>
          <w:szCs w:val="22"/>
        </w:rPr>
        <w:t xml:space="preserve">Im Falle des Rücktritts </w:t>
      </w:r>
      <w:r w:rsidR="007A680D">
        <w:rPr>
          <w:rFonts w:cs="Arial"/>
          <w:sz w:val="22"/>
          <w:szCs w:val="22"/>
        </w:rPr>
        <w:t xml:space="preserve">oder der </w:t>
      </w:r>
      <w:r w:rsidR="004867F1">
        <w:rPr>
          <w:rFonts w:cs="Arial"/>
          <w:sz w:val="22"/>
          <w:szCs w:val="22"/>
        </w:rPr>
        <w:t xml:space="preserve">außerordentlichen </w:t>
      </w:r>
      <w:r w:rsidR="007A680D">
        <w:rPr>
          <w:rFonts w:cs="Arial"/>
          <w:sz w:val="22"/>
          <w:szCs w:val="22"/>
        </w:rPr>
        <w:t xml:space="preserve">Kündigung </w:t>
      </w:r>
      <w:r w:rsidRPr="00B330D2">
        <w:rPr>
          <w:rFonts w:cs="Arial"/>
          <w:sz w:val="22"/>
          <w:szCs w:val="22"/>
        </w:rPr>
        <w:t xml:space="preserve">sind </w:t>
      </w:r>
      <w:bookmarkStart w:id="348" w:name="_Hlk130382578"/>
      <w:r w:rsidRPr="00B330D2">
        <w:rPr>
          <w:rFonts w:cs="Arial"/>
          <w:sz w:val="22"/>
          <w:szCs w:val="22"/>
        </w:rPr>
        <w:t>die empfangenen Leistungen zurückzugewähren</w:t>
      </w:r>
      <w:r w:rsidR="007A680D" w:rsidRPr="002B7C28">
        <w:rPr>
          <w:rFonts w:cs="Arial"/>
          <w:sz w:val="22"/>
          <w:szCs w:val="22"/>
        </w:rPr>
        <w:t xml:space="preserve">, wenn und soweit die </w:t>
      </w:r>
      <w:r w:rsidR="007A680D">
        <w:rPr>
          <w:sz w:val="22"/>
        </w:rPr>
        <w:t>Bewilligungsbehörden</w:t>
      </w:r>
      <w:r w:rsidR="007A680D" w:rsidRPr="002B7C28">
        <w:rPr>
          <w:rFonts w:cs="Arial"/>
          <w:sz w:val="22"/>
          <w:szCs w:val="22"/>
        </w:rPr>
        <w:t xml:space="preserve"> des Bundes und des Landes</w:t>
      </w:r>
      <w:r w:rsidR="001D33A5">
        <w:rPr>
          <w:rFonts w:cs="Arial"/>
          <w:sz w:val="22"/>
          <w:szCs w:val="22"/>
        </w:rPr>
        <w:t xml:space="preserve"> die Zuwendung (teilweise) aufheben</w:t>
      </w:r>
      <w:r w:rsidR="00265872">
        <w:rPr>
          <w:rFonts w:cs="Arial"/>
          <w:sz w:val="22"/>
          <w:szCs w:val="22"/>
        </w:rPr>
        <w:t>.</w:t>
      </w:r>
      <w:r w:rsidRPr="00B330D2">
        <w:rPr>
          <w:rFonts w:cs="Arial"/>
          <w:sz w:val="22"/>
          <w:szCs w:val="22"/>
        </w:rPr>
        <w:t xml:space="preserve"> </w:t>
      </w:r>
      <w:r w:rsidR="007A680D" w:rsidRPr="00C36B28">
        <w:rPr>
          <w:rFonts w:cs="Arial"/>
          <w:sz w:val="22"/>
          <w:szCs w:val="22"/>
        </w:rPr>
        <w:t xml:space="preserve">Weitergehende gesetzliche Ansprüche </w:t>
      </w:r>
      <w:r w:rsidR="00F70E37" w:rsidRPr="00C36B28">
        <w:rPr>
          <w:rFonts w:cs="Arial"/>
          <w:sz w:val="22"/>
          <w:szCs w:val="22"/>
        </w:rPr>
        <w:t xml:space="preserve">– insbesondere hinsichtlich des Ersatzes </w:t>
      </w:r>
      <w:r w:rsidR="00AD0804" w:rsidRPr="00C36B28">
        <w:rPr>
          <w:rFonts w:cs="Arial"/>
          <w:sz w:val="22"/>
          <w:szCs w:val="22"/>
        </w:rPr>
        <w:t xml:space="preserve">von </w:t>
      </w:r>
      <w:r w:rsidR="00F70E37" w:rsidRPr="00C36B28">
        <w:rPr>
          <w:rFonts w:cs="Arial"/>
          <w:sz w:val="22"/>
          <w:szCs w:val="22"/>
        </w:rPr>
        <w:t xml:space="preserve">zum Zeitpunkt des Rücktritts bzw. </w:t>
      </w:r>
      <w:r w:rsidR="00AD0804" w:rsidRPr="00C36B28">
        <w:rPr>
          <w:rFonts w:cs="Arial"/>
          <w:sz w:val="22"/>
          <w:szCs w:val="22"/>
        </w:rPr>
        <w:t xml:space="preserve">der </w:t>
      </w:r>
      <w:r w:rsidR="00F70E37" w:rsidRPr="00C36B28">
        <w:rPr>
          <w:rFonts w:cs="Arial"/>
          <w:sz w:val="22"/>
          <w:szCs w:val="22"/>
        </w:rPr>
        <w:t>Kündigung vom TKU bereits gezogene</w:t>
      </w:r>
      <w:r w:rsidR="00AD0804" w:rsidRPr="00C36B28">
        <w:rPr>
          <w:rFonts w:cs="Arial"/>
          <w:sz w:val="22"/>
          <w:szCs w:val="22"/>
        </w:rPr>
        <w:t>n</w:t>
      </w:r>
      <w:r w:rsidR="00F70E37" w:rsidRPr="00C36B28">
        <w:rPr>
          <w:rFonts w:cs="Arial"/>
          <w:sz w:val="22"/>
          <w:szCs w:val="22"/>
        </w:rPr>
        <w:t xml:space="preserve"> Nutzungen aus der geförderten Infrastruktur – </w:t>
      </w:r>
      <w:r w:rsidR="007A680D" w:rsidRPr="00C36B28">
        <w:rPr>
          <w:rFonts w:cs="Arial"/>
          <w:sz w:val="22"/>
          <w:szCs w:val="22"/>
        </w:rPr>
        <w:t>bleiben unberührt</w:t>
      </w:r>
      <w:r w:rsidR="007A680D">
        <w:rPr>
          <w:rFonts w:cs="Arial"/>
          <w:sz w:val="22"/>
          <w:szCs w:val="22"/>
        </w:rPr>
        <w:t>.</w:t>
      </w:r>
      <w:bookmarkEnd w:id="347"/>
      <w:bookmarkEnd w:id="348"/>
    </w:p>
    <w:p w14:paraId="0E2DE09A" w14:textId="77777777" w:rsidR="001C1FFD" w:rsidRDefault="00013965" w:rsidP="00A55BC8">
      <w:pPr>
        <w:pStyle w:val="Absatz1"/>
        <w:tabs>
          <w:tab w:val="num" w:pos="567"/>
          <w:tab w:val="left" w:pos="851"/>
        </w:tabs>
        <w:ind w:left="567" w:hanging="567"/>
        <w:rPr>
          <w:rFonts w:cs="Arial"/>
          <w:sz w:val="22"/>
          <w:szCs w:val="22"/>
        </w:rPr>
      </w:pPr>
      <w:bookmarkStart w:id="349" w:name="_Ref106806429"/>
      <w:r w:rsidRPr="000C24F4">
        <w:rPr>
          <w:rFonts w:cs="Arial"/>
          <w:sz w:val="22"/>
          <w:szCs w:val="22"/>
        </w:rPr>
        <w:t xml:space="preserve">Im Falle der außerordentlichen Kündigung vollzieht sich die Abwicklung des </w:t>
      </w:r>
      <w:r w:rsidR="006C2B12">
        <w:rPr>
          <w:rFonts w:cs="Arial"/>
          <w:sz w:val="22"/>
          <w:szCs w:val="22"/>
        </w:rPr>
        <w:t>V</w:t>
      </w:r>
      <w:r w:rsidR="006C2B12" w:rsidRPr="000C24F4">
        <w:rPr>
          <w:rFonts w:cs="Arial"/>
          <w:sz w:val="22"/>
          <w:szCs w:val="22"/>
        </w:rPr>
        <w:t xml:space="preserve">ertrages </w:t>
      </w:r>
      <w:r w:rsidRPr="000C24F4">
        <w:rPr>
          <w:rFonts w:cs="Arial"/>
          <w:sz w:val="22"/>
          <w:szCs w:val="22"/>
        </w:rPr>
        <w:t xml:space="preserve">derart, dass zum Kündigungszeitpunkt noch ausstehende Arbeiten des </w:t>
      </w:r>
      <w:r w:rsidR="00643638" w:rsidRPr="000C24F4">
        <w:rPr>
          <w:rFonts w:cs="Arial"/>
          <w:sz w:val="22"/>
          <w:szCs w:val="22"/>
        </w:rPr>
        <w:t>TKU</w:t>
      </w:r>
      <w:r w:rsidRPr="000C24F4">
        <w:rPr>
          <w:rFonts w:cs="Arial"/>
          <w:sz w:val="22"/>
          <w:szCs w:val="22"/>
        </w:rPr>
        <w:t xml:space="preserve">s nicht mehr ausgeführt und hierfür durch </w:t>
      </w:r>
      <w:r w:rsidR="00DB267C"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keine </w:t>
      </w:r>
      <w:r w:rsidR="002A79D3">
        <w:rPr>
          <w:rFonts w:cs="Arial"/>
          <w:sz w:val="22"/>
          <w:szCs w:val="22"/>
        </w:rPr>
        <w:t>Mittel</w:t>
      </w:r>
      <w:r w:rsidRPr="000C24F4">
        <w:rPr>
          <w:rFonts w:cs="Arial"/>
          <w:sz w:val="22"/>
          <w:szCs w:val="22"/>
        </w:rPr>
        <w:t xml:space="preserve"> mehr zur Verfügung gestellt werden. </w:t>
      </w:r>
    </w:p>
    <w:p w14:paraId="110E1F12" w14:textId="741E1110" w:rsidR="00AB01C5" w:rsidRPr="00D10D48" w:rsidRDefault="00AB01C5" w:rsidP="00A55BC8">
      <w:pPr>
        <w:pStyle w:val="Absatz1"/>
        <w:tabs>
          <w:tab w:val="num" w:pos="567"/>
          <w:tab w:val="left" w:pos="851"/>
        </w:tabs>
        <w:ind w:left="567" w:hanging="567"/>
        <w:rPr>
          <w:rFonts w:cs="Arial"/>
          <w:sz w:val="22"/>
          <w:szCs w:val="22"/>
        </w:rPr>
      </w:pPr>
      <w:r w:rsidRPr="00C36B28">
        <w:rPr>
          <w:rFonts w:cs="Arial"/>
          <w:sz w:val="22"/>
          <w:szCs w:val="22"/>
        </w:rPr>
        <w:t>Unabhängig von der vorzeitigen Beendigung des Vertrages und der Pflicht zur Rückzahlung von empfangenen Leistungen besteht die Pflicht zu</w:t>
      </w:r>
      <w:r w:rsidR="00D10D48" w:rsidRPr="00C36B28">
        <w:rPr>
          <w:rFonts w:cs="Arial"/>
          <w:sz w:val="22"/>
          <w:szCs w:val="22"/>
        </w:rPr>
        <w:t>r Gewährung eines</w:t>
      </w:r>
      <w:r w:rsidRPr="00C36B28">
        <w:rPr>
          <w:rFonts w:cs="Arial"/>
          <w:sz w:val="22"/>
          <w:szCs w:val="22"/>
        </w:rPr>
        <w:t xml:space="preserve"> offenen Netzzugang</w:t>
      </w:r>
      <w:r w:rsidR="00D10D48" w:rsidRPr="00C36B28">
        <w:rPr>
          <w:rFonts w:cs="Arial"/>
          <w:sz w:val="22"/>
          <w:szCs w:val="22"/>
        </w:rPr>
        <w:t>s</w:t>
      </w:r>
      <w:r w:rsidRPr="00C36B28">
        <w:rPr>
          <w:rFonts w:cs="Arial"/>
          <w:sz w:val="22"/>
          <w:szCs w:val="22"/>
        </w:rPr>
        <w:t xml:space="preserve"> gem. </w:t>
      </w:r>
      <w:r w:rsidRPr="00C36B28">
        <w:rPr>
          <w:rFonts w:cs="Arial"/>
          <w:sz w:val="22"/>
          <w:szCs w:val="22"/>
        </w:rPr>
        <w:fldChar w:fldCharType="begin"/>
      </w:r>
      <w:r w:rsidRPr="00C36B28">
        <w:rPr>
          <w:rFonts w:cs="Arial"/>
          <w:sz w:val="22"/>
          <w:szCs w:val="22"/>
        </w:rPr>
        <w:instrText xml:space="preserve"> REF _Ref114242663 \r \h </w:instrText>
      </w:r>
      <w:r w:rsidR="00C37548">
        <w:rPr>
          <w:rFonts w:cs="Arial"/>
          <w:sz w:val="22"/>
          <w:szCs w:val="22"/>
          <w:highlight w:val="cyan"/>
        </w:rPr>
        <w:instrText xml:space="preserve"> \* MERGEFORMAT </w:instrText>
      </w:r>
      <w:r w:rsidRPr="00C36B28">
        <w:rPr>
          <w:rFonts w:cs="Arial"/>
          <w:sz w:val="22"/>
          <w:szCs w:val="22"/>
        </w:rPr>
      </w:r>
      <w:r w:rsidRPr="00C36B28">
        <w:rPr>
          <w:rFonts w:cs="Arial"/>
          <w:sz w:val="22"/>
          <w:szCs w:val="22"/>
        </w:rPr>
        <w:fldChar w:fldCharType="separate"/>
      </w:r>
      <w:r w:rsidR="009859E0" w:rsidRPr="00C36B28">
        <w:rPr>
          <w:rFonts w:cs="Arial"/>
          <w:sz w:val="22"/>
          <w:szCs w:val="22"/>
        </w:rPr>
        <w:t>§ 9</w:t>
      </w:r>
      <w:r w:rsidRPr="00C36B28">
        <w:rPr>
          <w:rFonts w:cs="Arial"/>
          <w:sz w:val="22"/>
          <w:szCs w:val="22"/>
        </w:rPr>
        <w:fldChar w:fldCharType="end"/>
      </w:r>
      <w:r w:rsidR="00D10D48" w:rsidRPr="00C36B28">
        <w:rPr>
          <w:rFonts w:cs="Arial"/>
          <w:sz w:val="22"/>
          <w:szCs w:val="22"/>
        </w:rPr>
        <w:t xml:space="preserve"> an der</w:t>
      </w:r>
      <w:r w:rsidRPr="00C36B28">
        <w:rPr>
          <w:rFonts w:cs="Arial"/>
          <w:sz w:val="22"/>
          <w:szCs w:val="22"/>
        </w:rPr>
        <w:t xml:space="preserve"> mit den gewährten Fördermitteln errichteten Netzinfrastruktur fort</w:t>
      </w:r>
      <w:r w:rsidR="00994F36">
        <w:rPr>
          <w:rFonts w:cs="Arial"/>
          <w:sz w:val="22"/>
          <w:szCs w:val="22"/>
        </w:rPr>
        <w:t>,</w:t>
      </w:r>
      <w:r w:rsidR="00994F36" w:rsidRPr="00994F36">
        <w:t xml:space="preserve"> </w:t>
      </w:r>
      <w:r w:rsidR="00994F36" w:rsidRPr="00994F36">
        <w:rPr>
          <w:rFonts w:cs="Arial"/>
          <w:sz w:val="22"/>
          <w:szCs w:val="22"/>
        </w:rPr>
        <w:t>solange und soweit hierfür gewährte Mittel nicht vollständig vom TKU (ggf. verzinslich) erstattet worden sind</w:t>
      </w:r>
      <w:r w:rsidRPr="00D10D48">
        <w:rPr>
          <w:rFonts w:cs="Arial"/>
          <w:sz w:val="22"/>
          <w:szCs w:val="22"/>
        </w:rPr>
        <w:t>.</w:t>
      </w:r>
    </w:p>
    <w:p w14:paraId="65CAAA53" w14:textId="77777777" w:rsidR="00AB01C5" w:rsidRPr="00492A30" w:rsidRDefault="00AB01C5" w:rsidP="00A55BC8">
      <w:pPr>
        <w:pStyle w:val="Absatz1"/>
        <w:tabs>
          <w:tab w:val="num" w:pos="567"/>
          <w:tab w:val="left" w:pos="851"/>
        </w:tabs>
        <w:ind w:left="567" w:hanging="567"/>
        <w:rPr>
          <w:rFonts w:cs="Arial"/>
          <w:sz w:val="22"/>
          <w:szCs w:val="22"/>
          <w:highlight w:val="lightGray"/>
        </w:rPr>
      </w:pPr>
      <w:r w:rsidRPr="00492A30">
        <w:rPr>
          <w:rFonts w:cs="Arial"/>
          <w:sz w:val="22"/>
          <w:szCs w:val="22"/>
          <w:highlight w:val="lightGray"/>
        </w:rPr>
        <w:lastRenderedPageBreak/>
        <w:t>Soweit beihilfe</w:t>
      </w:r>
      <w:r w:rsidR="004867F1" w:rsidRPr="00492A30">
        <w:rPr>
          <w:rFonts w:cs="Arial"/>
          <w:sz w:val="22"/>
          <w:szCs w:val="22"/>
          <w:highlight w:val="lightGray"/>
        </w:rPr>
        <w:t>n</w:t>
      </w:r>
      <w:r w:rsidRPr="00492A30">
        <w:rPr>
          <w:rFonts w:cs="Arial"/>
          <w:sz w:val="22"/>
          <w:szCs w:val="22"/>
          <w:highlight w:val="lightGray"/>
        </w:rPr>
        <w:t>rechtlich zulässig</w:t>
      </w:r>
      <w:r w:rsidR="004867F1" w:rsidRPr="00492A30">
        <w:rPr>
          <w:rFonts w:cs="Arial"/>
          <w:sz w:val="22"/>
          <w:szCs w:val="22"/>
          <w:highlight w:val="lightGray"/>
        </w:rPr>
        <w:t>,</w:t>
      </w:r>
      <w:r w:rsidRPr="00492A30">
        <w:rPr>
          <w:rFonts w:cs="Arial"/>
          <w:sz w:val="22"/>
          <w:szCs w:val="22"/>
          <w:highlight w:val="lightGray"/>
        </w:rPr>
        <w:t xml:space="preserve"> vereinbaren die </w:t>
      </w:r>
      <w:r w:rsidR="00032800" w:rsidRPr="00492A30">
        <w:rPr>
          <w:rFonts w:cs="Arial"/>
          <w:sz w:val="22"/>
          <w:szCs w:val="22"/>
          <w:highlight w:val="lightGray"/>
        </w:rPr>
        <w:t>Vertragsp</w:t>
      </w:r>
      <w:r w:rsidRPr="00492A30">
        <w:rPr>
          <w:rFonts w:cs="Arial"/>
          <w:sz w:val="22"/>
          <w:szCs w:val="22"/>
          <w:highlight w:val="lightGray"/>
        </w:rPr>
        <w:t xml:space="preserve">arteien für den Fall der vorzeitigen Beendigung des Vertrages durch </w:t>
      </w:r>
      <w:r w:rsidR="00032800" w:rsidRPr="00492A30">
        <w:rPr>
          <w:rFonts w:cs="Arial"/>
          <w:sz w:val="22"/>
          <w:szCs w:val="22"/>
          <w:highlight w:val="lightGray"/>
        </w:rPr>
        <w:t xml:space="preserve">außerordentliche </w:t>
      </w:r>
      <w:r w:rsidRPr="00492A30">
        <w:rPr>
          <w:rFonts w:cs="Arial"/>
          <w:sz w:val="22"/>
          <w:szCs w:val="22"/>
          <w:highlight w:val="lightGray"/>
        </w:rPr>
        <w:t>Kündigung oder Rücktritt das folgende Vorkaufsrecht der Gebietskörperschaft: Das TKU sichert der Gebietskörperschaft oder einem von ihr zu benennenden Dritten für diesen Fall ein Vorkaufsrecht an der unter diesem Vertrag bis zum Beendigungszeitpunkt neu errichteten Infrastruktur zu. Das Vorkaufsrecht erstreckt sich auch auf unter diesem Vertrag errichtete Infrastruktur, die im Eigentum eines Dritten (z.</w:t>
      </w:r>
      <w:r w:rsidR="004867F1" w:rsidRPr="00492A30">
        <w:rPr>
          <w:rFonts w:cs="Arial"/>
          <w:sz w:val="22"/>
          <w:szCs w:val="22"/>
          <w:highlight w:val="lightGray"/>
        </w:rPr>
        <w:t xml:space="preserve"> </w:t>
      </w:r>
      <w:r w:rsidRPr="00492A30">
        <w:rPr>
          <w:rFonts w:cs="Arial"/>
          <w:sz w:val="22"/>
          <w:szCs w:val="22"/>
          <w:highlight w:val="lightGray"/>
        </w:rPr>
        <w:t xml:space="preserve">B. eines konzernverbundenen Unternehmens) steht; in diesem Fall wird das TKU die Zustimmung des Dritten zum Vorkauf erwirken. Das Vorkaufsrecht erstreckt sich nicht auf Infrastruktur, die das TKU für die Versorgung anderer Gebiete benötigt. Diesbezüglich ist der Gebietskörperschaft oder dem ihr für den Vorkauf benannten Dritten ein Anspruch auf Zugang zu angemessenen Bedingungen zu gewähren. </w:t>
      </w:r>
      <w:r w:rsidR="00B77B86" w:rsidRPr="00492A30">
        <w:rPr>
          <w:rFonts w:cs="Arial"/>
          <w:sz w:val="22"/>
          <w:szCs w:val="22"/>
          <w:highlight w:val="lightGray"/>
        </w:rPr>
        <w:t xml:space="preserve">Die Gebietskörperschaft tritt in alle </w:t>
      </w:r>
      <w:r w:rsidR="00960327" w:rsidRPr="00492A30">
        <w:rPr>
          <w:rFonts w:cs="Arial"/>
          <w:sz w:val="22"/>
          <w:szCs w:val="22"/>
          <w:highlight w:val="lightGray"/>
        </w:rPr>
        <w:t xml:space="preserve">auch </w:t>
      </w:r>
      <w:r w:rsidR="00B77B86" w:rsidRPr="00492A30">
        <w:rPr>
          <w:rFonts w:cs="Arial"/>
          <w:sz w:val="22"/>
          <w:szCs w:val="22"/>
          <w:highlight w:val="lightGray"/>
        </w:rPr>
        <w:t>beihilfen-, zuwendungs- und haushaltsrechtlichen Verpflichtungen des TKU, insbesondere die Verpflichtung zur Gewährung eines offenen und diskriminierungsfreien Zugangs zum geförderten gigabitfähigen Netz auf Vorleistungsebene, ein</w:t>
      </w:r>
      <w:r w:rsidR="00960327" w:rsidRPr="00492A30">
        <w:rPr>
          <w:rFonts w:cs="Arial"/>
          <w:sz w:val="22"/>
          <w:szCs w:val="22"/>
          <w:highlight w:val="lightGray"/>
        </w:rPr>
        <w:t>.</w:t>
      </w:r>
    </w:p>
    <w:bookmarkEnd w:id="349"/>
    <w:p w14:paraId="2AF51DDD"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18877211" w14:textId="77777777" w:rsidR="00863CC4" w:rsidRPr="002709C9" w:rsidRDefault="001A6D53" w:rsidP="00A55BC8">
      <w:pPr>
        <w:pStyle w:val="berschrift1"/>
        <w:tabs>
          <w:tab w:val="clear" w:pos="993"/>
          <w:tab w:val="num" w:pos="567"/>
          <w:tab w:val="num" w:pos="851"/>
        </w:tabs>
        <w:spacing w:after="360"/>
        <w:ind w:left="567" w:hanging="567"/>
        <w:rPr>
          <w:sz w:val="22"/>
          <w:szCs w:val="22"/>
        </w:rPr>
      </w:pPr>
      <w:bookmarkStart w:id="350" w:name="_Toc187050090"/>
      <w:bookmarkStart w:id="351" w:name="_Toc39690780"/>
      <w:commentRangeStart w:id="352"/>
      <w:r>
        <w:rPr>
          <w:sz w:val="22"/>
          <w:szCs w:val="22"/>
        </w:rPr>
        <w:t xml:space="preserve">Wirksamkeit und </w:t>
      </w:r>
      <w:r w:rsidR="00863CC4" w:rsidRPr="002709C9">
        <w:rPr>
          <w:sz w:val="22"/>
          <w:szCs w:val="22"/>
        </w:rPr>
        <w:t>Inkrafttreten des Vertrages</w:t>
      </w:r>
      <w:r>
        <w:rPr>
          <w:sz w:val="22"/>
          <w:szCs w:val="22"/>
        </w:rPr>
        <w:t>,</w:t>
      </w:r>
      <w:r w:rsidR="000D1358" w:rsidRPr="002709C9">
        <w:rPr>
          <w:sz w:val="22"/>
          <w:szCs w:val="22"/>
        </w:rPr>
        <w:t xml:space="preserve"> Pflichten des TKU vor Inkrafttreten</w:t>
      </w:r>
      <w:commentRangeEnd w:id="352"/>
      <w:r w:rsidR="00CA3731">
        <w:rPr>
          <w:rStyle w:val="Kommentarzeichen"/>
          <w:rFonts w:cs="Times New Roman"/>
          <w:b w:val="0"/>
          <w:bCs w:val="0"/>
          <w:kern w:val="0"/>
        </w:rPr>
        <w:commentReference w:id="352"/>
      </w:r>
      <w:bookmarkEnd w:id="350"/>
    </w:p>
    <w:p w14:paraId="1F2FB44B" w14:textId="77777777" w:rsidR="00863CC4" w:rsidRDefault="00863CC4" w:rsidP="00A55BC8">
      <w:pPr>
        <w:pStyle w:val="Absatz1"/>
        <w:tabs>
          <w:tab w:val="num" w:pos="567"/>
        </w:tabs>
        <w:ind w:left="567" w:hanging="567"/>
        <w:rPr>
          <w:sz w:val="22"/>
          <w:szCs w:val="22"/>
        </w:rPr>
      </w:pPr>
      <w:bookmarkStart w:id="353" w:name="_Ref123310485"/>
      <w:commentRangeStart w:id="354"/>
      <w:r w:rsidRPr="00863CC4">
        <w:rPr>
          <w:sz w:val="22"/>
          <w:szCs w:val="22"/>
        </w:rPr>
        <w:t xml:space="preserve">Dieser </w:t>
      </w:r>
      <w:commentRangeEnd w:id="354"/>
      <w:r w:rsidR="00CA3731">
        <w:rPr>
          <w:rStyle w:val="Kommentarzeichen"/>
          <w:rFonts w:eastAsia="Times New Roman"/>
        </w:rPr>
        <w:commentReference w:id="354"/>
      </w:r>
      <w:r w:rsidRPr="00863CC4">
        <w:rPr>
          <w:sz w:val="22"/>
          <w:szCs w:val="22"/>
        </w:rPr>
        <w:t xml:space="preserve">Vertrag </w:t>
      </w:r>
      <w:r w:rsidR="00B971E3">
        <w:rPr>
          <w:sz w:val="22"/>
          <w:szCs w:val="22"/>
        </w:rPr>
        <w:t>kommt mit dem Zuschlag im Auswahlverfahren zustande</w:t>
      </w:r>
      <w:r w:rsidR="009502B2">
        <w:rPr>
          <w:sz w:val="22"/>
          <w:szCs w:val="22"/>
        </w:rPr>
        <w:t xml:space="preserve"> (Wirksamkeit)</w:t>
      </w:r>
      <w:r w:rsidR="00B971E3">
        <w:rPr>
          <w:sz w:val="22"/>
          <w:szCs w:val="22"/>
        </w:rPr>
        <w:t xml:space="preserve">. </w:t>
      </w:r>
      <w:r w:rsidR="00E34BB3" w:rsidRPr="00C36B28">
        <w:rPr>
          <w:sz w:val="22"/>
          <w:szCs w:val="22"/>
        </w:rPr>
        <w:t>Die Rechte und Pflichten der Vertragsparteien</w:t>
      </w:r>
      <w:r w:rsidR="000063C7" w:rsidRPr="00C36B28">
        <w:rPr>
          <w:sz w:val="22"/>
          <w:szCs w:val="22"/>
        </w:rPr>
        <w:t xml:space="preserve"> </w:t>
      </w:r>
      <w:r w:rsidR="00E34BB3" w:rsidRPr="00C36B28">
        <w:rPr>
          <w:sz w:val="22"/>
          <w:szCs w:val="22"/>
        </w:rPr>
        <w:t xml:space="preserve">aus diesem Vertrag </w:t>
      </w:r>
      <w:r w:rsidR="00213E0C" w:rsidRPr="00C36B28">
        <w:rPr>
          <w:sz w:val="22"/>
          <w:szCs w:val="22"/>
        </w:rPr>
        <w:t>entstehen jedoch erst</w:t>
      </w:r>
      <w:r w:rsidR="00E34BB3" w:rsidRPr="00C36B28">
        <w:rPr>
          <w:sz w:val="22"/>
          <w:szCs w:val="22"/>
        </w:rPr>
        <w:t xml:space="preserve"> </w:t>
      </w:r>
      <w:r w:rsidR="00B971E3" w:rsidRPr="00C36B28">
        <w:rPr>
          <w:sz w:val="22"/>
          <w:szCs w:val="22"/>
        </w:rPr>
        <w:t>nach dem Erlass der endgültigen Zuwendungsbescheide des Bundes und des Landes</w:t>
      </w:r>
      <w:r w:rsidR="00E34BB3" w:rsidRPr="00C36B28">
        <w:rPr>
          <w:sz w:val="22"/>
          <w:szCs w:val="22"/>
        </w:rPr>
        <w:t>,</w:t>
      </w:r>
      <w:r w:rsidR="00B971E3" w:rsidRPr="00C36B28">
        <w:rPr>
          <w:sz w:val="22"/>
          <w:szCs w:val="22"/>
        </w:rPr>
        <w:t xml:space="preserve"> </w:t>
      </w:r>
      <w:r w:rsidR="00E34BB3" w:rsidRPr="00C36B28">
        <w:rPr>
          <w:sz w:val="22"/>
          <w:szCs w:val="22"/>
        </w:rPr>
        <w:t xml:space="preserve">soweit nicht in diesem Vertrag Abweichendes geregelt ist </w:t>
      </w:r>
      <w:r w:rsidR="000F6E93" w:rsidRPr="00C36B28">
        <w:rPr>
          <w:sz w:val="22"/>
          <w:szCs w:val="22"/>
        </w:rPr>
        <w:t>(aufschiebende Bedingung</w:t>
      </w:r>
      <w:r w:rsidR="001A6D53" w:rsidRPr="00C36B28">
        <w:rPr>
          <w:sz w:val="22"/>
          <w:szCs w:val="22"/>
        </w:rPr>
        <w:t>; Inkrafttreten</w:t>
      </w:r>
      <w:r w:rsidR="000F6E93" w:rsidRPr="00C36B28">
        <w:rPr>
          <w:sz w:val="22"/>
          <w:szCs w:val="22"/>
        </w:rPr>
        <w:t>)</w:t>
      </w:r>
      <w:r w:rsidRPr="000F76FA">
        <w:rPr>
          <w:sz w:val="22"/>
          <w:szCs w:val="22"/>
        </w:rPr>
        <w:t>.</w:t>
      </w:r>
      <w:bookmarkEnd w:id="353"/>
      <w:r w:rsidR="00685482">
        <w:rPr>
          <w:sz w:val="22"/>
          <w:szCs w:val="22"/>
        </w:rPr>
        <w:t xml:space="preserve"> </w:t>
      </w:r>
      <w:r w:rsidR="00685482" w:rsidRPr="00685482">
        <w:rPr>
          <w:sz w:val="22"/>
          <w:szCs w:val="22"/>
        </w:rPr>
        <w:t>Die Gebietskörperschaft</w:t>
      </w:r>
      <w:r w:rsidR="00685482">
        <w:rPr>
          <w:sz w:val="22"/>
          <w:szCs w:val="22"/>
        </w:rPr>
        <w:t xml:space="preserve"> informiert das TKU umgehend über den Eintritt der aufschiebenden Bedingung.</w:t>
      </w:r>
    </w:p>
    <w:p w14:paraId="04246AFB" w14:textId="6956E6E0" w:rsidR="000D1358" w:rsidRPr="006428A3" w:rsidDel="00E73D50" w:rsidRDefault="009502B2" w:rsidP="00A55BC8">
      <w:pPr>
        <w:pStyle w:val="Absatz1"/>
        <w:tabs>
          <w:tab w:val="num" w:pos="567"/>
        </w:tabs>
        <w:ind w:left="567" w:hanging="567"/>
        <w:rPr>
          <w:del w:id="355" w:author="Hundt, Melanie" w:date="2025-09-15T12:25:00Z" w16du:dateUtc="2025-09-15T10:25:00Z"/>
          <w:sz w:val="22"/>
          <w:szCs w:val="22"/>
          <w:highlight w:val="lightGray"/>
        </w:rPr>
      </w:pPr>
      <w:bookmarkStart w:id="356" w:name="_Ref106647143"/>
      <w:del w:id="357" w:author="Hundt, Melanie" w:date="2025-09-15T12:25:00Z" w16du:dateUtc="2025-09-15T10:25:00Z">
        <w:r w:rsidDel="00E73D50">
          <w:rPr>
            <w:sz w:val="22"/>
            <w:szCs w:val="22"/>
            <w:highlight w:val="lightGray"/>
          </w:rPr>
          <w:delText xml:space="preserve">Bereits vor Eintritt der aufschiebenden Bedingung gem. § </w:delText>
        </w:r>
        <w:r w:rsidDel="00E73D50">
          <w:rPr>
            <w:szCs w:val="22"/>
            <w:highlight w:val="lightGray"/>
          </w:rPr>
          <w:fldChar w:fldCharType="begin"/>
        </w:r>
        <w:r w:rsidDel="00E73D50">
          <w:rPr>
            <w:sz w:val="22"/>
            <w:szCs w:val="22"/>
            <w:highlight w:val="lightGray"/>
          </w:rPr>
          <w:delInstrText xml:space="preserve"> REF _Ref123310485 \r \h </w:delInstrText>
        </w:r>
        <w:r w:rsidDel="00E73D50">
          <w:rPr>
            <w:szCs w:val="22"/>
            <w:highlight w:val="lightGray"/>
          </w:rPr>
        </w:r>
        <w:r w:rsidDel="00E73D50">
          <w:rPr>
            <w:szCs w:val="22"/>
            <w:highlight w:val="lightGray"/>
          </w:rPr>
          <w:fldChar w:fldCharType="separate"/>
        </w:r>
        <w:r w:rsidDel="00E73D50">
          <w:rPr>
            <w:sz w:val="22"/>
            <w:szCs w:val="22"/>
            <w:highlight w:val="lightGray"/>
          </w:rPr>
          <w:delText>18.1</w:delText>
        </w:r>
        <w:r w:rsidDel="00E73D50">
          <w:rPr>
            <w:szCs w:val="22"/>
            <w:highlight w:val="lightGray"/>
          </w:rPr>
          <w:fldChar w:fldCharType="end"/>
        </w:r>
        <w:r w:rsidR="000D1358" w:rsidRPr="006428A3" w:rsidDel="00E73D50">
          <w:rPr>
            <w:sz w:val="22"/>
            <w:szCs w:val="22"/>
            <w:highlight w:val="lightGray"/>
          </w:rPr>
          <w:delText xml:space="preserve"> bestehen </w:delText>
        </w:r>
        <w:r w:rsidR="005502CC" w:rsidDel="00E73D50">
          <w:rPr>
            <w:sz w:val="22"/>
            <w:szCs w:val="22"/>
            <w:highlight w:val="lightGray"/>
          </w:rPr>
          <w:delText>nach Zuschlag</w:delText>
        </w:r>
        <w:r w:rsidR="000D1358" w:rsidRPr="006428A3" w:rsidDel="00E73D50">
          <w:rPr>
            <w:sz w:val="22"/>
            <w:szCs w:val="22"/>
            <w:highlight w:val="lightGray"/>
          </w:rPr>
          <w:delText xml:space="preserve"> folgende Pflichten des TKU:</w:delText>
        </w:r>
        <w:bookmarkEnd w:id="356"/>
      </w:del>
    </w:p>
    <w:p w14:paraId="0428C879" w14:textId="66D15732" w:rsidR="00631A86" w:rsidDel="00E73D50" w:rsidRDefault="000D1358" w:rsidP="00631A86">
      <w:pPr>
        <w:pStyle w:val="Absatz1"/>
        <w:numPr>
          <w:ilvl w:val="0"/>
          <w:numId w:val="26"/>
        </w:numPr>
        <w:ind w:left="993" w:hanging="426"/>
        <w:rPr>
          <w:del w:id="358" w:author="Hundt, Melanie" w:date="2025-09-15T12:25:00Z" w16du:dateUtc="2025-09-15T10:25:00Z"/>
          <w:rFonts w:cs="Arial"/>
          <w:sz w:val="22"/>
          <w:szCs w:val="22"/>
          <w:highlight w:val="lightGray"/>
        </w:rPr>
      </w:pPr>
      <w:del w:id="359" w:author="Hundt, Melanie" w:date="2025-09-15T12:25:00Z" w16du:dateUtc="2025-09-15T10:25:00Z">
        <w:r w:rsidRPr="00631A86" w:rsidDel="00E73D50">
          <w:rPr>
            <w:rFonts w:cs="Arial"/>
            <w:sz w:val="22"/>
            <w:szCs w:val="22"/>
            <w:highlight w:val="lightGray"/>
          </w:rPr>
          <w:delText>Das TKU erstellt eine Ausbauplanung unter Beachtung der Vorgaben der Leistungsbeschreibung (</w:delText>
        </w:r>
        <w:r w:rsidRPr="00631A86" w:rsidDel="00E73D50">
          <w:rPr>
            <w:rFonts w:cs="Arial"/>
            <w:b/>
            <w:sz w:val="22"/>
            <w:szCs w:val="22"/>
            <w:highlight w:val="lightGray"/>
          </w:rPr>
          <w:delText>Anlage </w:delText>
        </w:r>
        <w:r w:rsidR="00A22D05" w:rsidDel="00E73D50">
          <w:rPr>
            <w:rFonts w:cs="Arial"/>
            <w:b/>
            <w:sz w:val="22"/>
            <w:szCs w:val="22"/>
            <w:highlight w:val="lightGray"/>
          </w:rPr>
          <w:delText>2</w:delText>
        </w:r>
        <w:r w:rsidRPr="00631A86" w:rsidDel="00E73D50">
          <w:rPr>
            <w:rFonts w:cs="Arial"/>
            <w:sz w:val="22"/>
            <w:szCs w:val="22"/>
            <w:highlight w:val="lightGray"/>
          </w:rPr>
          <w:delText xml:space="preserve">), des </w:delText>
        </w:r>
        <w:r w:rsidR="00D94005" w:rsidRPr="00631A86" w:rsidDel="00E73D50">
          <w:rPr>
            <w:rFonts w:cs="Arial"/>
            <w:sz w:val="22"/>
            <w:szCs w:val="22"/>
            <w:highlight w:val="lightGray"/>
          </w:rPr>
          <w:delText>E</w:delText>
        </w:r>
        <w:r w:rsidRPr="00631A86" w:rsidDel="00E73D50">
          <w:rPr>
            <w:rFonts w:cs="Arial"/>
            <w:sz w:val="22"/>
            <w:szCs w:val="22"/>
            <w:highlight w:val="lightGray"/>
          </w:rPr>
          <w:delText>inheitlichen Materialkonzepts des Bundes</w:delText>
        </w:r>
        <w:r w:rsidR="00D94005" w:rsidRPr="00631A86" w:rsidDel="00E73D50">
          <w:rPr>
            <w:rFonts w:cs="Arial"/>
            <w:sz w:val="22"/>
            <w:szCs w:val="22"/>
            <w:highlight w:val="lightGray"/>
          </w:rPr>
          <w:delText xml:space="preserve"> und </w:delText>
        </w:r>
        <w:r w:rsidRPr="00631A86" w:rsidDel="00E73D50">
          <w:rPr>
            <w:rFonts w:cs="Arial"/>
            <w:sz w:val="22"/>
            <w:szCs w:val="22"/>
            <w:highlight w:val="lightGray"/>
          </w:rPr>
          <w:delText xml:space="preserve">der </w:delText>
        </w:r>
        <w:r w:rsidR="00D94005" w:rsidRPr="00631A86" w:rsidDel="00E73D50">
          <w:rPr>
            <w:rFonts w:cs="Arial"/>
            <w:sz w:val="22"/>
            <w:szCs w:val="22"/>
            <w:highlight w:val="lightGray"/>
          </w:rPr>
          <w:delText xml:space="preserve">Vorgaben für die </w:delText>
        </w:r>
        <w:r w:rsidRPr="00631A86" w:rsidDel="00E73D50">
          <w:rPr>
            <w:rFonts w:cs="Arial"/>
            <w:sz w:val="22"/>
            <w:szCs w:val="22"/>
            <w:highlight w:val="lightGray"/>
          </w:rPr>
          <w:delText>Dimensionierung</w:delText>
        </w:r>
        <w:r w:rsidR="00D94005" w:rsidRPr="00631A86" w:rsidDel="00E73D50">
          <w:rPr>
            <w:rFonts w:cs="Arial"/>
            <w:sz w:val="22"/>
            <w:szCs w:val="22"/>
            <w:highlight w:val="lightGray"/>
          </w:rPr>
          <w:delText xml:space="preserve"> passiver Infrastruktur</w:delText>
        </w:r>
        <w:r w:rsidRPr="00631A86" w:rsidDel="00E73D50">
          <w:rPr>
            <w:rFonts w:cs="Arial"/>
            <w:sz w:val="22"/>
            <w:szCs w:val="22"/>
            <w:highlight w:val="lightGray"/>
          </w:rPr>
          <w:delText xml:space="preserve"> </w:delText>
        </w:r>
        <w:r w:rsidR="00D94005" w:rsidRPr="00631A86" w:rsidDel="00E73D50">
          <w:rPr>
            <w:rFonts w:cs="Arial"/>
            <w:sz w:val="22"/>
            <w:szCs w:val="22"/>
            <w:highlight w:val="lightGray"/>
          </w:rPr>
          <w:delText xml:space="preserve">sowie </w:delText>
        </w:r>
        <w:r w:rsidRPr="00631A86" w:rsidDel="00E73D50">
          <w:rPr>
            <w:rFonts w:cs="Arial"/>
            <w:sz w:val="22"/>
            <w:szCs w:val="22"/>
            <w:highlight w:val="lightGray"/>
          </w:rPr>
          <w:delText xml:space="preserve">der anwendbaren GIS-Nebenbestimmungen und legt diese der Gebietskörperschaft vor. Fordert die Bewilligungsbehörde über die vorgelegte Ausbauplanung hinaus die Einreichung weiterer Planungsunterlagen und Informationen zu dem auszubauenden gigabitfähigen Netz an, ist das TKU, soweit diese Informationen im Einflussbereich des TKU verfügbar sind oder sein müssten, verpflichtet, diese </w:delText>
        </w:r>
        <w:r w:rsidRPr="00631A86" w:rsidDel="00E73D50">
          <w:rPr>
            <w:rFonts w:cs="Arial"/>
            <w:sz w:val="22"/>
            <w:szCs w:val="22"/>
            <w:highlight w:val="lightGray"/>
          </w:rPr>
          <w:lastRenderedPageBreak/>
          <w:delText xml:space="preserve">Informationen unter Beachtung eventueller Fristvorgaben der Bewilligungsbehörde, ansonsten in angemessener Frist, beizubringen. Die von der Bewilligungsbehörde mit Erlass des endgültigen Zuwendungsbescheids akzeptierte Ausbauplanung wird als </w:delText>
        </w:r>
        <w:r w:rsidRPr="00631A86" w:rsidDel="00E73D50">
          <w:rPr>
            <w:rFonts w:cs="Arial"/>
            <w:b/>
            <w:sz w:val="22"/>
            <w:szCs w:val="22"/>
            <w:highlight w:val="lightGray"/>
          </w:rPr>
          <w:delText xml:space="preserve">Anlage </w:delText>
        </w:r>
        <w:r w:rsidR="00A22D05" w:rsidDel="00E73D50">
          <w:rPr>
            <w:rFonts w:cs="Arial"/>
            <w:b/>
            <w:sz w:val="22"/>
            <w:szCs w:val="22"/>
            <w:highlight w:val="lightGray"/>
          </w:rPr>
          <w:delText>4</w:delText>
        </w:r>
        <w:r w:rsidRPr="00631A86" w:rsidDel="00E73D50">
          <w:rPr>
            <w:rFonts w:cs="Arial"/>
            <w:sz w:val="22"/>
            <w:szCs w:val="22"/>
            <w:highlight w:val="lightGray"/>
          </w:rPr>
          <w:delText xml:space="preserve"> Bestandteil dieses Zuwendungsvertrages.</w:delText>
        </w:r>
      </w:del>
    </w:p>
    <w:p w14:paraId="2B9F80A8" w14:textId="1A0AA20C" w:rsidR="007C5501" w:rsidRPr="00631A86" w:rsidRDefault="000D1358" w:rsidP="00631A86">
      <w:pPr>
        <w:pStyle w:val="Absatz1"/>
        <w:numPr>
          <w:ilvl w:val="0"/>
          <w:numId w:val="26"/>
        </w:numPr>
        <w:ind w:left="993" w:hanging="426"/>
        <w:rPr>
          <w:rFonts w:cs="Arial"/>
          <w:sz w:val="22"/>
          <w:szCs w:val="22"/>
          <w:highlight w:val="lightGray"/>
        </w:rPr>
      </w:pPr>
      <w:del w:id="360" w:author="Hundt, Melanie" w:date="2025-09-15T12:25:00Z" w16du:dateUtc="2025-09-15T10:25:00Z">
        <w:r w:rsidRPr="00631A86" w:rsidDel="00E73D50">
          <w:rPr>
            <w:rFonts w:cs="Arial"/>
            <w:sz w:val="22"/>
            <w:szCs w:val="22"/>
            <w:highlight w:val="lightGray"/>
          </w:rPr>
          <w:delText xml:space="preserve">Das TKU unterstützt die Gebietskörperschaft bei der Beantragung der endgültigen Zuwendungsbescheide und stellt die für die endgültige Förderantragstellung erforderlichen, vom TKU beizubringenden Daten der Gebietskörperschaft innerhalb von sechs Wochen nach Zuschlagserteilung zur Verfügung. Diese Leistungspflicht besteht </w:delText>
        </w:r>
        <w:r w:rsidR="000E5825" w:rsidRPr="00631A86" w:rsidDel="00E73D50">
          <w:rPr>
            <w:rFonts w:cs="Arial"/>
            <w:sz w:val="22"/>
            <w:szCs w:val="22"/>
            <w:highlight w:val="lightGray"/>
          </w:rPr>
          <w:delText>für den Fall</w:delText>
        </w:r>
        <w:r w:rsidRPr="00631A86" w:rsidDel="00E73D50">
          <w:rPr>
            <w:rFonts w:cs="Arial"/>
            <w:sz w:val="22"/>
            <w:szCs w:val="22"/>
            <w:highlight w:val="lightGray"/>
          </w:rPr>
          <w:delText xml:space="preserve"> erforderlicher </w:delText>
        </w:r>
        <w:r w:rsidR="000E5825" w:rsidRPr="00631A86" w:rsidDel="00E73D50">
          <w:rPr>
            <w:rFonts w:cs="Arial"/>
            <w:sz w:val="22"/>
            <w:szCs w:val="22"/>
            <w:highlight w:val="lightGray"/>
          </w:rPr>
          <w:delText>N</w:delText>
        </w:r>
        <w:r w:rsidR="00F822FD" w:rsidRPr="00631A86" w:rsidDel="00E73D50">
          <w:rPr>
            <w:rFonts w:cs="Arial"/>
            <w:sz w:val="22"/>
            <w:szCs w:val="22"/>
            <w:highlight w:val="lightGray"/>
          </w:rPr>
          <w:delText>achlieferungen</w:delText>
        </w:r>
        <w:r w:rsidRPr="00631A86" w:rsidDel="00E73D50">
          <w:rPr>
            <w:rFonts w:cs="Arial"/>
            <w:sz w:val="22"/>
            <w:szCs w:val="22"/>
            <w:highlight w:val="lightGray"/>
          </w:rPr>
          <w:delText xml:space="preserve"> </w:delText>
        </w:r>
        <w:r w:rsidR="000E5825" w:rsidRPr="00631A86" w:rsidDel="00E73D50">
          <w:rPr>
            <w:rFonts w:cs="Arial"/>
            <w:sz w:val="22"/>
            <w:szCs w:val="22"/>
            <w:highlight w:val="lightGray"/>
          </w:rPr>
          <w:delText>entsprechend</w:delText>
        </w:r>
        <w:r w:rsidRPr="00631A86" w:rsidDel="00E73D50">
          <w:rPr>
            <w:rFonts w:cs="Arial"/>
            <w:sz w:val="22"/>
            <w:szCs w:val="22"/>
            <w:highlight w:val="lightGray"/>
          </w:rPr>
          <w:delText xml:space="preserve"> fort</w:delText>
        </w:r>
        <w:r w:rsidR="00C43C9A" w:rsidRPr="00631A86" w:rsidDel="00E73D50">
          <w:rPr>
            <w:rFonts w:cs="Arial"/>
            <w:sz w:val="22"/>
            <w:szCs w:val="22"/>
            <w:highlight w:val="lightGray"/>
          </w:rPr>
          <w:delText>.</w:delText>
        </w:r>
      </w:del>
      <w:ins w:id="361" w:author="Hundt, Melanie" w:date="2025-09-15T12:25:00Z" w16du:dateUtc="2025-09-15T10:25:00Z">
        <w:r w:rsidR="00E73D50" w:rsidRPr="00E73D50">
          <w:rPr>
            <w:sz w:val="22"/>
            <w:szCs w:val="22"/>
            <w:highlight w:val="green"/>
            <w:rPrChange w:id="362" w:author="Hundt, Melanie" w:date="2025-09-15T12:25:00Z" w16du:dateUtc="2025-09-15T10:25:00Z">
              <w:rPr>
                <w:sz w:val="22"/>
                <w:szCs w:val="22"/>
                <w:highlight w:val="lightGray"/>
              </w:rPr>
            </w:rPrChange>
          </w:rPr>
          <w:t>entfällt</w:t>
        </w:r>
      </w:ins>
    </w:p>
    <w:p w14:paraId="21177770" w14:textId="7611842D" w:rsidR="008911E0" w:rsidRPr="00A22D05" w:rsidRDefault="00511F83" w:rsidP="008911E0">
      <w:pPr>
        <w:pStyle w:val="Absatz1"/>
        <w:tabs>
          <w:tab w:val="clear" w:pos="709"/>
          <w:tab w:val="num" w:pos="567"/>
        </w:tabs>
        <w:ind w:left="567" w:hanging="567"/>
        <w:rPr>
          <w:sz w:val="22"/>
          <w:szCs w:val="22"/>
          <w:highlight w:val="lightGray"/>
        </w:rPr>
      </w:pPr>
      <w:del w:id="363" w:author="Hundt, Melanie" w:date="2025-09-15T12:25:00Z" w16du:dateUtc="2025-09-15T10:25:00Z">
        <w:r w:rsidRPr="00A22D05" w:rsidDel="00E73D50">
          <w:rPr>
            <w:sz w:val="22"/>
            <w:szCs w:val="22"/>
            <w:highlight w:val="lightGray"/>
          </w:rPr>
          <w:delText>Sollte das TKU bereits vor Eintritt der aufschiebenden Bedingung gem. § </w:delText>
        </w:r>
        <w:r w:rsidRPr="00A22D05" w:rsidDel="00E73D50">
          <w:rPr>
            <w:sz w:val="22"/>
            <w:szCs w:val="22"/>
            <w:highlight w:val="lightGray"/>
          </w:rPr>
          <w:fldChar w:fldCharType="begin"/>
        </w:r>
        <w:r w:rsidRPr="00A22D05" w:rsidDel="00E73D50">
          <w:rPr>
            <w:sz w:val="22"/>
            <w:szCs w:val="22"/>
            <w:highlight w:val="lightGray"/>
          </w:rPr>
          <w:delInstrText xml:space="preserve"> REF _Ref123310485 \r \h  \* MERGEFORMAT </w:delInstrText>
        </w:r>
        <w:r w:rsidRPr="00A22D05" w:rsidDel="00E73D50">
          <w:rPr>
            <w:sz w:val="22"/>
            <w:szCs w:val="22"/>
            <w:highlight w:val="lightGray"/>
          </w:rPr>
        </w:r>
        <w:r w:rsidRPr="00A22D05" w:rsidDel="00E73D50">
          <w:rPr>
            <w:sz w:val="22"/>
            <w:szCs w:val="22"/>
            <w:highlight w:val="lightGray"/>
          </w:rPr>
          <w:fldChar w:fldCharType="separate"/>
        </w:r>
        <w:r w:rsidRPr="00A22D05" w:rsidDel="00E73D50">
          <w:rPr>
            <w:sz w:val="22"/>
            <w:szCs w:val="22"/>
            <w:highlight w:val="lightGray"/>
          </w:rPr>
          <w:delText>18.1</w:delText>
        </w:r>
        <w:r w:rsidRPr="00A22D05" w:rsidDel="00E73D50">
          <w:rPr>
            <w:sz w:val="22"/>
            <w:szCs w:val="22"/>
            <w:highlight w:val="lightGray"/>
          </w:rPr>
          <w:fldChar w:fldCharType="end"/>
        </w:r>
        <w:r w:rsidRPr="00A22D05" w:rsidDel="00E73D50">
          <w:rPr>
            <w:sz w:val="22"/>
            <w:szCs w:val="22"/>
            <w:highlight w:val="lightGray"/>
          </w:rPr>
          <w:delText xml:space="preserve"> auf Veranlassung </w:delText>
        </w:r>
        <w:r w:rsidR="008911E0" w:rsidRPr="00A22D05" w:rsidDel="00E73D50">
          <w:rPr>
            <w:sz w:val="22"/>
            <w:szCs w:val="22"/>
            <w:highlight w:val="lightGray"/>
          </w:rPr>
          <w:delText xml:space="preserve">und im Einvernehmen </w:delText>
        </w:r>
        <w:r w:rsidRPr="00A22D05" w:rsidDel="00E73D50">
          <w:rPr>
            <w:sz w:val="22"/>
            <w:szCs w:val="22"/>
            <w:highlight w:val="lightGray"/>
          </w:rPr>
          <w:delText>der Gebietskörperschaft Leistungen erbracht haben, die über die Mitwirkungspflichten nach § </w:delText>
        </w:r>
        <w:r w:rsidRPr="00A22D05" w:rsidDel="00E73D50">
          <w:rPr>
            <w:sz w:val="22"/>
            <w:szCs w:val="22"/>
            <w:highlight w:val="lightGray"/>
          </w:rPr>
          <w:fldChar w:fldCharType="begin"/>
        </w:r>
        <w:r w:rsidRPr="00A22D05" w:rsidDel="00E73D50">
          <w:rPr>
            <w:sz w:val="22"/>
            <w:szCs w:val="22"/>
            <w:highlight w:val="lightGray"/>
          </w:rPr>
          <w:delInstrText xml:space="preserve"> REF _Ref106647143 \r \h </w:delInstrText>
        </w:r>
        <w:r w:rsidR="008911E0" w:rsidRPr="00A22D05" w:rsidDel="00E73D50">
          <w:rPr>
            <w:sz w:val="22"/>
            <w:szCs w:val="22"/>
            <w:highlight w:val="lightGray"/>
          </w:rPr>
          <w:delInstrText xml:space="preserve"> \* MERGEFORMAT </w:delInstrText>
        </w:r>
        <w:r w:rsidRPr="00A22D05" w:rsidDel="00E73D50">
          <w:rPr>
            <w:sz w:val="22"/>
            <w:szCs w:val="22"/>
            <w:highlight w:val="lightGray"/>
          </w:rPr>
        </w:r>
        <w:r w:rsidRPr="00A22D05" w:rsidDel="00E73D50">
          <w:rPr>
            <w:sz w:val="22"/>
            <w:szCs w:val="22"/>
            <w:highlight w:val="lightGray"/>
          </w:rPr>
          <w:fldChar w:fldCharType="separate"/>
        </w:r>
        <w:r w:rsidRPr="00A22D05" w:rsidDel="00E73D50">
          <w:rPr>
            <w:sz w:val="22"/>
            <w:szCs w:val="22"/>
            <w:highlight w:val="lightGray"/>
          </w:rPr>
          <w:delText>18.2</w:delText>
        </w:r>
        <w:r w:rsidRPr="00A22D05" w:rsidDel="00E73D50">
          <w:rPr>
            <w:sz w:val="22"/>
            <w:szCs w:val="22"/>
            <w:highlight w:val="lightGray"/>
          </w:rPr>
          <w:fldChar w:fldCharType="end"/>
        </w:r>
        <w:r w:rsidRPr="00A22D05" w:rsidDel="00E73D50">
          <w:rPr>
            <w:sz w:val="22"/>
            <w:szCs w:val="22"/>
            <w:highlight w:val="lightGray"/>
          </w:rPr>
          <w:delText xml:space="preserve"> hinausgehen und zu Kosten und Aufwendungen des TKU</w:delText>
        </w:r>
        <w:r w:rsidR="00324E59" w:rsidDel="00E73D50">
          <w:rPr>
            <w:sz w:val="22"/>
            <w:szCs w:val="22"/>
            <w:highlight w:val="lightGray"/>
          </w:rPr>
          <w:delText>s</w:delText>
        </w:r>
        <w:r w:rsidRPr="00A22D05" w:rsidDel="00E73D50">
          <w:rPr>
            <w:sz w:val="22"/>
            <w:szCs w:val="22"/>
            <w:highlight w:val="lightGray"/>
          </w:rPr>
          <w:delText xml:space="preserve"> geführt haben, werden diese unabhängig von einem späteren Eintritt der aufschiebenden Bedingung von der Gebietskörperschaft </w:delText>
        </w:r>
        <w:r w:rsidR="008911E0" w:rsidRPr="00A22D05" w:rsidDel="00E73D50">
          <w:rPr>
            <w:sz w:val="22"/>
            <w:szCs w:val="22"/>
            <w:highlight w:val="lightGray"/>
          </w:rPr>
          <w:delText xml:space="preserve">gegen Nachweis </w:delText>
        </w:r>
        <w:r w:rsidRPr="00A22D05" w:rsidDel="00E73D50">
          <w:rPr>
            <w:sz w:val="22"/>
            <w:szCs w:val="22"/>
            <w:highlight w:val="lightGray"/>
          </w:rPr>
          <w:delText>bis zu einem Betrag von EUR XX [in Worten: Euro XX] erstattet</w:delText>
        </w:r>
      </w:del>
      <w:ins w:id="364" w:author="Hundt, Melanie" w:date="2025-09-15T12:25:00Z" w16du:dateUtc="2025-09-15T10:25:00Z">
        <w:r w:rsidR="00E73D50" w:rsidRPr="00E73D50">
          <w:rPr>
            <w:sz w:val="22"/>
            <w:szCs w:val="22"/>
            <w:highlight w:val="green"/>
            <w:rPrChange w:id="365" w:author="Hundt, Melanie" w:date="2025-09-15T12:25:00Z" w16du:dateUtc="2025-09-15T10:25:00Z">
              <w:rPr>
                <w:sz w:val="22"/>
                <w:szCs w:val="22"/>
                <w:highlight w:val="lightGray"/>
              </w:rPr>
            </w:rPrChange>
          </w:rPr>
          <w:t>entfällt</w:t>
        </w:r>
      </w:ins>
      <w:r w:rsidRPr="00A22D05">
        <w:rPr>
          <w:sz w:val="22"/>
          <w:szCs w:val="22"/>
          <w:highlight w:val="lightGray"/>
        </w:rPr>
        <w:t>.</w:t>
      </w:r>
    </w:p>
    <w:p w14:paraId="1C4DC554" w14:textId="76EA370A" w:rsidR="00096404" w:rsidRPr="008911E0" w:rsidRDefault="007C5501" w:rsidP="008911E0">
      <w:pPr>
        <w:pStyle w:val="Absatz1"/>
        <w:tabs>
          <w:tab w:val="clear" w:pos="709"/>
          <w:tab w:val="num" w:pos="567"/>
        </w:tabs>
        <w:ind w:left="567" w:hanging="567"/>
        <w:rPr>
          <w:sz w:val="22"/>
          <w:szCs w:val="22"/>
          <w:highlight w:val="lightGray"/>
        </w:rPr>
      </w:pPr>
      <w:r w:rsidRPr="008911E0">
        <w:rPr>
          <w:rFonts w:cs="Arial"/>
          <w:sz w:val="22"/>
          <w:szCs w:val="22"/>
          <w:highlight w:val="lightGray"/>
        </w:rPr>
        <w:t>Im Falle der bestandskräftigen Nichterteilung der endgültigen Zuwendungsbescheide von Bund und Land oder im Falle wesentlicher Abweichungen der endgültigen Zuwendungsbescheide von Bund und Land gegenüber den vorläufigen Zuwendungsbescheiden unter Berücksichtigung des entsprechend dem Angebot (</w:t>
      </w:r>
      <w:r w:rsidRPr="008911E0">
        <w:rPr>
          <w:rFonts w:cs="Arial"/>
          <w:b/>
          <w:sz w:val="22"/>
          <w:szCs w:val="22"/>
          <w:highlight w:val="lightGray"/>
        </w:rPr>
        <w:t xml:space="preserve">Anlage </w:t>
      </w:r>
      <w:r w:rsidR="00231FFF">
        <w:rPr>
          <w:rFonts w:cs="Arial"/>
          <w:b/>
          <w:sz w:val="22"/>
          <w:szCs w:val="22"/>
          <w:highlight w:val="lightGray"/>
        </w:rPr>
        <w:t>5</w:t>
      </w:r>
      <w:r w:rsidRPr="008911E0">
        <w:rPr>
          <w:rFonts w:cs="Arial"/>
          <w:sz w:val="22"/>
          <w:szCs w:val="22"/>
          <w:highlight w:val="lightGray"/>
        </w:rPr>
        <w:t xml:space="preserve">) gestellten Förderantrags </w:t>
      </w:r>
      <w:r w:rsidR="00D94005" w:rsidRPr="008911E0">
        <w:rPr>
          <w:rFonts w:cs="Arial"/>
          <w:sz w:val="22"/>
          <w:szCs w:val="22"/>
          <w:highlight w:val="lightGray"/>
        </w:rPr>
        <w:t xml:space="preserve">auf endgültige Bewilligung </w:t>
      </w:r>
      <w:r w:rsidRPr="008911E0">
        <w:rPr>
          <w:rFonts w:cs="Arial"/>
          <w:sz w:val="22"/>
          <w:szCs w:val="22"/>
          <w:highlight w:val="lightGray"/>
        </w:rPr>
        <w:t xml:space="preserve">der Gebietskörperschaft ist jede der Vertragsparteien entsprechend § </w:t>
      </w:r>
      <w:r w:rsidR="00E7478C" w:rsidRPr="008911E0">
        <w:rPr>
          <w:rFonts w:cs="Arial"/>
          <w:sz w:val="22"/>
          <w:szCs w:val="22"/>
          <w:highlight w:val="lightGray"/>
        </w:rPr>
        <w:t>17.2</w:t>
      </w:r>
      <w:r w:rsidRPr="008911E0">
        <w:rPr>
          <w:rFonts w:cs="Arial"/>
          <w:sz w:val="22"/>
          <w:szCs w:val="22"/>
          <w:highlight w:val="lightGray"/>
        </w:rPr>
        <w:t xml:space="preserve"> zum Rücktritt berechtigt, wenn ein Festhalten am Zuwendungsvertrag unzumutbar ist. Vor Erklärung eines Rücktritts vom Vertrag werden sich die Vertragsparteien bemühen, auch unter Einbeziehung der Bewilligungsbehörden eine einvernehmliche Regelung zu finden, die eine Erfüllung des Zuwendungsvertrages – gegebenenfalls mit einvernehmlichen Anpassungen – ermöglicht. Hierzu gehören auch </w:t>
      </w:r>
      <w:r w:rsidR="00617663" w:rsidRPr="008911E0">
        <w:rPr>
          <w:rFonts w:cs="Arial"/>
          <w:sz w:val="22"/>
          <w:szCs w:val="22"/>
          <w:highlight w:val="lightGray"/>
        </w:rPr>
        <w:t xml:space="preserve">Rechtsbehelfe </w:t>
      </w:r>
      <w:r w:rsidRPr="008911E0">
        <w:rPr>
          <w:rFonts w:cs="Arial"/>
          <w:sz w:val="22"/>
          <w:szCs w:val="22"/>
          <w:highlight w:val="lightGray"/>
        </w:rPr>
        <w:t>gegen d</w:t>
      </w:r>
      <w:r w:rsidR="00487156" w:rsidRPr="008911E0">
        <w:rPr>
          <w:rFonts w:cs="Arial"/>
          <w:sz w:val="22"/>
          <w:szCs w:val="22"/>
          <w:highlight w:val="lightGray"/>
        </w:rPr>
        <w:t>ie</w:t>
      </w:r>
      <w:r w:rsidRPr="008911E0">
        <w:rPr>
          <w:rFonts w:cs="Arial"/>
          <w:sz w:val="22"/>
          <w:szCs w:val="22"/>
          <w:highlight w:val="lightGray"/>
        </w:rPr>
        <w:t xml:space="preserve"> endgültigen Zuwendungsbescheid</w:t>
      </w:r>
      <w:r w:rsidR="00487156" w:rsidRPr="008911E0">
        <w:rPr>
          <w:rFonts w:cs="Arial"/>
          <w:sz w:val="22"/>
          <w:szCs w:val="22"/>
          <w:highlight w:val="lightGray"/>
        </w:rPr>
        <w:t>e von Bund und Land</w:t>
      </w:r>
      <w:r w:rsidRPr="008911E0">
        <w:rPr>
          <w:rFonts w:cs="Arial"/>
          <w:sz w:val="22"/>
          <w:szCs w:val="22"/>
          <w:highlight w:val="lightGray"/>
        </w:rPr>
        <w:t xml:space="preserve">. Für die Rechtsfolgen gilt § </w:t>
      </w:r>
      <w:r w:rsidR="00141697">
        <w:rPr>
          <w:rFonts w:cs="Arial"/>
          <w:sz w:val="22"/>
          <w:szCs w:val="22"/>
          <w:highlight w:val="lightGray"/>
        </w:rPr>
        <w:t>17.4</w:t>
      </w:r>
      <w:r w:rsidR="006B233C" w:rsidRPr="008911E0">
        <w:rPr>
          <w:rFonts w:cs="Arial"/>
          <w:sz w:val="22"/>
          <w:szCs w:val="22"/>
          <w:highlight w:val="lightGray"/>
        </w:rPr>
        <w:t xml:space="preserve"> </w:t>
      </w:r>
      <w:r w:rsidRPr="008911E0">
        <w:rPr>
          <w:rFonts w:cs="Arial"/>
          <w:sz w:val="22"/>
          <w:szCs w:val="22"/>
          <w:highlight w:val="lightGray"/>
        </w:rPr>
        <w:t>entsprechend.</w:t>
      </w:r>
    </w:p>
    <w:p w14:paraId="6E97DF7C" w14:textId="77777777" w:rsidR="00A92C4B" w:rsidRDefault="00A92C4B" w:rsidP="00A55BC8">
      <w:pPr>
        <w:pStyle w:val="Absatz1"/>
        <w:numPr>
          <w:ilvl w:val="0"/>
          <w:numId w:val="0"/>
        </w:numPr>
        <w:tabs>
          <w:tab w:val="num" w:pos="567"/>
        </w:tabs>
        <w:ind w:left="567" w:hanging="567"/>
        <w:rPr>
          <w:rFonts w:cs="Arial"/>
          <w:sz w:val="22"/>
          <w:szCs w:val="22"/>
        </w:rPr>
      </w:pPr>
    </w:p>
    <w:p w14:paraId="53658C2F" w14:textId="77777777" w:rsidR="00863CC4" w:rsidRDefault="00863CC4" w:rsidP="00A55BC8">
      <w:pPr>
        <w:pStyle w:val="berschrift1"/>
        <w:tabs>
          <w:tab w:val="clear" w:pos="993"/>
          <w:tab w:val="num" w:pos="567"/>
          <w:tab w:val="num" w:pos="851"/>
        </w:tabs>
        <w:spacing w:after="360"/>
        <w:ind w:left="567" w:hanging="567"/>
        <w:rPr>
          <w:sz w:val="22"/>
          <w:szCs w:val="22"/>
        </w:rPr>
      </w:pPr>
      <w:bookmarkStart w:id="366" w:name="_Toc187050091"/>
      <w:r>
        <w:rPr>
          <w:sz w:val="22"/>
          <w:szCs w:val="22"/>
        </w:rPr>
        <w:t>Änderungen und Rechtsnachfolge</w:t>
      </w:r>
      <w:bookmarkEnd w:id="366"/>
    </w:p>
    <w:p w14:paraId="79BFD5E4" w14:textId="77777777" w:rsidR="00863CC4" w:rsidRPr="00863CC4" w:rsidRDefault="0097083E" w:rsidP="00A55BC8">
      <w:pPr>
        <w:pStyle w:val="Absatz1"/>
        <w:tabs>
          <w:tab w:val="num" w:pos="567"/>
        </w:tabs>
        <w:ind w:left="567" w:hanging="567"/>
        <w:rPr>
          <w:rFonts w:cs="Arial"/>
          <w:sz w:val="22"/>
          <w:szCs w:val="22"/>
        </w:rPr>
      </w:pPr>
      <w:bookmarkStart w:id="367" w:name="_Ref106648729"/>
      <w:r w:rsidRPr="00C36B28">
        <w:rPr>
          <w:rFonts w:cs="Arial"/>
          <w:sz w:val="22"/>
          <w:szCs w:val="22"/>
        </w:rPr>
        <w:t xml:space="preserve">Treten nach Abschluss des Vertrages unvorhersehbare Umstände ein, die ein Festhalten am unveränderten Vertrag unzumutbar machen und wesentliche Änderungen im Hinblick auf die Leistungserbringung durch das TKU sowie die Höhe der </w:t>
      </w:r>
      <w:r w:rsidRPr="00C36B28">
        <w:rPr>
          <w:rFonts w:cs="Arial"/>
          <w:sz w:val="22"/>
          <w:szCs w:val="22"/>
        </w:rPr>
        <w:lastRenderedPageBreak/>
        <w:t>Wirtschaftlichkeitslücke erfordern, wird das TKU die Gebietskörperschaft unverzüglich informieren und die für eine Anzeige an die Bewilligungsbehörden notwendigen Unterlagen und Dokumentationsleistungen erbringen</w:t>
      </w:r>
      <w:r>
        <w:rPr>
          <w:rFonts w:cs="Arial"/>
          <w:sz w:val="22"/>
          <w:szCs w:val="22"/>
        </w:rPr>
        <w:t xml:space="preserve">. </w:t>
      </w:r>
      <w:r w:rsidRPr="0097083E">
        <w:rPr>
          <w:rFonts w:cs="Arial"/>
          <w:sz w:val="22"/>
          <w:szCs w:val="22"/>
        </w:rPr>
        <w:t xml:space="preserve">Die </w:t>
      </w:r>
      <w:r>
        <w:rPr>
          <w:rFonts w:cs="Arial"/>
          <w:sz w:val="22"/>
          <w:szCs w:val="22"/>
        </w:rPr>
        <w:t>Gebietskörperschaft</w:t>
      </w:r>
      <w:r w:rsidRPr="0097083E">
        <w:rPr>
          <w:rFonts w:cs="Arial"/>
          <w:sz w:val="22"/>
          <w:szCs w:val="22"/>
        </w:rPr>
        <w:t xml:space="preserve"> wird diese Unterlagen und Dokumentationsleistungen an die </w:t>
      </w:r>
      <w:r>
        <w:rPr>
          <w:rFonts w:cs="Arial"/>
          <w:sz w:val="22"/>
          <w:szCs w:val="22"/>
        </w:rPr>
        <w:t>Bewilligungsbehörden</w:t>
      </w:r>
      <w:r w:rsidRPr="0097083E">
        <w:rPr>
          <w:rFonts w:cs="Arial"/>
          <w:sz w:val="22"/>
          <w:szCs w:val="22"/>
        </w:rPr>
        <w:t xml:space="preserve"> weiterleiten und eine Anpassung der </w:t>
      </w:r>
      <w:r>
        <w:rPr>
          <w:rFonts w:cs="Arial"/>
          <w:sz w:val="22"/>
          <w:szCs w:val="22"/>
        </w:rPr>
        <w:t>Zuwendungs</w:t>
      </w:r>
      <w:r w:rsidRPr="0097083E">
        <w:rPr>
          <w:rFonts w:cs="Arial"/>
          <w:sz w:val="22"/>
          <w:szCs w:val="22"/>
        </w:rPr>
        <w:t>bescheide beantragen.</w:t>
      </w:r>
      <w:r w:rsidRPr="0097083E">
        <w:rPr>
          <w:rFonts w:asciiTheme="minorHAnsi" w:eastAsia="Calibri" w:hAnsiTheme="minorHAnsi" w:cs="Arial"/>
          <w:szCs w:val="20"/>
          <w:lang w:eastAsia="en-US"/>
        </w:rPr>
        <w:t xml:space="preserve"> </w:t>
      </w:r>
      <w:r w:rsidRPr="0097083E">
        <w:rPr>
          <w:rFonts w:cs="Arial"/>
          <w:sz w:val="22"/>
          <w:szCs w:val="22"/>
        </w:rPr>
        <w:t xml:space="preserve">Nehmen die </w:t>
      </w:r>
      <w:r>
        <w:rPr>
          <w:rFonts w:cs="Arial"/>
          <w:sz w:val="22"/>
          <w:szCs w:val="22"/>
        </w:rPr>
        <w:t>Bewilligungsbehörden</w:t>
      </w:r>
      <w:r w:rsidRPr="0097083E">
        <w:rPr>
          <w:rFonts w:cs="Arial"/>
          <w:sz w:val="22"/>
          <w:szCs w:val="22"/>
        </w:rPr>
        <w:t xml:space="preserve"> die </w:t>
      </w:r>
      <w:r w:rsidR="00E02694">
        <w:rPr>
          <w:rFonts w:cs="Arial"/>
          <w:sz w:val="22"/>
          <w:szCs w:val="22"/>
        </w:rPr>
        <w:t>beantragten</w:t>
      </w:r>
      <w:r w:rsidRPr="0097083E">
        <w:rPr>
          <w:rFonts w:cs="Arial"/>
          <w:sz w:val="22"/>
          <w:szCs w:val="22"/>
        </w:rPr>
        <w:t xml:space="preserve"> </w:t>
      </w:r>
      <w:r>
        <w:rPr>
          <w:rFonts w:cs="Arial"/>
          <w:sz w:val="22"/>
          <w:szCs w:val="22"/>
        </w:rPr>
        <w:t>Anpassungen an den Zuwendungs</w:t>
      </w:r>
      <w:r w:rsidRPr="0097083E">
        <w:rPr>
          <w:rFonts w:cs="Arial"/>
          <w:sz w:val="22"/>
          <w:szCs w:val="22"/>
        </w:rPr>
        <w:t xml:space="preserve">bescheiden vor oder regeln sie die entsprechenden Anpassungen in anderer Weise, z.B. durch Mitteilungen im Hinblick auf die Umsetzung des Ausbauprojekts, wird die </w:t>
      </w:r>
      <w:r>
        <w:rPr>
          <w:rFonts w:cs="Arial"/>
          <w:sz w:val="22"/>
          <w:szCs w:val="22"/>
        </w:rPr>
        <w:t>Gebietskörperschaft</w:t>
      </w:r>
      <w:r w:rsidRPr="0097083E">
        <w:rPr>
          <w:rFonts w:cs="Arial"/>
          <w:sz w:val="22"/>
          <w:szCs w:val="22"/>
        </w:rPr>
        <w:t xml:space="preserve"> diese an das TK</w:t>
      </w:r>
      <w:r>
        <w:rPr>
          <w:rFonts w:cs="Arial"/>
          <w:sz w:val="22"/>
          <w:szCs w:val="22"/>
        </w:rPr>
        <w:t>U</w:t>
      </w:r>
      <w:r w:rsidRPr="0097083E">
        <w:rPr>
          <w:rFonts w:cs="Arial"/>
          <w:sz w:val="22"/>
          <w:szCs w:val="22"/>
        </w:rPr>
        <w:t xml:space="preserve"> weiterreichen. Das TK</w:t>
      </w:r>
      <w:r>
        <w:rPr>
          <w:rFonts w:cs="Arial"/>
          <w:sz w:val="22"/>
          <w:szCs w:val="22"/>
        </w:rPr>
        <w:t>U</w:t>
      </w:r>
      <w:r w:rsidRPr="0097083E">
        <w:rPr>
          <w:rFonts w:cs="Arial"/>
          <w:sz w:val="22"/>
          <w:szCs w:val="22"/>
        </w:rPr>
        <w:t xml:space="preserve"> kann gegen die </w:t>
      </w:r>
      <w:r>
        <w:rPr>
          <w:rFonts w:cs="Arial"/>
          <w:sz w:val="22"/>
          <w:szCs w:val="22"/>
        </w:rPr>
        <w:t>Gebietskörperschaft</w:t>
      </w:r>
      <w:r w:rsidRPr="0097083E">
        <w:rPr>
          <w:rFonts w:cs="Arial"/>
          <w:sz w:val="22"/>
          <w:szCs w:val="22"/>
        </w:rPr>
        <w:t xml:space="preserve"> </w:t>
      </w:r>
      <w:r w:rsidR="00E02694">
        <w:rPr>
          <w:rFonts w:cs="Arial"/>
          <w:sz w:val="22"/>
          <w:szCs w:val="22"/>
        </w:rPr>
        <w:t xml:space="preserve">jedoch </w:t>
      </w:r>
      <w:r w:rsidRPr="0097083E">
        <w:rPr>
          <w:rFonts w:cs="Arial"/>
          <w:sz w:val="22"/>
          <w:szCs w:val="22"/>
        </w:rPr>
        <w:t xml:space="preserve">keine Ansprüche über diesen Vertrag nebst Anlagen hinaus geltend machen, sollten die </w:t>
      </w:r>
      <w:r>
        <w:rPr>
          <w:rFonts w:cs="Arial"/>
          <w:sz w:val="22"/>
          <w:szCs w:val="22"/>
        </w:rPr>
        <w:t>Bewilligungsbehörden</w:t>
      </w:r>
      <w:r w:rsidRPr="0097083E">
        <w:rPr>
          <w:rFonts w:cs="Arial"/>
          <w:sz w:val="22"/>
          <w:szCs w:val="22"/>
        </w:rPr>
        <w:t xml:space="preserve"> keinen Änderungsbescheid oder </w:t>
      </w:r>
      <w:r w:rsidR="00E02694">
        <w:rPr>
          <w:rFonts w:cs="Arial"/>
          <w:sz w:val="22"/>
          <w:szCs w:val="22"/>
        </w:rPr>
        <w:t>k</w:t>
      </w:r>
      <w:r w:rsidRPr="0097083E">
        <w:rPr>
          <w:rFonts w:cs="Arial"/>
          <w:sz w:val="22"/>
          <w:szCs w:val="22"/>
        </w:rPr>
        <w:t xml:space="preserve">eine sonstige Mitteilung entsprechend der Anzeige durch die </w:t>
      </w:r>
      <w:r>
        <w:rPr>
          <w:rFonts w:cs="Arial"/>
          <w:sz w:val="22"/>
          <w:szCs w:val="22"/>
        </w:rPr>
        <w:t>Gebietskörperschaft erlassen.</w:t>
      </w:r>
      <w:r w:rsidR="00863CC4">
        <w:rPr>
          <w:rFonts w:cs="Arial"/>
          <w:sz w:val="22"/>
          <w:szCs w:val="22"/>
        </w:rPr>
        <w:t xml:space="preserve"> </w:t>
      </w:r>
      <w:bookmarkEnd w:id="367"/>
    </w:p>
    <w:p w14:paraId="4F7D7E78" w14:textId="23CBC07F" w:rsidR="00863CC4" w:rsidRPr="00250C86" w:rsidRDefault="00863CC4" w:rsidP="00A55BC8">
      <w:pPr>
        <w:pStyle w:val="Absatz1"/>
        <w:tabs>
          <w:tab w:val="num" w:pos="567"/>
        </w:tabs>
        <w:ind w:left="567" w:hanging="567"/>
        <w:rPr>
          <w:rFonts w:cs="Arial"/>
          <w:sz w:val="22"/>
          <w:szCs w:val="22"/>
        </w:rPr>
      </w:pPr>
      <w:bookmarkStart w:id="368" w:name="_Ref106648083"/>
      <w:r w:rsidRPr="000C24F4">
        <w:rPr>
          <w:rFonts w:cs="Arial"/>
          <w:sz w:val="22"/>
          <w:szCs w:val="22"/>
        </w:rPr>
        <w:t>Soweit nicht durch zwingende gesetzliche Bestimmung vorgegeben</w:t>
      </w:r>
      <w:r>
        <w:rPr>
          <w:rFonts w:cs="Arial"/>
          <w:sz w:val="22"/>
          <w:szCs w:val="22"/>
        </w:rPr>
        <w:t xml:space="preserve"> oder explizit in diesem Vertrag geregelt</w:t>
      </w:r>
      <w:r w:rsidRPr="000C24F4">
        <w:rPr>
          <w:rFonts w:cs="Arial"/>
          <w:sz w:val="22"/>
          <w:szCs w:val="22"/>
        </w:rPr>
        <w:t xml:space="preserve">, ist keine der Vertragsparteien dazu berechtigt, ohne vorherige schriftliche Zustimmung der jeweils anderen Vertragspartei ihre Rechte aus diesem </w:t>
      </w:r>
      <w:r>
        <w:rPr>
          <w:rFonts w:cs="Arial"/>
          <w:sz w:val="22"/>
          <w:szCs w:val="22"/>
        </w:rPr>
        <w:t>V</w:t>
      </w:r>
      <w:r w:rsidRPr="000C24F4">
        <w:rPr>
          <w:rFonts w:cs="Arial"/>
          <w:sz w:val="22"/>
          <w:szCs w:val="22"/>
        </w:rPr>
        <w:t xml:space="preserve">ertrag an einen Dritten ganz oder teilweise abzutreten oder auf sonstige Weise zu übertragen. </w:t>
      </w:r>
      <w:r>
        <w:rPr>
          <w:rFonts w:cs="Arial"/>
          <w:sz w:val="22"/>
          <w:szCs w:val="22"/>
        </w:rPr>
        <w:t>Bei der Abtretung der</w:t>
      </w:r>
      <w:r w:rsidRPr="000C24F4">
        <w:rPr>
          <w:rFonts w:cs="Arial"/>
          <w:sz w:val="22"/>
          <w:szCs w:val="22"/>
        </w:rPr>
        <w:t xml:space="preserve"> Rechte und Pflichten </w:t>
      </w:r>
      <w:r>
        <w:rPr>
          <w:rFonts w:cs="Arial"/>
          <w:sz w:val="22"/>
          <w:szCs w:val="22"/>
        </w:rPr>
        <w:t xml:space="preserve">des TKU </w:t>
      </w:r>
      <w:r w:rsidRPr="000C24F4">
        <w:rPr>
          <w:rFonts w:cs="Arial"/>
          <w:sz w:val="22"/>
          <w:szCs w:val="22"/>
        </w:rPr>
        <w:t xml:space="preserve">aus diesem </w:t>
      </w:r>
      <w:r>
        <w:rPr>
          <w:rFonts w:cs="Arial"/>
          <w:sz w:val="22"/>
          <w:szCs w:val="22"/>
        </w:rPr>
        <w:t>V</w:t>
      </w:r>
      <w:r w:rsidRPr="000C24F4">
        <w:rPr>
          <w:rFonts w:cs="Arial"/>
          <w:sz w:val="22"/>
          <w:szCs w:val="22"/>
        </w:rPr>
        <w:t xml:space="preserve">ertrag </w:t>
      </w:r>
      <w:r w:rsidR="00250C86">
        <w:rPr>
          <w:rFonts w:cs="Arial"/>
          <w:sz w:val="22"/>
          <w:szCs w:val="22"/>
        </w:rPr>
        <w:t xml:space="preserve">– </w:t>
      </w:r>
      <w:r w:rsidRPr="00250C86">
        <w:rPr>
          <w:rFonts w:cs="Arial"/>
          <w:sz w:val="22"/>
          <w:szCs w:val="22"/>
        </w:rPr>
        <w:t xml:space="preserve">insbesondere an ein mit ihm im Sinne von § 15 AktG verbundenes Unternehmen </w:t>
      </w:r>
      <w:r w:rsidR="00250C86">
        <w:rPr>
          <w:rFonts w:cs="Arial"/>
          <w:sz w:val="22"/>
          <w:szCs w:val="22"/>
        </w:rPr>
        <w:t xml:space="preserve">– </w:t>
      </w:r>
      <w:r w:rsidRPr="00250C86">
        <w:rPr>
          <w:rFonts w:cs="Arial"/>
          <w:sz w:val="22"/>
          <w:szCs w:val="22"/>
        </w:rPr>
        <w:t xml:space="preserve">wird die Gebietskörperschaft ihre Zustimmung jedoch nicht ohne </w:t>
      </w:r>
      <w:r w:rsidR="00FC3F88">
        <w:rPr>
          <w:rFonts w:cs="Arial"/>
          <w:sz w:val="22"/>
          <w:szCs w:val="22"/>
        </w:rPr>
        <w:t>wichtigen</w:t>
      </w:r>
      <w:r w:rsidR="00FC3F88" w:rsidRPr="00250C86">
        <w:rPr>
          <w:rFonts w:cs="Arial"/>
          <w:sz w:val="22"/>
          <w:szCs w:val="22"/>
        </w:rPr>
        <w:t xml:space="preserve"> </w:t>
      </w:r>
      <w:r w:rsidRPr="00250C86">
        <w:rPr>
          <w:rFonts w:cs="Arial"/>
          <w:sz w:val="22"/>
          <w:szCs w:val="22"/>
        </w:rPr>
        <w:t xml:space="preserve">Grund verweigern. Ein </w:t>
      </w:r>
      <w:r w:rsidR="00FC3F88">
        <w:rPr>
          <w:rFonts w:cs="Arial"/>
          <w:sz w:val="22"/>
          <w:szCs w:val="22"/>
        </w:rPr>
        <w:t>wichtiger</w:t>
      </w:r>
      <w:r w:rsidR="00FC3F88" w:rsidRPr="00250C86">
        <w:rPr>
          <w:rFonts w:cs="Arial"/>
          <w:sz w:val="22"/>
          <w:szCs w:val="22"/>
        </w:rPr>
        <w:t xml:space="preserve"> </w:t>
      </w:r>
      <w:r w:rsidRPr="00250C86">
        <w:rPr>
          <w:rFonts w:cs="Arial"/>
          <w:sz w:val="22"/>
          <w:szCs w:val="22"/>
        </w:rPr>
        <w:t xml:space="preserve">Grund liegt insbesondere dann vor, wenn die Voraussetzungen analog § 132 Abs. 2 Satz 1 Nr. 4 </w:t>
      </w:r>
      <w:proofErr w:type="spellStart"/>
      <w:r w:rsidRPr="00250C86">
        <w:rPr>
          <w:rFonts w:cs="Arial"/>
          <w:sz w:val="22"/>
          <w:szCs w:val="22"/>
        </w:rPr>
        <w:t>lit</w:t>
      </w:r>
      <w:proofErr w:type="spellEnd"/>
      <w:r w:rsidRPr="00250C86">
        <w:rPr>
          <w:rFonts w:cs="Arial"/>
          <w:sz w:val="22"/>
          <w:szCs w:val="22"/>
        </w:rPr>
        <w:t xml:space="preserve">. b GWB nicht erfüllt sind oder wenn </w:t>
      </w:r>
      <w:r w:rsidR="0061562B" w:rsidRPr="00250C86">
        <w:rPr>
          <w:rFonts w:cs="Arial"/>
          <w:sz w:val="22"/>
          <w:szCs w:val="22"/>
        </w:rPr>
        <w:t xml:space="preserve">die </w:t>
      </w:r>
      <w:r w:rsidR="0061562B" w:rsidRPr="00250C86">
        <w:rPr>
          <w:sz w:val="22"/>
        </w:rPr>
        <w:t>Bewilligungsbehörde</w:t>
      </w:r>
      <w:r w:rsidRPr="00250C86">
        <w:rPr>
          <w:rFonts w:cs="Arial"/>
          <w:sz w:val="22"/>
          <w:szCs w:val="22"/>
        </w:rPr>
        <w:t xml:space="preserve"> des Bundes und / oder des Landes einer Übertragung auf den Rechtsnachfolger nicht zustimmt. </w:t>
      </w:r>
      <w:r w:rsidRPr="00C36B28">
        <w:rPr>
          <w:rFonts w:cs="Arial"/>
          <w:sz w:val="22"/>
          <w:szCs w:val="22"/>
        </w:rPr>
        <w:t xml:space="preserve">Bei Veränderungen der Eigentumsverhältnisse, der Verwaltung oder des Betriebs des gigabitfähigen Netzes </w:t>
      </w:r>
      <w:r w:rsidR="00D15418" w:rsidRPr="00C36B28">
        <w:rPr>
          <w:rFonts w:cs="Arial"/>
          <w:sz w:val="22"/>
          <w:szCs w:val="22"/>
        </w:rPr>
        <w:t xml:space="preserve">gehen </w:t>
      </w:r>
      <w:r w:rsidRPr="00C36B28">
        <w:rPr>
          <w:rFonts w:cs="Arial"/>
          <w:sz w:val="22"/>
          <w:szCs w:val="22"/>
        </w:rPr>
        <w:t>die in diesem Vertrag eingegangenen</w:t>
      </w:r>
      <w:r w:rsidR="00D15418" w:rsidRPr="00C36B28">
        <w:rPr>
          <w:rFonts w:cs="Arial"/>
          <w:sz w:val="22"/>
          <w:szCs w:val="22"/>
        </w:rPr>
        <w:t xml:space="preserve"> und gesetzlichen</w:t>
      </w:r>
      <w:r w:rsidRPr="00C36B28">
        <w:rPr>
          <w:rFonts w:cs="Arial"/>
          <w:sz w:val="22"/>
          <w:szCs w:val="22"/>
        </w:rPr>
        <w:t xml:space="preserve"> Verpflichtungen, insbesondere die zum offenen und diskriminierungsfreien Netzzugang nach §</w:t>
      </w:r>
      <w:r w:rsidR="00D15418" w:rsidRPr="00C36B28">
        <w:rPr>
          <w:rFonts w:cs="Arial"/>
          <w:sz w:val="22"/>
          <w:szCs w:val="22"/>
        </w:rPr>
        <w:t xml:space="preserve"> 155 Abs. 1 TKG</w:t>
      </w:r>
      <w:r w:rsidR="003E0D65" w:rsidRPr="00C36B28">
        <w:rPr>
          <w:rFonts w:cs="Arial"/>
          <w:sz w:val="22"/>
          <w:szCs w:val="22"/>
        </w:rPr>
        <w:t xml:space="preserve"> und § 8 Gigabit-Rahmenregelung</w:t>
      </w:r>
      <w:r w:rsidRPr="00C36B28">
        <w:rPr>
          <w:rFonts w:cs="Arial"/>
          <w:sz w:val="22"/>
          <w:szCs w:val="22"/>
        </w:rPr>
        <w:t>, durch das TKU auf den oder die Rechtsnachfolger über</w:t>
      </w:r>
      <w:r w:rsidR="003E0D65" w:rsidRPr="00C36B28">
        <w:rPr>
          <w:rFonts w:cs="Arial"/>
          <w:sz w:val="22"/>
          <w:szCs w:val="22"/>
        </w:rPr>
        <w:t xml:space="preserve">; </w:t>
      </w:r>
      <w:r w:rsidR="006123CA" w:rsidRPr="006123CA">
        <w:rPr>
          <w:rFonts w:cs="Arial"/>
          <w:sz w:val="22"/>
          <w:szCs w:val="22"/>
        </w:rPr>
        <w:t>der jeweilige Netzbetreiber hat sie im Falle einer Veränderungen der Eigentumsverhältnisse, der Verwaltung oder des Betriebs des gigabitfähigen Netzes stets auf den oder die Rechtsnachfolger zu übertragen, sodass die Gebietskörperschaft hinsichtlich aller nach diesem Vertrag geschuldeten Leistungen des TKU einen direkten vertraglichen Anspruch gegen den Rechtsnachfolger des bisherigen TKU hat</w:t>
      </w:r>
      <w:r w:rsidRPr="00250C86">
        <w:rPr>
          <w:rFonts w:cs="Arial"/>
          <w:sz w:val="22"/>
          <w:szCs w:val="22"/>
        </w:rPr>
        <w:t>.</w:t>
      </w:r>
      <w:bookmarkEnd w:id="368"/>
      <w:r w:rsidR="00D15418" w:rsidRPr="00D15418">
        <w:rPr>
          <w:rFonts w:cs="Arial"/>
          <w:sz w:val="22"/>
          <w:szCs w:val="22"/>
        </w:rPr>
        <w:t xml:space="preserve"> </w:t>
      </w:r>
    </w:p>
    <w:p w14:paraId="1C699823" w14:textId="77777777" w:rsidR="00863CC4" w:rsidRPr="00863CC4" w:rsidRDefault="00863CC4" w:rsidP="00A55BC8">
      <w:pPr>
        <w:pStyle w:val="Absatz1"/>
        <w:numPr>
          <w:ilvl w:val="0"/>
          <w:numId w:val="0"/>
        </w:numPr>
        <w:tabs>
          <w:tab w:val="num" w:pos="567"/>
        </w:tabs>
        <w:ind w:left="567" w:hanging="567"/>
        <w:rPr>
          <w:rFonts w:cs="Arial"/>
          <w:sz w:val="22"/>
          <w:szCs w:val="22"/>
        </w:rPr>
      </w:pPr>
    </w:p>
    <w:p w14:paraId="327DB539" w14:textId="41650A90" w:rsidR="008159B8" w:rsidRPr="00E73D50" w:rsidRDefault="008159B8" w:rsidP="008159B8">
      <w:pPr>
        <w:pStyle w:val="berschrift1"/>
        <w:tabs>
          <w:tab w:val="clear" w:pos="993"/>
          <w:tab w:val="num" w:pos="567"/>
          <w:tab w:val="left" w:pos="851"/>
        </w:tabs>
        <w:spacing w:after="360"/>
        <w:ind w:left="567" w:hanging="567"/>
        <w:rPr>
          <w:sz w:val="22"/>
          <w:szCs w:val="22"/>
          <w:highlight w:val="green"/>
          <w:rPrChange w:id="369" w:author="Hundt, Melanie" w:date="2025-09-15T12:27:00Z" w16du:dateUtc="2025-09-15T10:27:00Z">
            <w:rPr>
              <w:sz w:val="22"/>
              <w:szCs w:val="22"/>
              <w:highlight w:val="lightGray"/>
            </w:rPr>
          </w:rPrChange>
        </w:rPr>
      </w:pPr>
      <w:bookmarkStart w:id="370" w:name="_Toc171078919"/>
      <w:bookmarkStart w:id="371" w:name="_Toc187050092"/>
      <w:r>
        <w:rPr>
          <w:sz w:val="22"/>
          <w:szCs w:val="22"/>
          <w:highlight w:val="lightGray"/>
        </w:rPr>
        <w:lastRenderedPageBreak/>
        <w:t>Besondere Vorgaben im Hinblick auf die</w:t>
      </w:r>
      <w:r w:rsidRPr="008159B8">
        <w:rPr>
          <w:sz w:val="22"/>
          <w:szCs w:val="22"/>
          <w:highlight w:val="lightGray"/>
        </w:rPr>
        <w:t xml:space="preserve"> Losbildung</w:t>
      </w:r>
      <w:bookmarkEnd w:id="370"/>
      <w:r>
        <w:rPr>
          <w:sz w:val="22"/>
          <w:szCs w:val="22"/>
          <w:highlight w:val="lightGray"/>
        </w:rPr>
        <w:t xml:space="preserve"> </w:t>
      </w:r>
      <w:del w:id="372" w:author="Hundt, Melanie" w:date="2025-09-15T12:27:00Z" w16du:dateUtc="2025-09-15T10:27:00Z">
        <w:r w:rsidRPr="00183080" w:rsidDel="00E73D50">
          <w:rPr>
            <w:i/>
            <w:sz w:val="22"/>
            <w:szCs w:val="22"/>
            <w:highlight w:val="yellow"/>
          </w:rPr>
          <w:delText>[Diese Regelung ist auszuwählen, sofern im Rahmen des Auswahlverfahrens eine Losaufteilung des Fördergebiets erfolgt ist</w:delText>
        </w:r>
        <w:r w:rsidR="00873D90" w:rsidDel="00E73D50">
          <w:rPr>
            <w:i/>
            <w:sz w:val="22"/>
            <w:szCs w:val="22"/>
            <w:highlight w:val="yellow"/>
          </w:rPr>
          <w:delText>.</w:delText>
        </w:r>
        <w:r w:rsidR="00261FDC" w:rsidRPr="00183080" w:rsidDel="00E73D50">
          <w:rPr>
            <w:i/>
            <w:sz w:val="22"/>
            <w:szCs w:val="22"/>
            <w:highlight w:val="yellow"/>
          </w:rPr>
          <w:delText>]</w:delText>
        </w:r>
      </w:del>
      <w:bookmarkEnd w:id="371"/>
      <w:ins w:id="373" w:author="Hundt, Melanie" w:date="2025-09-15T12:27:00Z" w16du:dateUtc="2025-09-15T10:27:00Z">
        <w:r w:rsidR="00E73D50">
          <w:rPr>
            <w:i/>
            <w:sz w:val="22"/>
            <w:szCs w:val="22"/>
            <w:highlight w:val="yellow"/>
          </w:rPr>
          <w:br/>
        </w:r>
        <w:r w:rsidR="00E73D50" w:rsidRPr="00E73D50">
          <w:rPr>
            <w:i/>
            <w:sz w:val="22"/>
            <w:szCs w:val="22"/>
            <w:highlight w:val="green"/>
            <w:rPrChange w:id="374" w:author="Hundt, Melanie" w:date="2025-09-15T12:27:00Z" w16du:dateUtc="2025-09-15T10:27:00Z">
              <w:rPr>
                <w:i/>
                <w:sz w:val="22"/>
                <w:szCs w:val="22"/>
                <w:highlight w:val="yellow"/>
              </w:rPr>
            </w:rPrChange>
          </w:rPr>
          <w:t>entfällt</w:t>
        </w:r>
      </w:ins>
    </w:p>
    <w:p w14:paraId="1B9E26BF" w14:textId="6E04503D" w:rsidR="008159B8" w:rsidRPr="008159B8" w:rsidDel="00E73D50" w:rsidRDefault="008159B8" w:rsidP="008159B8">
      <w:pPr>
        <w:pStyle w:val="Absatz1"/>
        <w:tabs>
          <w:tab w:val="num" w:pos="567"/>
        </w:tabs>
        <w:ind w:left="567" w:hanging="567"/>
        <w:rPr>
          <w:del w:id="375" w:author="Hundt, Melanie" w:date="2025-09-15T12:28:00Z" w16du:dateUtc="2025-09-15T10:28:00Z"/>
          <w:rFonts w:cs="Arial"/>
          <w:sz w:val="22"/>
          <w:szCs w:val="22"/>
          <w:highlight w:val="lightGray"/>
        </w:rPr>
      </w:pPr>
      <w:del w:id="376" w:author="Hundt, Melanie" w:date="2025-09-15T12:28:00Z" w16du:dateUtc="2025-09-15T10:28:00Z">
        <w:r w:rsidRPr="008159B8" w:rsidDel="00E73D50">
          <w:rPr>
            <w:rFonts w:cs="Arial"/>
            <w:sz w:val="22"/>
            <w:szCs w:val="22"/>
            <w:highlight w:val="lightGray"/>
          </w:rPr>
          <w:delText xml:space="preserve">Dem TKU ist bewusst, dass das Ausbaugebiet in </w:delText>
        </w:r>
        <w:r w:rsidRPr="00E5573E" w:rsidDel="00E73D50">
          <w:rPr>
            <w:rFonts w:cs="Arial"/>
            <w:sz w:val="22"/>
            <w:szCs w:val="22"/>
            <w:highlight w:val="yellow"/>
          </w:rPr>
          <w:delText>[Anzahl]</w:delText>
        </w:r>
        <w:r w:rsidRPr="008159B8" w:rsidDel="00E73D50">
          <w:rPr>
            <w:rFonts w:cs="Arial"/>
            <w:sz w:val="22"/>
            <w:szCs w:val="22"/>
            <w:highlight w:val="lightGray"/>
          </w:rPr>
          <w:delText xml:space="preserve"> Lose aufgeteilt ist</w:delText>
        </w:r>
        <w:r w:rsidR="00DB50EA" w:rsidDel="00E73D50">
          <w:rPr>
            <w:rFonts w:cs="Arial"/>
            <w:sz w:val="22"/>
            <w:szCs w:val="22"/>
            <w:highlight w:val="lightGray"/>
          </w:rPr>
          <w:delText xml:space="preserve">, von denen Los </w:delText>
        </w:r>
        <w:r w:rsidR="00DB50EA" w:rsidRPr="00E5573E" w:rsidDel="00E73D50">
          <w:rPr>
            <w:rFonts w:cs="Arial"/>
            <w:sz w:val="22"/>
            <w:szCs w:val="22"/>
            <w:highlight w:val="yellow"/>
          </w:rPr>
          <w:delText xml:space="preserve">[Nummer] </w:delText>
        </w:r>
        <w:r w:rsidR="00DB50EA" w:rsidDel="00E73D50">
          <w:rPr>
            <w:rFonts w:cs="Arial"/>
            <w:sz w:val="22"/>
            <w:szCs w:val="22"/>
            <w:highlight w:val="lightGray"/>
          </w:rPr>
          <w:delText>Gegenstand dieses Vertrages ist</w:delText>
        </w:r>
        <w:r w:rsidRPr="008159B8" w:rsidDel="00E73D50">
          <w:rPr>
            <w:rFonts w:cs="Arial"/>
            <w:sz w:val="22"/>
            <w:szCs w:val="22"/>
            <w:highlight w:val="lightGray"/>
          </w:rPr>
          <w:delText xml:space="preserve">. Für das Los </w:delText>
        </w:r>
        <w:r w:rsidRPr="00E5573E" w:rsidDel="00E73D50">
          <w:rPr>
            <w:rFonts w:cs="Arial"/>
            <w:sz w:val="22"/>
            <w:szCs w:val="22"/>
            <w:highlight w:val="yellow"/>
          </w:rPr>
          <w:delText>[Nummer]</w:delText>
        </w:r>
        <w:r w:rsidRPr="008159B8" w:rsidDel="00E73D50">
          <w:rPr>
            <w:rFonts w:cs="Arial"/>
            <w:sz w:val="22"/>
            <w:szCs w:val="22"/>
            <w:highlight w:val="lightGray"/>
          </w:rPr>
          <w:delText xml:space="preserve"> hat </w:delText>
        </w:r>
        <w:r w:rsidRPr="00E5573E" w:rsidDel="00E73D50">
          <w:rPr>
            <w:rFonts w:cs="Arial"/>
            <w:sz w:val="22"/>
            <w:szCs w:val="22"/>
            <w:highlight w:val="yellow"/>
          </w:rPr>
          <w:delText xml:space="preserve">[Name des </w:delText>
        </w:r>
        <w:r w:rsidR="002D0EFE" w:rsidDel="00E73D50">
          <w:rPr>
            <w:rFonts w:cs="Arial"/>
            <w:sz w:val="22"/>
            <w:szCs w:val="22"/>
            <w:highlight w:val="yellow"/>
          </w:rPr>
          <w:delText xml:space="preserve">bezuschlagten </w:delText>
        </w:r>
        <w:r w:rsidR="002A7C57" w:rsidDel="00E73D50">
          <w:rPr>
            <w:rFonts w:cs="Arial"/>
            <w:sz w:val="22"/>
            <w:szCs w:val="22"/>
            <w:highlight w:val="yellow"/>
          </w:rPr>
          <w:delText>Telekommunikationsunternehmen des anderen Loses</w:delText>
        </w:r>
        <w:r w:rsidRPr="00E5573E" w:rsidDel="00E73D50">
          <w:rPr>
            <w:rFonts w:cs="Arial"/>
            <w:sz w:val="22"/>
            <w:szCs w:val="22"/>
            <w:highlight w:val="yellow"/>
          </w:rPr>
          <w:delText>]</w:delText>
        </w:r>
        <w:r w:rsidRPr="008159B8" w:rsidDel="00E73D50">
          <w:rPr>
            <w:rFonts w:cs="Arial"/>
            <w:sz w:val="22"/>
            <w:szCs w:val="22"/>
            <w:highlight w:val="lightGray"/>
          </w:rPr>
          <w:delText xml:space="preserve"> den Zuschlag erhalten</w:delText>
        </w:r>
        <w:r w:rsidR="00DB50EA" w:rsidDel="00E73D50">
          <w:rPr>
            <w:rFonts w:cs="Arial"/>
            <w:sz w:val="22"/>
            <w:szCs w:val="22"/>
            <w:highlight w:val="lightGray"/>
          </w:rPr>
          <w:delText xml:space="preserve"> </w:delText>
        </w:r>
        <w:r w:rsidR="00DB50EA" w:rsidRPr="00E5573E" w:rsidDel="00E73D50">
          <w:rPr>
            <w:rFonts w:cs="Arial"/>
            <w:sz w:val="22"/>
            <w:szCs w:val="22"/>
            <w:highlight w:val="yellow"/>
          </w:rPr>
          <w:delText>[</w:delText>
        </w:r>
        <w:r w:rsidR="00DB50EA" w:rsidRPr="00E5573E" w:rsidDel="00E73D50">
          <w:rPr>
            <w:rFonts w:cs="Arial"/>
            <w:i/>
            <w:sz w:val="22"/>
            <w:szCs w:val="22"/>
            <w:highlight w:val="yellow"/>
          </w:rPr>
          <w:delText xml:space="preserve">ggfs. noch weitere Lose und </w:delText>
        </w:r>
        <w:r w:rsidR="002D0EFE" w:rsidDel="00E73D50">
          <w:rPr>
            <w:rFonts w:cs="Arial"/>
            <w:i/>
            <w:sz w:val="22"/>
            <w:szCs w:val="22"/>
            <w:highlight w:val="yellow"/>
          </w:rPr>
          <w:delText>bezuschlagte TKU</w:delText>
        </w:r>
        <w:r w:rsidR="00DB50EA" w:rsidRPr="00E5573E" w:rsidDel="00E73D50">
          <w:rPr>
            <w:rFonts w:cs="Arial"/>
            <w:i/>
            <w:sz w:val="22"/>
            <w:szCs w:val="22"/>
            <w:highlight w:val="yellow"/>
          </w:rPr>
          <w:delText xml:space="preserve"> benennen</w:delText>
        </w:r>
        <w:r w:rsidR="00DB50EA" w:rsidRPr="00E5573E" w:rsidDel="00E73D50">
          <w:rPr>
            <w:rFonts w:cs="Arial"/>
            <w:sz w:val="22"/>
            <w:szCs w:val="22"/>
            <w:highlight w:val="yellow"/>
          </w:rPr>
          <w:delText>]</w:delText>
        </w:r>
        <w:r w:rsidRPr="008159B8" w:rsidDel="00E73D50">
          <w:rPr>
            <w:rFonts w:cs="Arial"/>
            <w:sz w:val="22"/>
            <w:szCs w:val="22"/>
            <w:highlight w:val="lightGray"/>
          </w:rPr>
          <w:delText>.</w:delText>
        </w:r>
      </w:del>
    </w:p>
    <w:p w14:paraId="2743F980" w14:textId="26610592" w:rsidR="00DB50EA" w:rsidRPr="008159B8" w:rsidDel="00E73D50" w:rsidRDefault="00661702" w:rsidP="008159B8">
      <w:pPr>
        <w:pStyle w:val="Absatz1"/>
        <w:tabs>
          <w:tab w:val="num" w:pos="567"/>
        </w:tabs>
        <w:ind w:left="567" w:hanging="567"/>
        <w:rPr>
          <w:del w:id="377" w:author="Hundt, Melanie" w:date="2025-09-15T12:28:00Z" w16du:dateUtc="2025-09-15T10:28:00Z"/>
          <w:rFonts w:cs="Arial"/>
          <w:sz w:val="22"/>
          <w:szCs w:val="22"/>
          <w:highlight w:val="lightGray"/>
        </w:rPr>
      </w:pPr>
      <w:del w:id="378" w:author="Hundt, Melanie" w:date="2025-09-15T12:28:00Z" w16du:dateUtc="2025-09-15T10:28:00Z">
        <w:r w:rsidDel="00E73D50">
          <w:rPr>
            <w:rFonts w:cs="Arial"/>
            <w:sz w:val="22"/>
            <w:szCs w:val="22"/>
            <w:highlight w:val="lightGray"/>
          </w:rPr>
          <w:delText>Die Gebietskörperschaft</w:delText>
        </w:r>
        <w:r w:rsidR="00E5573E" w:rsidRPr="008159B8" w:rsidDel="00E73D50">
          <w:rPr>
            <w:rFonts w:cs="Arial"/>
            <w:sz w:val="22"/>
            <w:szCs w:val="22"/>
            <w:highlight w:val="lightGray"/>
          </w:rPr>
          <w:delText xml:space="preserve"> wird die Dokumentation bei Bedarf (z. B. bei der Einreichung von Mittelanforderungen, Zwischennachweisen, Verwendungsnachweisen) mit den bezuschlagten Telekommunikationsunternehmen </w:delText>
        </w:r>
        <w:r w:rsidDel="00E73D50">
          <w:rPr>
            <w:rFonts w:cs="Arial"/>
            <w:sz w:val="22"/>
            <w:szCs w:val="22"/>
            <w:highlight w:val="lightGray"/>
          </w:rPr>
          <w:delText>aller</w:delText>
        </w:r>
        <w:r w:rsidR="00E5573E" w:rsidRPr="008159B8" w:rsidDel="00E73D50">
          <w:rPr>
            <w:rFonts w:cs="Arial"/>
            <w:sz w:val="22"/>
            <w:szCs w:val="22"/>
            <w:highlight w:val="lightGray"/>
          </w:rPr>
          <w:delText xml:space="preserve"> Lose [</w:delText>
        </w:r>
        <w:r w:rsidR="00E5573E" w:rsidRPr="00E5573E" w:rsidDel="00E73D50">
          <w:rPr>
            <w:rFonts w:cs="Arial"/>
            <w:sz w:val="22"/>
            <w:szCs w:val="22"/>
            <w:highlight w:val="yellow"/>
          </w:rPr>
          <w:delText>Name der Lose</w:delText>
        </w:r>
        <w:r w:rsidR="00E5573E" w:rsidRPr="008159B8" w:rsidDel="00E73D50">
          <w:rPr>
            <w:rFonts w:cs="Arial"/>
            <w:sz w:val="22"/>
            <w:szCs w:val="22"/>
            <w:highlight w:val="lightGray"/>
          </w:rPr>
          <w:delText>]koordinieren, so dass eine einheitlich</w:delText>
        </w:r>
        <w:r w:rsidDel="00E73D50">
          <w:rPr>
            <w:rFonts w:cs="Arial"/>
            <w:sz w:val="22"/>
            <w:szCs w:val="22"/>
            <w:highlight w:val="lightGray"/>
          </w:rPr>
          <w:delText>e</w:delText>
        </w:r>
        <w:r w:rsidR="00E5573E" w:rsidRPr="008159B8" w:rsidDel="00E73D50">
          <w:rPr>
            <w:rFonts w:cs="Arial"/>
            <w:sz w:val="22"/>
            <w:szCs w:val="22"/>
            <w:highlight w:val="lightGray"/>
          </w:rPr>
          <w:delText xml:space="preserve"> Dokumentation vorgelegt werden kann.</w:delText>
        </w:r>
      </w:del>
    </w:p>
    <w:p w14:paraId="080C5972" w14:textId="4ED5C853" w:rsidR="00BF3068" w:rsidDel="00E73D50" w:rsidRDefault="008159B8" w:rsidP="00DB50EA">
      <w:pPr>
        <w:pStyle w:val="Absatz1"/>
        <w:tabs>
          <w:tab w:val="num" w:pos="567"/>
        </w:tabs>
        <w:ind w:left="567" w:hanging="567"/>
        <w:rPr>
          <w:del w:id="379" w:author="Hundt, Melanie" w:date="2025-09-15T12:28:00Z" w16du:dateUtc="2025-09-15T10:28:00Z"/>
          <w:rFonts w:cs="Arial"/>
          <w:sz w:val="22"/>
          <w:szCs w:val="22"/>
          <w:highlight w:val="lightGray"/>
        </w:rPr>
      </w:pPr>
      <w:del w:id="380" w:author="Hundt, Melanie" w:date="2025-09-15T12:28:00Z" w16du:dateUtc="2025-09-15T10:28:00Z">
        <w:r w:rsidRPr="00DB50EA" w:rsidDel="00E73D50">
          <w:rPr>
            <w:rFonts w:cs="Arial"/>
            <w:sz w:val="22"/>
            <w:szCs w:val="22"/>
            <w:highlight w:val="lightGray"/>
          </w:rPr>
          <w:delText>Dem TKU ist bewusst, dass die Zweckbindungsfrist nur</w:delText>
        </w:r>
        <w:r w:rsidR="002A7C57" w:rsidDel="00E73D50">
          <w:rPr>
            <w:rFonts w:cs="Arial"/>
            <w:sz w:val="22"/>
            <w:szCs w:val="22"/>
            <w:highlight w:val="lightGray"/>
          </w:rPr>
          <w:delText xml:space="preserve"> für alle Lose</w:delText>
        </w:r>
        <w:r w:rsidRPr="00DB50EA" w:rsidDel="00E73D50">
          <w:rPr>
            <w:rFonts w:cs="Arial"/>
            <w:sz w:val="22"/>
            <w:szCs w:val="22"/>
            <w:highlight w:val="lightGray"/>
          </w:rPr>
          <w:delText xml:space="preserve"> einheitlich</w:delText>
        </w:r>
        <w:r w:rsidR="002D0EFE" w:rsidDel="00E73D50">
          <w:rPr>
            <w:rFonts w:cs="Arial"/>
            <w:sz w:val="22"/>
            <w:szCs w:val="22"/>
            <w:highlight w:val="lightGray"/>
          </w:rPr>
          <w:delText xml:space="preserve"> und erst dann</w:delText>
        </w:r>
        <w:r w:rsidRPr="00DB50EA" w:rsidDel="00E73D50">
          <w:rPr>
            <w:rFonts w:cs="Arial"/>
            <w:sz w:val="22"/>
            <w:szCs w:val="22"/>
            <w:highlight w:val="lightGray"/>
          </w:rPr>
          <w:delText xml:space="preserve"> beginnt, wenn </w:delText>
        </w:r>
        <w:r w:rsidR="000C11B3" w:rsidRPr="00DB50EA" w:rsidDel="00E73D50">
          <w:rPr>
            <w:rFonts w:cs="Arial"/>
            <w:sz w:val="22"/>
            <w:szCs w:val="22"/>
            <w:highlight w:val="lightGray"/>
          </w:rPr>
          <w:delText>der</w:delText>
        </w:r>
        <w:r w:rsidRPr="00DB50EA" w:rsidDel="00E73D50">
          <w:rPr>
            <w:rFonts w:cs="Arial"/>
            <w:sz w:val="22"/>
            <w:szCs w:val="22"/>
            <w:highlight w:val="lightGray"/>
          </w:rPr>
          <w:delText xml:space="preserve"> Verwendungsnachweis</w:delText>
        </w:r>
        <w:r w:rsidRPr="00C3238F" w:rsidDel="00E73D50">
          <w:rPr>
            <w:rFonts w:cs="Arial"/>
            <w:sz w:val="22"/>
            <w:szCs w:val="22"/>
            <w:highlight w:val="lightGray"/>
          </w:rPr>
          <w:delText xml:space="preserve"> für alle Lose </w:delText>
        </w:r>
        <w:r w:rsidR="00E218B9" w:rsidRPr="00C3238F" w:rsidDel="00E73D50">
          <w:rPr>
            <w:rFonts w:cs="Arial"/>
            <w:sz w:val="22"/>
            <w:szCs w:val="22"/>
            <w:highlight w:val="lightGray"/>
          </w:rPr>
          <w:delText xml:space="preserve">vollständig </w:delText>
        </w:r>
        <w:r w:rsidRPr="00C3238F" w:rsidDel="00E73D50">
          <w:rPr>
            <w:rFonts w:cs="Arial"/>
            <w:sz w:val="22"/>
            <w:szCs w:val="22"/>
            <w:highlight w:val="lightGray"/>
          </w:rPr>
          <w:delText xml:space="preserve">eingereicht wurde. </w:delText>
        </w:r>
      </w:del>
    </w:p>
    <w:p w14:paraId="2B92FD5E" w14:textId="418372C4" w:rsidR="00E218B9" w:rsidRPr="005F1AAE" w:rsidDel="00E73D50" w:rsidRDefault="005F1AAE" w:rsidP="00DB50EA">
      <w:pPr>
        <w:pStyle w:val="Absatz1"/>
        <w:tabs>
          <w:tab w:val="num" w:pos="567"/>
        </w:tabs>
        <w:ind w:left="567" w:hanging="567"/>
        <w:rPr>
          <w:del w:id="381" w:author="Hundt, Melanie" w:date="2025-09-15T12:28:00Z" w16du:dateUtc="2025-09-15T10:28:00Z"/>
          <w:rFonts w:cs="Arial"/>
          <w:sz w:val="22"/>
          <w:szCs w:val="22"/>
        </w:rPr>
      </w:pPr>
      <w:del w:id="382" w:author="Hundt, Melanie" w:date="2025-09-15T12:28:00Z" w16du:dateUtc="2025-09-15T10:28:00Z">
        <w:r w:rsidRPr="00C3238F" w:rsidDel="00E73D50">
          <w:rPr>
            <w:rFonts w:cs="Arial"/>
            <w:sz w:val="22"/>
            <w:szCs w:val="22"/>
            <w:highlight w:val="lightGray"/>
          </w:rPr>
          <w:delText>Die Gebietskörperschaft teilt dem TKU</w:delText>
        </w:r>
        <w:r w:rsidRPr="00853A46" w:rsidDel="00E73D50">
          <w:rPr>
            <w:rFonts w:cs="Arial"/>
            <w:sz w:val="22"/>
            <w:szCs w:val="22"/>
            <w:highlight w:val="lightGray"/>
          </w:rPr>
          <w:delText xml:space="preserve"> mit, sofern d</w:delText>
        </w:r>
        <w:r w:rsidRPr="00B96114" w:rsidDel="00E73D50">
          <w:rPr>
            <w:rFonts w:cs="Arial"/>
            <w:sz w:val="22"/>
            <w:szCs w:val="22"/>
            <w:highlight w:val="lightGray"/>
          </w:rPr>
          <w:delText>er</w:delText>
        </w:r>
        <w:r w:rsidRPr="002D0EFE" w:rsidDel="00E73D50">
          <w:rPr>
            <w:rFonts w:cs="Arial"/>
            <w:sz w:val="22"/>
            <w:szCs w:val="22"/>
            <w:highlight w:val="lightGray"/>
          </w:rPr>
          <w:delText xml:space="preserve"> Verwendungsnachweis aufgrund von Verzögerungen des Ausbaus oder der Inbetriebnahme in einem der anderen Lose später beim Fördermittelgeber eingereicht w</w:delText>
        </w:r>
        <w:r w:rsidR="00936E34" w:rsidDel="00E73D50">
          <w:rPr>
            <w:rFonts w:cs="Arial"/>
            <w:sz w:val="22"/>
            <w:szCs w:val="22"/>
            <w:highlight w:val="lightGray"/>
          </w:rPr>
          <w:delText>ird</w:delText>
        </w:r>
        <w:r w:rsidRPr="002D0EFE" w:rsidDel="00E73D50">
          <w:rPr>
            <w:rFonts w:cs="Arial"/>
            <w:sz w:val="22"/>
            <w:szCs w:val="22"/>
            <w:highlight w:val="lightGray"/>
          </w:rPr>
          <w:delText xml:space="preserve"> als dies nach dem vorliegenden Vertrag</w:delText>
        </w:r>
        <w:r w:rsidDel="00E73D50">
          <w:rPr>
            <w:rFonts w:cs="Arial"/>
            <w:sz w:val="22"/>
            <w:szCs w:val="22"/>
            <w:highlight w:val="lightGray"/>
          </w:rPr>
          <w:delText xml:space="preserve"> sowie gemäß</w:delText>
        </w:r>
        <w:r w:rsidRPr="00E218B9" w:rsidDel="00E73D50">
          <w:rPr>
            <w:rFonts w:cs="Arial"/>
            <w:sz w:val="22"/>
            <w:szCs w:val="22"/>
            <w:highlight w:val="lightGray"/>
          </w:rPr>
          <w:delText xml:space="preserve"> </w:delText>
        </w:r>
        <w:r w:rsidRPr="00BB3B9E" w:rsidDel="00E73D50">
          <w:rPr>
            <w:rFonts w:cs="Arial"/>
            <w:sz w:val="22"/>
            <w:szCs w:val="22"/>
            <w:highlight w:val="yellow"/>
          </w:rPr>
          <w:delText>dem Vertrag/den Verträgen</w:delText>
        </w:r>
        <w:r w:rsidRPr="00E218B9" w:rsidDel="00E73D50">
          <w:rPr>
            <w:rFonts w:cs="Arial"/>
            <w:sz w:val="22"/>
            <w:szCs w:val="22"/>
            <w:highlight w:val="lightGray"/>
          </w:rPr>
          <w:delText xml:space="preserve"> in </w:delText>
        </w:r>
        <w:r w:rsidRPr="00BB3B9E" w:rsidDel="00E73D50">
          <w:rPr>
            <w:rFonts w:cs="Arial"/>
            <w:sz w:val="22"/>
            <w:szCs w:val="22"/>
            <w:highlight w:val="yellow"/>
          </w:rPr>
          <w:delText>dem/den</w:delText>
        </w:r>
        <w:r w:rsidRPr="00E218B9" w:rsidDel="00E73D50">
          <w:rPr>
            <w:rFonts w:cs="Arial"/>
            <w:sz w:val="22"/>
            <w:szCs w:val="22"/>
            <w:highlight w:val="lightGray"/>
          </w:rPr>
          <w:delText xml:space="preserve"> anderen </w:delText>
        </w:r>
        <w:r w:rsidRPr="00BB3B9E" w:rsidDel="00E73D50">
          <w:rPr>
            <w:rFonts w:cs="Arial"/>
            <w:sz w:val="22"/>
            <w:szCs w:val="22"/>
            <w:highlight w:val="yellow"/>
          </w:rPr>
          <w:delText>Los/Losen</w:delText>
        </w:r>
        <w:r w:rsidRPr="002D0EFE" w:rsidDel="00E73D50">
          <w:rPr>
            <w:rFonts w:cs="Arial"/>
            <w:sz w:val="22"/>
            <w:szCs w:val="22"/>
            <w:highlight w:val="lightGray"/>
          </w:rPr>
          <w:delText xml:space="preserve"> möglich wäre, sie haftet aber hierfür nicht gegenüber dem TKU.</w:delText>
        </w:r>
      </w:del>
    </w:p>
    <w:p w14:paraId="385F5407" w14:textId="5A55B1D5" w:rsidR="008159B8" w:rsidDel="00E73D50" w:rsidRDefault="008159B8" w:rsidP="005F1AAE">
      <w:pPr>
        <w:pStyle w:val="Absatz1"/>
        <w:tabs>
          <w:tab w:val="num" w:pos="567"/>
        </w:tabs>
        <w:ind w:left="567" w:hanging="567"/>
        <w:rPr>
          <w:del w:id="383" w:author="Hundt, Melanie" w:date="2025-09-15T12:28:00Z" w16du:dateUtc="2025-09-15T10:28:00Z"/>
          <w:rFonts w:cs="Arial"/>
          <w:sz w:val="22"/>
          <w:szCs w:val="22"/>
        </w:rPr>
      </w:pPr>
      <w:del w:id="384" w:author="Hundt, Melanie" w:date="2025-09-15T12:28:00Z" w16du:dateUtc="2025-09-15T10:28:00Z">
        <w:r w:rsidRPr="00E218B9" w:rsidDel="00E73D50">
          <w:rPr>
            <w:rFonts w:cs="Arial"/>
            <w:sz w:val="22"/>
            <w:szCs w:val="22"/>
            <w:highlight w:val="lightGray"/>
          </w:rPr>
          <w:delText>Sofern d</w:delText>
        </w:r>
        <w:r w:rsidR="00E218B9" w:rsidDel="00E73D50">
          <w:rPr>
            <w:rFonts w:cs="Arial"/>
            <w:sz w:val="22"/>
            <w:szCs w:val="22"/>
            <w:highlight w:val="lightGray"/>
          </w:rPr>
          <w:delText>er</w:delText>
        </w:r>
        <w:r w:rsidRPr="00E218B9" w:rsidDel="00E73D50">
          <w:rPr>
            <w:rFonts w:cs="Arial"/>
            <w:sz w:val="22"/>
            <w:szCs w:val="22"/>
            <w:highlight w:val="lightGray"/>
          </w:rPr>
          <w:delText xml:space="preserve"> </w:delText>
        </w:r>
        <w:r w:rsidR="00E218B9" w:rsidDel="00E73D50">
          <w:rPr>
            <w:rFonts w:cs="Arial"/>
            <w:sz w:val="22"/>
            <w:szCs w:val="22"/>
            <w:highlight w:val="lightGray"/>
          </w:rPr>
          <w:delText xml:space="preserve">für alle Lose einheitliche und vollständige </w:delText>
        </w:r>
        <w:r w:rsidRPr="00E218B9" w:rsidDel="00E73D50">
          <w:rPr>
            <w:rFonts w:cs="Arial"/>
            <w:sz w:val="22"/>
            <w:szCs w:val="22"/>
            <w:highlight w:val="lightGray"/>
          </w:rPr>
          <w:delText xml:space="preserve">Verwendungsnachweis aufgrund von </w:delText>
        </w:r>
        <w:r w:rsidR="00AE0697" w:rsidDel="00E73D50">
          <w:rPr>
            <w:rFonts w:cs="Arial"/>
            <w:sz w:val="22"/>
            <w:szCs w:val="22"/>
            <w:highlight w:val="lightGray"/>
          </w:rPr>
          <w:delText>durch das TKU verschuldete</w:delText>
        </w:r>
        <w:r w:rsidR="00AD1D1E" w:rsidDel="00E73D50">
          <w:rPr>
            <w:rFonts w:cs="Arial"/>
            <w:sz w:val="22"/>
            <w:szCs w:val="22"/>
            <w:highlight w:val="lightGray"/>
          </w:rPr>
          <w:delText xml:space="preserve">n </w:delText>
        </w:r>
        <w:r w:rsidRPr="00E218B9" w:rsidDel="00E73D50">
          <w:rPr>
            <w:rFonts w:cs="Arial"/>
            <w:sz w:val="22"/>
            <w:szCs w:val="22"/>
            <w:highlight w:val="lightGray"/>
          </w:rPr>
          <w:delText>Verzögerungen des Ausbaus oder der Inbetriebnahme</w:delText>
        </w:r>
        <w:r w:rsidR="00DB50EA" w:rsidDel="00E73D50">
          <w:rPr>
            <w:rFonts w:cs="Arial"/>
            <w:sz w:val="22"/>
            <w:szCs w:val="22"/>
            <w:highlight w:val="lightGray"/>
          </w:rPr>
          <w:delText xml:space="preserve"> in </w:delText>
        </w:r>
        <w:r w:rsidR="002D0EFE" w:rsidDel="00E73D50">
          <w:rPr>
            <w:rFonts w:cs="Arial"/>
            <w:sz w:val="22"/>
            <w:szCs w:val="22"/>
            <w:highlight w:val="lightGray"/>
          </w:rPr>
          <w:delText>dem vertragsgegenständlichen</w:delText>
        </w:r>
        <w:r w:rsidR="00DB50EA" w:rsidDel="00E73D50">
          <w:rPr>
            <w:rFonts w:cs="Arial"/>
            <w:sz w:val="22"/>
            <w:szCs w:val="22"/>
            <w:highlight w:val="lightGray"/>
          </w:rPr>
          <w:delText xml:space="preserve"> Los</w:delText>
        </w:r>
        <w:r w:rsidRPr="00E218B9" w:rsidDel="00E73D50">
          <w:rPr>
            <w:rFonts w:cs="Arial"/>
            <w:sz w:val="22"/>
            <w:szCs w:val="22"/>
            <w:highlight w:val="lightGray"/>
          </w:rPr>
          <w:delText xml:space="preserve"> </w:delText>
        </w:r>
        <w:r w:rsidRPr="00AD1D1E" w:rsidDel="00E73D50">
          <w:rPr>
            <w:rFonts w:cs="Arial"/>
            <w:strike/>
            <w:sz w:val="22"/>
            <w:szCs w:val="22"/>
            <w:highlight w:val="lightGray"/>
          </w:rPr>
          <w:delText>durch das TKU</w:delText>
        </w:r>
        <w:r w:rsidRPr="00E218B9" w:rsidDel="00E73D50">
          <w:rPr>
            <w:rFonts w:cs="Arial"/>
            <w:sz w:val="22"/>
            <w:szCs w:val="22"/>
            <w:highlight w:val="lightGray"/>
          </w:rPr>
          <w:delText xml:space="preserve"> später beim Fördermittelgeber eingereicht w</w:delText>
        </w:r>
        <w:r w:rsidR="002D0EFE" w:rsidDel="00E73D50">
          <w:rPr>
            <w:rFonts w:cs="Arial"/>
            <w:sz w:val="22"/>
            <w:szCs w:val="22"/>
            <w:highlight w:val="lightGray"/>
          </w:rPr>
          <w:delText>ird</w:delText>
        </w:r>
        <w:r w:rsidRPr="00E218B9" w:rsidDel="00E73D50">
          <w:rPr>
            <w:rFonts w:cs="Arial"/>
            <w:sz w:val="22"/>
            <w:szCs w:val="22"/>
            <w:highlight w:val="lightGray"/>
          </w:rPr>
          <w:delText xml:space="preserve">, </w:delText>
        </w:r>
        <w:r w:rsidR="00F03CE3" w:rsidRPr="002D0EFE" w:rsidDel="00E73D50">
          <w:rPr>
            <w:rFonts w:cs="Arial"/>
            <w:sz w:val="22"/>
            <w:szCs w:val="22"/>
            <w:highlight w:val="lightGray"/>
          </w:rPr>
          <w:delText>als dies nach dem vorliegenden Vertrag</w:delText>
        </w:r>
        <w:r w:rsidR="00F03CE3" w:rsidDel="00E73D50">
          <w:rPr>
            <w:rFonts w:cs="Arial"/>
            <w:sz w:val="22"/>
            <w:szCs w:val="22"/>
            <w:highlight w:val="lightGray"/>
          </w:rPr>
          <w:delText xml:space="preserve"> </w:delText>
        </w:r>
        <w:r w:rsidR="00F03CE3" w:rsidRPr="00AD1D1E" w:rsidDel="00E73D50">
          <w:rPr>
            <w:rFonts w:cs="Arial"/>
            <w:strike/>
            <w:sz w:val="22"/>
            <w:szCs w:val="22"/>
            <w:highlight w:val="lightGray"/>
          </w:rPr>
          <w:delText xml:space="preserve">sowie gemäß </w:delText>
        </w:r>
        <w:r w:rsidR="00F03CE3" w:rsidRPr="00AD1D1E" w:rsidDel="00E73D50">
          <w:rPr>
            <w:rFonts w:cs="Arial"/>
            <w:strike/>
            <w:sz w:val="22"/>
            <w:szCs w:val="22"/>
            <w:highlight w:val="yellow"/>
          </w:rPr>
          <w:delText>dem Vertrag/den Verträgen</w:delText>
        </w:r>
        <w:r w:rsidR="00F03CE3" w:rsidRPr="00AD1D1E" w:rsidDel="00E73D50">
          <w:rPr>
            <w:rFonts w:cs="Arial"/>
            <w:strike/>
            <w:sz w:val="22"/>
            <w:szCs w:val="22"/>
            <w:highlight w:val="lightGray"/>
          </w:rPr>
          <w:delText xml:space="preserve"> in </w:delText>
        </w:r>
        <w:r w:rsidR="00F03CE3" w:rsidRPr="00AD1D1E" w:rsidDel="00E73D50">
          <w:rPr>
            <w:rFonts w:cs="Arial"/>
            <w:strike/>
            <w:sz w:val="22"/>
            <w:szCs w:val="22"/>
            <w:highlight w:val="yellow"/>
          </w:rPr>
          <w:delText>dem/den</w:delText>
        </w:r>
        <w:r w:rsidR="00F03CE3" w:rsidRPr="00AD1D1E" w:rsidDel="00E73D50">
          <w:rPr>
            <w:rFonts w:cs="Arial"/>
            <w:strike/>
            <w:sz w:val="22"/>
            <w:szCs w:val="22"/>
            <w:highlight w:val="lightGray"/>
          </w:rPr>
          <w:delText xml:space="preserve"> anderen </w:delText>
        </w:r>
        <w:r w:rsidR="00F03CE3" w:rsidRPr="00AD1D1E" w:rsidDel="00E73D50">
          <w:rPr>
            <w:rFonts w:cs="Arial"/>
            <w:strike/>
            <w:sz w:val="22"/>
            <w:szCs w:val="22"/>
            <w:highlight w:val="yellow"/>
          </w:rPr>
          <w:delText>Los/Losen</w:delText>
        </w:r>
        <w:r w:rsidR="00F03CE3" w:rsidRPr="00AD1D1E" w:rsidDel="00E73D50">
          <w:rPr>
            <w:rFonts w:cs="Arial"/>
            <w:strike/>
            <w:sz w:val="22"/>
            <w:szCs w:val="22"/>
            <w:highlight w:val="lightGray"/>
          </w:rPr>
          <w:delText xml:space="preserve"> </w:delText>
        </w:r>
        <w:r w:rsidR="00F03CE3" w:rsidRPr="002D0EFE" w:rsidDel="00E73D50">
          <w:rPr>
            <w:rFonts w:cs="Arial"/>
            <w:sz w:val="22"/>
            <w:szCs w:val="22"/>
            <w:highlight w:val="lightGray"/>
          </w:rPr>
          <w:delText>möglich wäre</w:delText>
        </w:r>
        <w:r w:rsidRPr="00E218B9" w:rsidDel="00E73D50">
          <w:rPr>
            <w:rFonts w:cs="Arial"/>
            <w:sz w:val="22"/>
            <w:szCs w:val="22"/>
            <w:highlight w:val="lightGray"/>
          </w:rPr>
          <w:delText xml:space="preserve">, stellt das TKU die Gebietskörperschaft von sämtlichen Ansprüchen der </w:delText>
        </w:r>
        <w:r w:rsidR="00DB50EA" w:rsidDel="00E73D50">
          <w:rPr>
            <w:rFonts w:cs="Arial"/>
            <w:sz w:val="22"/>
            <w:szCs w:val="22"/>
            <w:highlight w:val="lightGray"/>
          </w:rPr>
          <w:delText>bezu</w:delText>
        </w:r>
        <w:r w:rsidR="00C3238F" w:rsidDel="00E73D50">
          <w:rPr>
            <w:rFonts w:cs="Arial"/>
            <w:sz w:val="22"/>
            <w:szCs w:val="22"/>
            <w:highlight w:val="lightGray"/>
          </w:rPr>
          <w:delText xml:space="preserve">schlagten </w:delText>
        </w:r>
        <w:r w:rsidRPr="00E218B9" w:rsidDel="00E73D50">
          <w:rPr>
            <w:rFonts w:cs="Arial"/>
            <w:sz w:val="22"/>
            <w:szCs w:val="22"/>
            <w:highlight w:val="lightGray"/>
          </w:rPr>
          <w:delText>Telekommunikationsunternehmen der anderen Lose</w:delText>
        </w:r>
        <w:r w:rsidR="00AD1D1E" w:rsidDel="00E73D50">
          <w:rPr>
            <w:rFonts w:cs="Arial"/>
            <w:sz w:val="22"/>
            <w:szCs w:val="22"/>
            <w:highlight w:val="lightGray"/>
          </w:rPr>
          <w:delText>, die auf die vom TKU verschuldete Verzögerung zurückzuführen sind,</w:delText>
        </w:r>
        <w:r w:rsidRPr="00E218B9" w:rsidDel="00E73D50">
          <w:rPr>
            <w:rFonts w:cs="Arial"/>
            <w:sz w:val="22"/>
            <w:szCs w:val="22"/>
            <w:highlight w:val="lightGray"/>
          </w:rPr>
          <w:delText xml:space="preserve"> frei.</w:delText>
        </w:r>
        <w:r w:rsidRPr="00E218B9" w:rsidDel="00E73D50">
          <w:rPr>
            <w:rFonts w:cs="Arial"/>
            <w:sz w:val="22"/>
            <w:szCs w:val="22"/>
          </w:rPr>
          <w:delText xml:space="preserve"> </w:delText>
        </w:r>
      </w:del>
    </w:p>
    <w:p w14:paraId="4C886F64" w14:textId="77777777" w:rsidR="005F1AAE" w:rsidRPr="00E218B9" w:rsidRDefault="005F1AAE" w:rsidP="005F1AAE">
      <w:pPr>
        <w:pStyle w:val="Absatz1"/>
        <w:numPr>
          <w:ilvl w:val="0"/>
          <w:numId w:val="0"/>
        </w:numPr>
        <w:tabs>
          <w:tab w:val="num" w:pos="993"/>
        </w:tabs>
        <w:ind w:left="567"/>
        <w:rPr>
          <w:rFonts w:cs="Arial"/>
          <w:sz w:val="22"/>
          <w:szCs w:val="22"/>
        </w:rPr>
      </w:pPr>
    </w:p>
    <w:p w14:paraId="19FE48B0" w14:textId="60A5168F" w:rsidR="00C27E9D" w:rsidRPr="000C24F4" w:rsidRDefault="00013965" w:rsidP="00A55BC8">
      <w:pPr>
        <w:pStyle w:val="berschrift1"/>
        <w:tabs>
          <w:tab w:val="clear" w:pos="993"/>
          <w:tab w:val="num" w:pos="567"/>
          <w:tab w:val="left" w:pos="851"/>
        </w:tabs>
        <w:spacing w:after="360"/>
        <w:ind w:left="567" w:hanging="567"/>
        <w:rPr>
          <w:sz w:val="22"/>
          <w:szCs w:val="22"/>
        </w:rPr>
      </w:pPr>
      <w:bookmarkStart w:id="385" w:name="_Toc187050093"/>
      <w:r w:rsidRPr="000C24F4">
        <w:rPr>
          <w:sz w:val="22"/>
          <w:szCs w:val="22"/>
        </w:rPr>
        <w:lastRenderedPageBreak/>
        <w:t>Schlussbestimmungen</w:t>
      </w:r>
      <w:bookmarkEnd w:id="327"/>
      <w:bookmarkEnd w:id="328"/>
      <w:bookmarkEnd w:id="351"/>
      <w:bookmarkEnd w:id="385"/>
    </w:p>
    <w:p w14:paraId="4B3756D6" w14:textId="77777777" w:rsidR="004F21AA" w:rsidRDefault="00013965" w:rsidP="00A55BC8">
      <w:pPr>
        <w:pStyle w:val="Absatz1"/>
        <w:tabs>
          <w:tab w:val="num" w:pos="567"/>
        </w:tabs>
        <w:ind w:left="567" w:hanging="567"/>
        <w:rPr>
          <w:rFonts w:cs="Arial"/>
          <w:sz w:val="22"/>
          <w:szCs w:val="22"/>
        </w:rPr>
      </w:pPr>
      <w:bookmarkStart w:id="386" w:name="_Ref34383392"/>
      <w:r w:rsidRPr="000C24F4">
        <w:rPr>
          <w:rFonts w:cs="Arial"/>
          <w:sz w:val="22"/>
          <w:szCs w:val="22"/>
        </w:rPr>
        <w:t xml:space="preserve">Sämtliche Erklärungen und sonstige Mitteilungen nach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 xml:space="preserve">ertrag </w:t>
      </w:r>
      <w:r w:rsidRPr="000C24F4">
        <w:rPr>
          <w:rFonts w:cs="Arial"/>
          <w:sz w:val="22"/>
          <w:szCs w:val="22"/>
        </w:rPr>
        <w:t>erfolgen</w:t>
      </w:r>
      <w:r w:rsidR="0057402F">
        <w:rPr>
          <w:rFonts w:cs="Arial"/>
          <w:sz w:val="22"/>
          <w:szCs w:val="22"/>
        </w:rPr>
        <w:t xml:space="preserve">, soweit nicht explizit im </w:t>
      </w:r>
      <w:r w:rsidR="006C2B12">
        <w:rPr>
          <w:rFonts w:cs="Arial"/>
          <w:sz w:val="22"/>
          <w:szCs w:val="22"/>
        </w:rPr>
        <w:t xml:space="preserve">Vertrag </w:t>
      </w:r>
      <w:r w:rsidR="0057402F">
        <w:rPr>
          <w:rFonts w:cs="Arial"/>
          <w:sz w:val="22"/>
          <w:szCs w:val="22"/>
        </w:rPr>
        <w:t>geregelt</w:t>
      </w:r>
      <w:r w:rsidR="00211B64">
        <w:rPr>
          <w:rFonts w:cs="Arial"/>
          <w:sz w:val="22"/>
          <w:szCs w:val="22"/>
        </w:rPr>
        <w:t>,</w:t>
      </w:r>
      <w:r w:rsidRPr="000C24F4">
        <w:rPr>
          <w:rFonts w:cs="Arial"/>
          <w:sz w:val="22"/>
          <w:szCs w:val="22"/>
        </w:rPr>
        <w:t xml:space="preserve"> </w:t>
      </w:r>
      <w:r w:rsidR="00BF0F21">
        <w:rPr>
          <w:rFonts w:cs="Arial"/>
          <w:sz w:val="22"/>
          <w:szCs w:val="22"/>
        </w:rPr>
        <w:t>in Textform</w:t>
      </w:r>
      <w:r w:rsidRPr="000C24F4">
        <w:rPr>
          <w:rFonts w:cs="Arial"/>
          <w:sz w:val="22"/>
          <w:szCs w:val="22"/>
        </w:rPr>
        <w:t>.</w:t>
      </w:r>
      <w:r w:rsidR="00BF0F21">
        <w:rPr>
          <w:rFonts w:cs="Arial"/>
          <w:sz w:val="22"/>
          <w:szCs w:val="22"/>
        </w:rPr>
        <w:t xml:space="preserve"> Für die Kommunikation der Vertragsparteien werden folgende Kontaktpersonen und Kontaktdaten benannt</w:t>
      </w:r>
      <w:r w:rsidR="00BF0F21" w:rsidRPr="0056691B">
        <w:rPr>
          <w:rFonts w:cs="Arial"/>
          <w:sz w:val="22"/>
          <w:szCs w:val="22"/>
        </w:rPr>
        <w:t>:</w:t>
      </w:r>
      <w:bookmarkEnd w:id="386"/>
    </w:p>
    <w:p w14:paraId="250B33D9" w14:textId="77777777" w:rsidR="001E0EA5" w:rsidRPr="004F21AA" w:rsidRDefault="001E0EA5" w:rsidP="00A55BC8">
      <w:pPr>
        <w:pStyle w:val="Absatz1"/>
        <w:numPr>
          <w:ilvl w:val="0"/>
          <w:numId w:val="0"/>
        </w:numPr>
        <w:tabs>
          <w:tab w:val="num" w:pos="567"/>
        </w:tabs>
        <w:ind w:left="567" w:hanging="567"/>
        <w:rPr>
          <w:rFonts w:cs="Arial"/>
          <w:sz w:val="22"/>
          <w:szCs w:val="22"/>
        </w:rPr>
      </w:pPr>
    </w:p>
    <w:tbl>
      <w:tblPr>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2977"/>
        <w:gridCol w:w="3402"/>
        <w:tblGridChange w:id="387">
          <w:tblGrid>
            <w:gridCol w:w="2201"/>
            <w:gridCol w:w="2977"/>
            <w:gridCol w:w="3402"/>
          </w:tblGrid>
        </w:tblGridChange>
      </w:tblGrid>
      <w:tr w:rsidR="004F21AA" w:rsidRPr="00FD7386" w14:paraId="323AAE21" w14:textId="77777777" w:rsidTr="001E0EA5">
        <w:trPr>
          <w:cantSplit/>
          <w:tblHeader/>
        </w:trPr>
        <w:tc>
          <w:tcPr>
            <w:tcW w:w="2201" w:type="dxa"/>
          </w:tcPr>
          <w:p w14:paraId="39D0D915"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Kontaktdaten</w:t>
            </w:r>
          </w:p>
        </w:tc>
        <w:tc>
          <w:tcPr>
            <w:tcW w:w="2977" w:type="dxa"/>
          </w:tcPr>
          <w:p w14:paraId="1C24DEE3"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Ansprechpartner</w:t>
            </w:r>
            <w:r>
              <w:rPr>
                <w:rFonts w:cs="Arial"/>
                <w:b/>
                <w:szCs w:val="22"/>
              </w:rPr>
              <w:t>/-in</w:t>
            </w:r>
            <w:r w:rsidRPr="0056691B">
              <w:rPr>
                <w:rFonts w:cs="Arial"/>
                <w:b/>
                <w:szCs w:val="22"/>
              </w:rPr>
              <w:t xml:space="preserve">          </w:t>
            </w:r>
          </w:p>
          <w:p w14:paraId="4D875F4A" w14:textId="77777777" w:rsidR="004F21AA" w:rsidRPr="00BC1230" w:rsidRDefault="004F21AA" w:rsidP="00A55BC8">
            <w:pPr>
              <w:tabs>
                <w:tab w:val="left" w:pos="425"/>
                <w:tab w:val="num" w:pos="567"/>
                <w:tab w:val="left" w:pos="851"/>
                <w:tab w:val="left" w:pos="1276"/>
              </w:tabs>
              <w:rPr>
                <w:rFonts w:cs="Arial"/>
                <w:b/>
                <w:i/>
                <w:szCs w:val="22"/>
              </w:rPr>
            </w:pPr>
            <w:r w:rsidRPr="00BC1230">
              <w:rPr>
                <w:rFonts w:cs="Arial"/>
                <w:b/>
                <w:i/>
                <w:szCs w:val="22"/>
              </w:rPr>
              <w:t>Gebietskörperschaft</w:t>
            </w:r>
          </w:p>
        </w:tc>
        <w:tc>
          <w:tcPr>
            <w:tcW w:w="3402" w:type="dxa"/>
          </w:tcPr>
          <w:p w14:paraId="5D5F75E5"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Vertreter</w:t>
            </w:r>
            <w:r>
              <w:rPr>
                <w:rFonts w:cs="Arial"/>
                <w:b/>
                <w:szCs w:val="22"/>
              </w:rPr>
              <w:t>/-in</w:t>
            </w:r>
          </w:p>
        </w:tc>
      </w:tr>
      <w:tr w:rsidR="004F21AA" w:rsidRPr="00FD7386" w14:paraId="3C098790" w14:textId="77777777" w:rsidTr="001E0EA5">
        <w:trPr>
          <w:cantSplit/>
        </w:trPr>
        <w:tc>
          <w:tcPr>
            <w:tcW w:w="2201" w:type="dxa"/>
          </w:tcPr>
          <w:p w14:paraId="1036FCF6"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Name</w:t>
            </w:r>
          </w:p>
        </w:tc>
        <w:tc>
          <w:tcPr>
            <w:tcW w:w="2977" w:type="dxa"/>
            <w:shd w:val="clear" w:color="auto" w:fill="FFFF00"/>
          </w:tcPr>
          <w:p w14:paraId="28931C18" w14:textId="3EB41DE5" w:rsidR="004F21AA" w:rsidRPr="0056691B" w:rsidRDefault="00E73D50" w:rsidP="00A55BC8">
            <w:pPr>
              <w:tabs>
                <w:tab w:val="left" w:pos="425"/>
                <w:tab w:val="num" w:pos="567"/>
                <w:tab w:val="left" w:pos="851"/>
                <w:tab w:val="left" w:pos="1276"/>
              </w:tabs>
              <w:rPr>
                <w:rFonts w:cs="Arial"/>
                <w:szCs w:val="22"/>
                <w:highlight w:val="yellow"/>
              </w:rPr>
            </w:pPr>
            <w:ins w:id="388" w:author="Hundt, Melanie" w:date="2025-09-15T12:28:00Z" w16du:dateUtc="2025-09-15T10:28:00Z">
              <w:r>
                <w:rPr>
                  <w:rFonts w:cs="Arial"/>
                  <w:szCs w:val="22"/>
                  <w:highlight w:val="yellow"/>
                </w:rPr>
                <w:t>Oliver Hesse</w:t>
              </w:r>
            </w:ins>
          </w:p>
        </w:tc>
        <w:tc>
          <w:tcPr>
            <w:tcW w:w="3402" w:type="dxa"/>
            <w:shd w:val="clear" w:color="auto" w:fill="FFFF00"/>
          </w:tcPr>
          <w:p w14:paraId="2EA99D6F" w14:textId="05FC8DE7" w:rsidR="004F21AA" w:rsidRPr="00CC4DBB" w:rsidRDefault="00CC4DBB" w:rsidP="00CC4DBB">
            <w:pPr>
              <w:tabs>
                <w:tab w:val="clear" w:pos="567"/>
                <w:tab w:val="left" w:pos="425"/>
                <w:tab w:val="left" w:pos="851"/>
                <w:tab w:val="left" w:pos="1276"/>
              </w:tabs>
              <w:rPr>
                <w:rFonts w:cs="Arial"/>
                <w:szCs w:val="22"/>
                <w:highlight w:val="yellow"/>
              </w:rPr>
              <w:pPrChange w:id="389" w:author="Hundt, Melanie" w:date="2025-12-11T14:01:00Z" w16du:dateUtc="2025-12-11T13:01:00Z">
                <w:pPr>
                  <w:tabs>
                    <w:tab w:val="left" w:pos="425"/>
                    <w:tab w:val="num" w:pos="567"/>
                    <w:tab w:val="left" w:pos="851"/>
                    <w:tab w:val="left" w:pos="1276"/>
                  </w:tabs>
                </w:pPr>
              </w:pPrChange>
            </w:pPr>
            <w:ins w:id="390" w:author="Hundt, Melanie" w:date="2025-12-11T14:01:00Z" w16du:dateUtc="2025-12-11T13:01:00Z">
              <w:r>
                <w:rPr>
                  <w:rFonts w:cs="Arial"/>
                  <w:szCs w:val="22"/>
                  <w:highlight w:val="yellow"/>
                </w:rPr>
                <w:t xml:space="preserve">- </w:t>
              </w:r>
              <w:r w:rsidRPr="00CC4DBB">
                <w:rPr>
                  <w:rFonts w:cs="Arial"/>
                  <w:szCs w:val="22"/>
                  <w:highlight w:val="yellow"/>
                </w:rPr>
                <w:t>Keine Vertretung -</w:t>
              </w:r>
            </w:ins>
          </w:p>
        </w:tc>
      </w:tr>
      <w:tr w:rsidR="004F21AA" w:rsidRPr="00FD7386" w14:paraId="7708D7CB" w14:textId="77777777" w:rsidTr="001E0EA5">
        <w:trPr>
          <w:cantSplit/>
        </w:trPr>
        <w:tc>
          <w:tcPr>
            <w:tcW w:w="2201" w:type="dxa"/>
          </w:tcPr>
          <w:p w14:paraId="54A269CA"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Position</w:t>
            </w:r>
          </w:p>
        </w:tc>
        <w:tc>
          <w:tcPr>
            <w:tcW w:w="2977" w:type="dxa"/>
            <w:shd w:val="clear" w:color="auto" w:fill="FFFF00"/>
          </w:tcPr>
          <w:p w14:paraId="75C15959" w14:textId="77777777" w:rsidR="004F21AA" w:rsidRPr="0056691B" w:rsidRDefault="004F21AA" w:rsidP="00A55BC8">
            <w:pPr>
              <w:tabs>
                <w:tab w:val="left" w:pos="425"/>
                <w:tab w:val="num" w:pos="567"/>
                <w:tab w:val="left" w:pos="851"/>
                <w:tab w:val="left" w:pos="1276"/>
              </w:tabs>
              <w:rPr>
                <w:rFonts w:cs="Arial"/>
                <w:szCs w:val="22"/>
                <w:highlight w:val="yellow"/>
              </w:rPr>
            </w:pPr>
          </w:p>
        </w:tc>
        <w:tc>
          <w:tcPr>
            <w:tcW w:w="3402" w:type="dxa"/>
            <w:shd w:val="clear" w:color="auto" w:fill="FFFF00"/>
          </w:tcPr>
          <w:p w14:paraId="158DABE9"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02268127" w14:textId="77777777" w:rsidTr="00E73D50">
        <w:tblPrEx>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ExChange w:id="391" w:author="Hundt, Melanie" w:date="2025-09-15T12:30:00Z" w16du:dateUtc="2025-09-15T10:30:00Z">
            <w:tblPrEx>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Ex>
          </w:tblPrExChange>
        </w:tblPrEx>
        <w:trPr>
          <w:cantSplit/>
          <w:trPrChange w:id="392" w:author="Hundt, Melanie" w:date="2025-09-15T12:30:00Z" w16du:dateUtc="2025-09-15T10:30:00Z">
            <w:trPr>
              <w:cantSplit/>
            </w:trPr>
          </w:trPrChange>
        </w:trPr>
        <w:tc>
          <w:tcPr>
            <w:tcW w:w="2201" w:type="dxa"/>
            <w:tcPrChange w:id="393" w:author="Hundt, Melanie" w:date="2025-09-15T12:30:00Z" w16du:dateUtc="2025-09-15T10:30:00Z">
              <w:tcPr>
                <w:tcW w:w="2201" w:type="dxa"/>
              </w:tcPr>
            </w:tcPrChange>
          </w:tcPr>
          <w:p w14:paraId="294B71E5"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Organisationseinheit</w:t>
            </w:r>
          </w:p>
        </w:tc>
        <w:tc>
          <w:tcPr>
            <w:tcW w:w="2977" w:type="dxa"/>
            <w:shd w:val="clear" w:color="auto" w:fill="FFFF00"/>
            <w:tcPrChange w:id="394" w:author="Hundt, Melanie" w:date="2025-09-15T12:30:00Z" w16du:dateUtc="2025-09-15T10:30:00Z">
              <w:tcPr>
                <w:tcW w:w="2977" w:type="dxa"/>
                <w:shd w:val="clear" w:color="auto" w:fill="FFFF00"/>
              </w:tcPr>
            </w:tcPrChange>
          </w:tcPr>
          <w:p w14:paraId="4E5D2E70" w14:textId="243C14EF" w:rsidR="004F21AA" w:rsidRPr="0056691B" w:rsidRDefault="00E73D50">
            <w:pPr>
              <w:tabs>
                <w:tab w:val="left" w:pos="425"/>
                <w:tab w:val="num" w:pos="567"/>
                <w:tab w:val="left" w:pos="851"/>
                <w:tab w:val="left" w:pos="1276"/>
              </w:tabs>
              <w:jc w:val="left"/>
              <w:rPr>
                <w:rFonts w:cs="Arial"/>
                <w:szCs w:val="22"/>
                <w:highlight w:val="yellow"/>
              </w:rPr>
              <w:pPrChange w:id="395" w:author="Hundt, Melanie" w:date="2025-09-15T12:31:00Z" w16du:dateUtc="2025-09-15T10:31:00Z">
                <w:pPr>
                  <w:tabs>
                    <w:tab w:val="left" w:pos="425"/>
                    <w:tab w:val="num" w:pos="567"/>
                    <w:tab w:val="left" w:pos="851"/>
                    <w:tab w:val="left" w:pos="1276"/>
                  </w:tabs>
                </w:pPr>
              </w:pPrChange>
            </w:pPr>
            <w:ins w:id="396" w:author="Hundt, Melanie" w:date="2025-09-15T12:29:00Z" w16du:dateUtc="2025-09-15T10:29:00Z">
              <w:r>
                <w:rPr>
                  <w:rFonts w:cs="Arial"/>
                  <w:szCs w:val="22"/>
                  <w:highlight w:val="yellow"/>
                </w:rPr>
                <w:t xml:space="preserve">Verwaltungsgemeinschaft Hofheim </w:t>
              </w:r>
              <w:proofErr w:type="spellStart"/>
              <w:r>
                <w:rPr>
                  <w:rFonts w:cs="Arial"/>
                  <w:szCs w:val="22"/>
                  <w:highlight w:val="yellow"/>
                </w:rPr>
                <w:t>i.UFr</w:t>
              </w:r>
              <w:proofErr w:type="spellEnd"/>
              <w:r>
                <w:rPr>
                  <w:rFonts w:cs="Arial"/>
                  <w:szCs w:val="22"/>
                  <w:highlight w:val="yellow"/>
                </w:rPr>
                <w:t>.</w:t>
              </w:r>
            </w:ins>
          </w:p>
        </w:tc>
        <w:tc>
          <w:tcPr>
            <w:tcW w:w="3402" w:type="dxa"/>
            <w:shd w:val="clear" w:color="auto" w:fill="FFFF00"/>
            <w:tcPrChange w:id="397" w:author="Hundt, Melanie" w:date="2025-09-15T12:30:00Z" w16du:dateUtc="2025-09-15T10:30:00Z">
              <w:tcPr>
                <w:tcW w:w="3402" w:type="dxa"/>
                <w:shd w:val="clear" w:color="auto" w:fill="FFFF00"/>
              </w:tcPr>
            </w:tcPrChange>
          </w:tcPr>
          <w:p w14:paraId="67CB6D21"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05AE658F" w14:textId="77777777" w:rsidTr="001E0EA5">
        <w:trPr>
          <w:cantSplit/>
        </w:trPr>
        <w:tc>
          <w:tcPr>
            <w:tcW w:w="2201" w:type="dxa"/>
          </w:tcPr>
          <w:p w14:paraId="1A3579CE"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Telefonnummer:</w:t>
            </w:r>
          </w:p>
        </w:tc>
        <w:tc>
          <w:tcPr>
            <w:tcW w:w="2977" w:type="dxa"/>
            <w:shd w:val="clear" w:color="auto" w:fill="FFFF00"/>
          </w:tcPr>
          <w:p w14:paraId="108E9601" w14:textId="0D650488" w:rsidR="004F21AA" w:rsidRPr="0056691B" w:rsidRDefault="00E73D50">
            <w:pPr>
              <w:tabs>
                <w:tab w:val="left" w:pos="425"/>
                <w:tab w:val="num" w:pos="567"/>
                <w:tab w:val="left" w:pos="851"/>
                <w:tab w:val="left" w:pos="1276"/>
              </w:tabs>
              <w:jc w:val="left"/>
              <w:rPr>
                <w:rFonts w:cs="Arial"/>
                <w:szCs w:val="22"/>
                <w:highlight w:val="yellow"/>
              </w:rPr>
              <w:pPrChange w:id="398" w:author="Hundt, Melanie" w:date="2025-09-15T12:31:00Z" w16du:dateUtc="2025-09-15T10:31:00Z">
                <w:pPr>
                  <w:tabs>
                    <w:tab w:val="left" w:pos="425"/>
                    <w:tab w:val="num" w:pos="567"/>
                    <w:tab w:val="left" w:pos="851"/>
                    <w:tab w:val="left" w:pos="1276"/>
                  </w:tabs>
                </w:pPr>
              </w:pPrChange>
            </w:pPr>
            <w:ins w:id="399" w:author="Hundt, Melanie" w:date="2025-09-15T12:30:00Z" w16du:dateUtc="2025-09-15T10:30:00Z">
              <w:r>
                <w:rPr>
                  <w:rFonts w:cs="Arial"/>
                  <w:szCs w:val="22"/>
                  <w:highlight w:val="yellow"/>
                </w:rPr>
                <w:t>09523 / 9229-</w:t>
              </w:r>
            </w:ins>
            <w:ins w:id="400" w:author="Hundt, Melanie" w:date="2025-12-11T14:00:00Z" w16du:dateUtc="2025-12-11T13:00:00Z">
              <w:r w:rsidR="00CC4DBB">
                <w:rPr>
                  <w:rFonts w:cs="Arial"/>
                  <w:szCs w:val="22"/>
                  <w:highlight w:val="yellow"/>
                </w:rPr>
                <w:t>0</w:t>
              </w:r>
            </w:ins>
          </w:p>
        </w:tc>
        <w:tc>
          <w:tcPr>
            <w:tcW w:w="3402" w:type="dxa"/>
            <w:shd w:val="clear" w:color="auto" w:fill="FFFF00"/>
          </w:tcPr>
          <w:p w14:paraId="491D5764"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rsidDel="00CC4DBB" w14:paraId="32C4999C" w14:textId="5C866CC2" w:rsidTr="001E0EA5">
        <w:trPr>
          <w:cantSplit/>
          <w:del w:id="401" w:author="Hundt, Melanie" w:date="2025-12-11T14:00:00Z" w16du:dateUtc="2025-12-11T13:00:00Z"/>
        </w:trPr>
        <w:tc>
          <w:tcPr>
            <w:tcW w:w="2201" w:type="dxa"/>
          </w:tcPr>
          <w:p w14:paraId="0E7AC457" w14:textId="2E180796" w:rsidR="004F21AA" w:rsidRPr="0056691B" w:rsidDel="00CC4DBB" w:rsidRDefault="004F21AA" w:rsidP="00A55BC8">
            <w:pPr>
              <w:tabs>
                <w:tab w:val="left" w:pos="425"/>
                <w:tab w:val="num" w:pos="567"/>
                <w:tab w:val="left" w:pos="851"/>
                <w:tab w:val="left" w:pos="1276"/>
              </w:tabs>
              <w:rPr>
                <w:del w:id="402" w:author="Hundt, Melanie" w:date="2025-12-11T14:00:00Z" w16du:dateUtc="2025-12-11T13:00:00Z"/>
                <w:rFonts w:cs="Arial"/>
                <w:szCs w:val="22"/>
              </w:rPr>
            </w:pPr>
            <w:del w:id="403" w:author="Hundt, Melanie" w:date="2025-12-11T14:00:00Z" w16du:dateUtc="2025-12-11T13:00:00Z">
              <w:r w:rsidRPr="0056691B" w:rsidDel="00CC4DBB">
                <w:rPr>
                  <w:rFonts w:cs="Arial"/>
                  <w:szCs w:val="22"/>
                </w:rPr>
                <w:delText>Faxnummer</w:delText>
              </w:r>
            </w:del>
          </w:p>
        </w:tc>
        <w:tc>
          <w:tcPr>
            <w:tcW w:w="2977" w:type="dxa"/>
            <w:shd w:val="clear" w:color="auto" w:fill="FFFF00"/>
          </w:tcPr>
          <w:p w14:paraId="16CB0996" w14:textId="59957266" w:rsidR="004F21AA" w:rsidRPr="0056691B" w:rsidDel="00CC4DBB" w:rsidRDefault="004F21AA">
            <w:pPr>
              <w:tabs>
                <w:tab w:val="left" w:pos="425"/>
                <w:tab w:val="num" w:pos="567"/>
                <w:tab w:val="left" w:pos="851"/>
                <w:tab w:val="left" w:pos="1276"/>
              </w:tabs>
              <w:jc w:val="left"/>
              <w:rPr>
                <w:del w:id="404" w:author="Hundt, Melanie" w:date="2025-12-11T14:00:00Z" w16du:dateUtc="2025-12-11T13:00:00Z"/>
                <w:rFonts w:cs="Arial"/>
                <w:szCs w:val="22"/>
                <w:highlight w:val="yellow"/>
              </w:rPr>
              <w:pPrChange w:id="405" w:author="Hundt, Melanie" w:date="2025-09-15T12:31:00Z" w16du:dateUtc="2025-09-15T10:31:00Z">
                <w:pPr>
                  <w:tabs>
                    <w:tab w:val="left" w:pos="425"/>
                    <w:tab w:val="num" w:pos="567"/>
                    <w:tab w:val="left" w:pos="851"/>
                    <w:tab w:val="left" w:pos="1276"/>
                  </w:tabs>
                </w:pPr>
              </w:pPrChange>
            </w:pPr>
          </w:p>
        </w:tc>
        <w:tc>
          <w:tcPr>
            <w:tcW w:w="3402" w:type="dxa"/>
            <w:shd w:val="clear" w:color="auto" w:fill="FFFF00"/>
          </w:tcPr>
          <w:p w14:paraId="063B7A04" w14:textId="55529762" w:rsidR="004F21AA" w:rsidRPr="0056691B" w:rsidDel="00CC4DBB" w:rsidRDefault="004F21AA" w:rsidP="00A55BC8">
            <w:pPr>
              <w:tabs>
                <w:tab w:val="left" w:pos="425"/>
                <w:tab w:val="num" w:pos="567"/>
                <w:tab w:val="left" w:pos="851"/>
                <w:tab w:val="left" w:pos="1276"/>
              </w:tabs>
              <w:rPr>
                <w:del w:id="406" w:author="Hundt, Melanie" w:date="2025-12-11T14:00:00Z" w16du:dateUtc="2025-12-11T13:00:00Z"/>
                <w:rFonts w:cs="Arial"/>
                <w:szCs w:val="22"/>
                <w:highlight w:val="yellow"/>
              </w:rPr>
            </w:pPr>
          </w:p>
        </w:tc>
      </w:tr>
      <w:tr w:rsidR="004F21AA" w:rsidRPr="00FD7386" w14:paraId="7CF015E0" w14:textId="77777777" w:rsidTr="001E0EA5">
        <w:trPr>
          <w:cantSplit/>
        </w:trPr>
        <w:tc>
          <w:tcPr>
            <w:tcW w:w="2201" w:type="dxa"/>
          </w:tcPr>
          <w:p w14:paraId="3B45CB51"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E-Mail:</w:t>
            </w:r>
          </w:p>
        </w:tc>
        <w:tc>
          <w:tcPr>
            <w:tcW w:w="2977" w:type="dxa"/>
            <w:shd w:val="clear" w:color="auto" w:fill="FFFF00"/>
          </w:tcPr>
          <w:p w14:paraId="7F95AD80" w14:textId="1A62263E" w:rsidR="004F21AA" w:rsidRPr="0056691B" w:rsidRDefault="00CC4DBB">
            <w:pPr>
              <w:tabs>
                <w:tab w:val="left" w:pos="425"/>
                <w:tab w:val="num" w:pos="567"/>
                <w:tab w:val="left" w:pos="851"/>
                <w:tab w:val="left" w:pos="1276"/>
              </w:tabs>
              <w:jc w:val="left"/>
              <w:rPr>
                <w:rFonts w:cs="Arial"/>
                <w:szCs w:val="22"/>
                <w:highlight w:val="yellow"/>
              </w:rPr>
              <w:pPrChange w:id="407" w:author="Hundt, Melanie" w:date="2025-09-15T12:31:00Z" w16du:dateUtc="2025-09-15T10:31:00Z">
                <w:pPr>
                  <w:tabs>
                    <w:tab w:val="left" w:pos="425"/>
                    <w:tab w:val="num" w:pos="567"/>
                    <w:tab w:val="left" w:pos="851"/>
                    <w:tab w:val="left" w:pos="1276"/>
                  </w:tabs>
                </w:pPr>
              </w:pPrChange>
            </w:pPr>
            <w:ins w:id="408" w:author="Hundt, Melanie" w:date="2025-12-11T13:59:00Z" w16du:dateUtc="2025-12-11T12:59:00Z">
              <w:r>
                <w:rPr>
                  <w:rFonts w:cs="Arial"/>
                  <w:szCs w:val="22"/>
                  <w:highlight w:val="yellow"/>
                </w:rPr>
                <w:t>poststelle</w:t>
              </w:r>
            </w:ins>
            <w:ins w:id="409" w:author="Hundt, Melanie" w:date="2025-09-15T12:30:00Z" w16du:dateUtc="2025-09-15T10:30:00Z">
              <w:r w:rsidR="00E73D50">
                <w:rPr>
                  <w:rFonts w:cs="Arial"/>
                  <w:szCs w:val="22"/>
                  <w:highlight w:val="yellow"/>
                </w:rPr>
                <w:t>@</w:t>
              </w:r>
            </w:ins>
            <w:ins w:id="410" w:author="Hundt, Melanie" w:date="2025-09-15T12:31:00Z" w16du:dateUtc="2025-09-15T10:31:00Z">
              <w:r w:rsidR="00E73D50">
                <w:rPr>
                  <w:rFonts w:cs="Arial"/>
                  <w:szCs w:val="22"/>
                  <w:highlight w:val="yellow"/>
                </w:rPr>
                <w:t>vghofheim.de</w:t>
              </w:r>
            </w:ins>
          </w:p>
        </w:tc>
        <w:tc>
          <w:tcPr>
            <w:tcW w:w="3402" w:type="dxa"/>
            <w:shd w:val="clear" w:color="auto" w:fill="FFFF00"/>
          </w:tcPr>
          <w:p w14:paraId="2C2E07DB" w14:textId="77777777" w:rsidR="004F21AA" w:rsidRPr="0056691B" w:rsidRDefault="004F21AA" w:rsidP="00A55BC8">
            <w:pPr>
              <w:tabs>
                <w:tab w:val="num" w:pos="567"/>
              </w:tabs>
              <w:rPr>
                <w:rFonts w:cs="Arial"/>
                <w:szCs w:val="22"/>
                <w:highlight w:val="yellow"/>
              </w:rPr>
            </w:pPr>
          </w:p>
        </w:tc>
      </w:tr>
      <w:tr w:rsidR="004F21AA" w:rsidRPr="00FD7386" w14:paraId="1966A3D4" w14:textId="77777777" w:rsidTr="001E0EA5">
        <w:trPr>
          <w:cantSplit/>
        </w:trPr>
        <w:tc>
          <w:tcPr>
            <w:tcW w:w="2201" w:type="dxa"/>
          </w:tcPr>
          <w:p w14:paraId="218430DB"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Anschrift:</w:t>
            </w:r>
          </w:p>
        </w:tc>
        <w:tc>
          <w:tcPr>
            <w:tcW w:w="2977" w:type="dxa"/>
            <w:shd w:val="clear" w:color="auto" w:fill="FFFF00"/>
          </w:tcPr>
          <w:p w14:paraId="67530C69" w14:textId="0609F901" w:rsidR="004F21AA" w:rsidRPr="0056691B" w:rsidRDefault="00E73D50">
            <w:pPr>
              <w:tabs>
                <w:tab w:val="left" w:pos="425"/>
                <w:tab w:val="num" w:pos="567"/>
                <w:tab w:val="left" w:pos="851"/>
                <w:tab w:val="left" w:pos="1276"/>
              </w:tabs>
              <w:jc w:val="left"/>
              <w:rPr>
                <w:rFonts w:cs="Arial"/>
                <w:szCs w:val="22"/>
                <w:highlight w:val="yellow"/>
              </w:rPr>
              <w:pPrChange w:id="411" w:author="Hundt, Melanie" w:date="2025-09-15T12:31:00Z" w16du:dateUtc="2025-09-15T10:31:00Z">
                <w:pPr>
                  <w:tabs>
                    <w:tab w:val="left" w:pos="425"/>
                    <w:tab w:val="num" w:pos="567"/>
                    <w:tab w:val="left" w:pos="851"/>
                    <w:tab w:val="left" w:pos="1276"/>
                  </w:tabs>
                </w:pPr>
              </w:pPrChange>
            </w:pPr>
            <w:ins w:id="412" w:author="Hundt, Melanie" w:date="2025-09-15T12:31:00Z" w16du:dateUtc="2025-09-15T10:31:00Z">
              <w:r>
                <w:rPr>
                  <w:rFonts w:cs="Arial"/>
                  <w:szCs w:val="22"/>
                  <w:highlight w:val="yellow"/>
                </w:rPr>
                <w:t xml:space="preserve">Obere </w:t>
              </w:r>
              <w:proofErr w:type="spellStart"/>
              <w:r>
                <w:rPr>
                  <w:rFonts w:cs="Arial"/>
                  <w:szCs w:val="22"/>
                  <w:highlight w:val="yellow"/>
                </w:rPr>
                <w:t>Sennigstr</w:t>
              </w:r>
              <w:proofErr w:type="spellEnd"/>
              <w:r>
                <w:rPr>
                  <w:rFonts w:cs="Arial"/>
                  <w:szCs w:val="22"/>
                  <w:highlight w:val="yellow"/>
                </w:rPr>
                <w:t xml:space="preserve">. 4, </w:t>
              </w:r>
              <w:r>
                <w:rPr>
                  <w:rFonts w:cs="Arial"/>
                  <w:szCs w:val="22"/>
                  <w:highlight w:val="yellow"/>
                </w:rPr>
                <w:br/>
                <w:t xml:space="preserve">97461 Hofheim </w:t>
              </w:r>
              <w:proofErr w:type="spellStart"/>
              <w:r>
                <w:rPr>
                  <w:rFonts w:cs="Arial"/>
                  <w:szCs w:val="22"/>
                  <w:highlight w:val="yellow"/>
                </w:rPr>
                <w:t>i.Ufr</w:t>
              </w:r>
              <w:proofErr w:type="spellEnd"/>
              <w:r>
                <w:rPr>
                  <w:rFonts w:cs="Arial"/>
                  <w:szCs w:val="22"/>
                  <w:highlight w:val="yellow"/>
                </w:rPr>
                <w:t>.</w:t>
              </w:r>
            </w:ins>
          </w:p>
        </w:tc>
        <w:tc>
          <w:tcPr>
            <w:tcW w:w="3402" w:type="dxa"/>
            <w:shd w:val="clear" w:color="auto" w:fill="FFFF00"/>
          </w:tcPr>
          <w:p w14:paraId="78100397" w14:textId="77777777" w:rsidR="004F21AA" w:rsidRPr="0056691B" w:rsidRDefault="004F21AA" w:rsidP="00A55BC8">
            <w:pPr>
              <w:tabs>
                <w:tab w:val="left" w:pos="425"/>
                <w:tab w:val="num" w:pos="567"/>
                <w:tab w:val="left" w:pos="851"/>
                <w:tab w:val="left" w:pos="1276"/>
              </w:tabs>
              <w:rPr>
                <w:rFonts w:cs="Arial"/>
                <w:szCs w:val="22"/>
                <w:highlight w:val="yellow"/>
              </w:rPr>
            </w:pPr>
          </w:p>
        </w:tc>
      </w:tr>
    </w:tbl>
    <w:p w14:paraId="11A7CC1E" w14:textId="77777777" w:rsidR="00BF0F21" w:rsidRPr="0056691B" w:rsidRDefault="00BF0F21" w:rsidP="00A55BC8">
      <w:pPr>
        <w:tabs>
          <w:tab w:val="left" w:pos="425"/>
          <w:tab w:val="num" w:pos="567"/>
          <w:tab w:val="left" w:pos="851"/>
          <w:tab w:val="left" w:pos="1276"/>
        </w:tabs>
        <w:rPr>
          <w:rFonts w:cs="Arial"/>
          <w:szCs w:val="22"/>
        </w:rPr>
      </w:pPr>
    </w:p>
    <w:tbl>
      <w:tblPr>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2977"/>
        <w:gridCol w:w="3402"/>
      </w:tblGrid>
      <w:tr w:rsidR="00BF0F21" w:rsidRPr="00FD7386" w14:paraId="16FF14AD" w14:textId="77777777" w:rsidTr="001E0EA5">
        <w:trPr>
          <w:cantSplit/>
          <w:tblHeader/>
        </w:trPr>
        <w:tc>
          <w:tcPr>
            <w:tcW w:w="2201" w:type="dxa"/>
          </w:tcPr>
          <w:p w14:paraId="6D4E550A"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Kontaktdaten</w:t>
            </w:r>
          </w:p>
        </w:tc>
        <w:tc>
          <w:tcPr>
            <w:tcW w:w="2977" w:type="dxa"/>
          </w:tcPr>
          <w:p w14:paraId="71215F09"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Ansprechpartner</w:t>
            </w:r>
            <w:r w:rsidR="00D82EA7">
              <w:rPr>
                <w:rFonts w:cs="Arial"/>
                <w:b/>
                <w:szCs w:val="22"/>
              </w:rPr>
              <w:t>/-in</w:t>
            </w:r>
            <w:r w:rsidRPr="0056691B">
              <w:rPr>
                <w:rFonts w:cs="Arial"/>
                <w:b/>
                <w:szCs w:val="22"/>
              </w:rPr>
              <w:t xml:space="preserve"> </w:t>
            </w:r>
          </w:p>
          <w:p w14:paraId="2847C698" w14:textId="77777777" w:rsidR="00BF0F21" w:rsidRPr="00BC1230" w:rsidRDefault="00BF0F21" w:rsidP="00A55BC8">
            <w:pPr>
              <w:tabs>
                <w:tab w:val="left" w:pos="425"/>
                <w:tab w:val="num" w:pos="567"/>
                <w:tab w:val="left" w:pos="851"/>
                <w:tab w:val="left" w:pos="1276"/>
              </w:tabs>
              <w:rPr>
                <w:rFonts w:cs="Arial"/>
                <w:b/>
                <w:i/>
                <w:szCs w:val="22"/>
              </w:rPr>
            </w:pPr>
            <w:r w:rsidRPr="00BC1230">
              <w:rPr>
                <w:rFonts w:cs="Arial"/>
                <w:b/>
                <w:i/>
                <w:szCs w:val="22"/>
              </w:rPr>
              <w:t>TKU</w:t>
            </w:r>
          </w:p>
        </w:tc>
        <w:tc>
          <w:tcPr>
            <w:tcW w:w="3402" w:type="dxa"/>
          </w:tcPr>
          <w:p w14:paraId="649A8577"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Vertreter</w:t>
            </w:r>
            <w:r w:rsidR="00D82EA7">
              <w:rPr>
                <w:rFonts w:cs="Arial"/>
                <w:b/>
                <w:szCs w:val="22"/>
              </w:rPr>
              <w:t>/-in</w:t>
            </w:r>
          </w:p>
        </w:tc>
      </w:tr>
      <w:tr w:rsidR="00BF0F21" w:rsidRPr="00FD7386" w14:paraId="5991F5DE" w14:textId="77777777" w:rsidTr="001E0EA5">
        <w:trPr>
          <w:cantSplit/>
        </w:trPr>
        <w:tc>
          <w:tcPr>
            <w:tcW w:w="2201" w:type="dxa"/>
          </w:tcPr>
          <w:p w14:paraId="52C900A5"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Name</w:t>
            </w:r>
          </w:p>
        </w:tc>
        <w:tc>
          <w:tcPr>
            <w:tcW w:w="2977" w:type="dxa"/>
            <w:shd w:val="clear" w:color="auto" w:fill="FFFF00"/>
          </w:tcPr>
          <w:p w14:paraId="042AA4F1"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730673B6"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731E7A8D" w14:textId="77777777" w:rsidTr="001E0EA5">
        <w:trPr>
          <w:cantSplit/>
        </w:trPr>
        <w:tc>
          <w:tcPr>
            <w:tcW w:w="2201" w:type="dxa"/>
          </w:tcPr>
          <w:p w14:paraId="4F921D17"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Position</w:t>
            </w:r>
          </w:p>
        </w:tc>
        <w:tc>
          <w:tcPr>
            <w:tcW w:w="2977" w:type="dxa"/>
            <w:shd w:val="clear" w:color="auto" w:fill="FFFF00"/>
          </w:tcPr>
          <w:p w14:paraId="3372D439"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57445284"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487801F5" w14:textId="77777777" w:rsidTr="001E0EA5">
        <w:trPr>
          <w:cantSplit/>
        </w:trPr>
        <w:tc>
          <w:tcPr>
            <w:tcW w:w="2201" w:type="dxa"/>
          </w:tcPr>
          <w:p w14:paraId="735062F0"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Organisationseinheit</w:t>
            </w:r>
          </w:p>
        </w:tc>
        <w:tc>
          <w:tcPr>
            <w:tcW w:w="2977" w:type="dxa"/>
            <w:shd w:val="clear" w:color="auto" w:fill="FFFF00"/>
          </w:tcPr>
          <w:p w14:paraId="6DF08ACB"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40098675"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174B87B2" w14:textId="77777777" w:rsidTr="001E0EA5">
        <w:trPr>
          <w:cantSplit/>
        </w:trPr>
        <w:tc>
          <w:tcPr>
            <w:tcW w:w="2201" w:type="dxa"/>
          </w:tcPr>
          <w:p w14:paraId="3EEFEA79"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Telefonnummer:</w:t>
            </w:r>
          </w:p>
        </w:tc>
        <w:tc>
          <w:tcPr>
            <w:tcW w:w="2977" w:type="dxa"/>
            <w:shd w:val="clear" w:color="auto" w:fill="FFFF00"/>
          </w:tcPr>
          <w:p w14:paraId="1502EEF7"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2C962664"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6042F295" w14:textId="77777777" w:rsidTr="001E0EA5">
        <w:trPr>
          <w:cantSplit/>
        </w:trPr>
        <w:tc>
          <w:tcPr>
            <w:tcW w:w="2201" w:type="dxa"/>
          </w:tcPr>
          <w:p w14:paraId="47A18870"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Faxnummer</w:t>
            </w:r>
          </w:p>
        </w:tc>
        <w:tc>
          <w:tcPr>
            <w:tcW w:w="2977" w:type="dxa"/>
            <w:shd w:val="clear" w:color="auto" w:fill="FFFF00"/>
          </w:tcPr>
          <w:p w14:paraId="1AFC0330"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5112FB63"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052F304C" w14:textId="77777777" w:rsidTr="001E0EA5">
        <w:trPr>
          <w:cantSplit/>
        </w:trPr>
        <w:tc>
          <w:tcPr>
            <w:tcW w:w="2201" w:type="dxa"/>
          </w:tcPr>
          <w:p w14:paraId="0361345F"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E-Mail:</w:t>
            </w:r>
          </w:p>
        </w:tc>
        <w:tc>
          <w:tcPr>
            <w:tcW w:w="2977" w:type="dxa"/>
            <w:shd w:val="clear" w:color="auto" w:fill="FFFF00"/>
          </w:tcPr>
          <w:p w14:paraId="4322C5C0"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28093B28"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6B848E79" w14:textId="77777777" w:rsidTr="001E0EA5">
        <w:trPr>
          <w:cantSplit/>
        </w:trPr>
        <w:tc>
          <w:tcPr>
            <w:tcW w:w="2201" w:type="dxa"/>
          </w:tcPr>
          <w:p w14:paraId="7E5C8103"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Anschrift:</w:t>
            </w:r>
          </w:p>
        </w:tc>
        <w:tc>
          <w:tcPr>
            <w:tcW w:w="2977" w:type="dxa"/>
            <w:shd w:val="clear" w:color="auto" w:fill="FFFF00"/>
          </w:tcPr>
          <w:p w14:paraId="3DCE5324"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2F585A14" w14:textId="77777777" w:rsidR="00BF0F21" w:rsidRPr="0056691B" w:rsidRDefault="00BF0F21" w:rsidP="00A55BC8">
            <w:pPr>
              <w:tabs>
                <w:tab w:val="left" w:pos="425"/>
                <w:tab w:val="num" w:pos="567"/>
                <w:tab w:val="left" w:pos="851"/>
                <w:tab w:val="left" w:pos="1276"/>
              </w:tabs>
              <w:rPr>
                <w:rFonts w:cs="Arial"/>
                <w:szCs w:val="22"/>
              </w:rPr>
            </w:pPr>
          </w:p>
        </w:tc>
      </w:tr>
    </w:tbl>
    <w:p w14:paraId="575AB6A9" w14:textId="62E1FAB4" w:rsidR="00040967" w:rsidRPr="00040967" w:rsidRDefault="00040967" w:rsidP="00A55BC8">
      <w:pPr>
        <w:pStyle w:val="Absatz1"/>
        <w:tabs>
          <w:tab w:val="num" w:pos="567"/>
        </w:tabs>
        <w:ind w:left="567" w:hanging="567"/>
        <w:rPr>
          <w:rFonts w:cs="Arial"/>
          <w:sz w:val="22"/>
          <w:szCs w:val="22"/>
        </w:rPr>
      </w:pPr>
      <w:r w:rsidRPr="00040967">
        <w:rPr>
          <w:rFonts w:cs="Arial"/>
          <w:sz w:val="22"/>
          <w:szCs w:val="22"/>
        </w:rPr>
        <w:t xml:space="preserve">Sollten sich die in § </w:t>
      </w:r>
      <w:r w:rsidR="00214909">
        <w:rPr>
          <w:rFonts w:cs="Arial"/>
          <w:sz w:val="22"/>
          <w:szCs w:val="22"/>
        </w:rPr>
        <w:fldChar w:fldCharType="begin"/>
      </w:r>
      <w:r w:rsidR="00214909">
        <w:rPr>
          <w:rFonts w:cs="Arial"/>
          <w:sz w:val="22"/>
          <w:szCs w:val="22"/>
        </w:rPr>
        <w:instrText xml:space="preserve"> REF _Ref34383392 \r \h </w:instrText>
      </w:r>
      <w:r w:rsidR="00214909">
        <w:rPr>
          <w:rFonts w:cs="Arial"/>
          <w:sz w:val="22"/>
          <w:szCs w:val="22"/>
        </w:rPr>
      </w:r>
      <w:r w:rsidR="00214909">
        <w:rPr>
          <w:rFonts w:cs="Arial"/>
          <w:sz w:val="22"/>
          <w:szCs w:val="22"/>
        </w:rPr>
        <w:fldChar w:fldCharType="separate"/>
      </w:r>
      <w:r w:rsidR="009859E0">
        <w:rPr>
          <w:rFonts w:cs="Arial"/>
          <w:sz w:val="22"/>
          <w:szCs w:val="22"/>
        </w:rPr>
        <w:t>20.1</w:t>
      </w:r>
      <w:r w:rsidR="00214909">
        <w:rPr>
          <w:rFonts w:cs="Arial"/>
          <w:sz w:val="22"/>
          <w:szCs w:val="22"/>
        </w:rPr>
        <w:fldChar w:fldCharType="end"/>
      </w:r>
      <w:r w:rsidR="004F62FC">
        <w:rPr>
          <w:rFonts w:cs="Arial"/>
          <w:sz w:val="22"/>
          <w:szCs w:val="22"/>
        </w:rPr>
        <w:t xml:space="preserve"> </w:t>
      </w:r>
      <w:r w:rsidRPr="00040967">
        <w:rPr>
          <w:rFonts w:cs="Arial"/>
          <w:sz w:val="22"/>
          <w:szCs w:val="22"/>
        </w:rPr>
        <w:t xml:space="preserve">bezeichneten Kontakte ändern, ist die betreffende Vertragspartei verpflichtet, diese Änderung der anderen Vertragspartei </w:t>
      </w:r>
      <w:r w:rsidR="004F21AA">
        <w:rPr>
          <w:rFonts w:cs="Arial"/>
          <w:sz w:val="22"/>
          <w:szCs w:val="22"/>
        </w:rPr>
        <w:t xml:space="preserve">unverzüglich </w:t>
      </w:r>
      <w:r w:rsidRPr="00040967">
        <w:rPr>
          <w:rFonts w:cs="Arial"/>
          <w:sz w:val="22"/>
          <w:szCs w:val="22"/>
        </w:rPr>
        <w:t xml:space="preserve">mitzuteilen. </w:t>
      </w:r>
      <w:r w:rsidR="002A487E">
        <w:rPr>
          <w:rFonts w:cs="Arial"/>
          <w:sz w:val="22"/>
          <w:szCs w:val="22"/>
        </w:rPr>
        <w:t>Erfolgt</w:t>
      </w:r>
      <w:r w:rsidRPr="00040967">
        <w:rPr>
          <w:rFonts w:cs="Arial"/>
          <w:sz w:val="22"/>
          <w:szCs w:val="22"/>
        </w:rPr>
        <w:t xml:space="preserve"> dies nicht, kann sie sich nicht darauf berufen, eine Mitteilung, Erklärung oder andere Kommunikation sei wegen falscher Adressierung nicht zugegangen.</w:t>
      </w:r>
    </w:p>
    <w:p w14:paraId="4E1E513A" w14:textId="3A05D146"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lastRenderedPageBreak/>
        <w:t xml:space="preserve">Änderungen und Ergänzungen dieses </w:t>
      </w:r>
      <w:r w:rsidR="005E07B4">
        <w:rPr>
          <w:rFonts w:cs="Arial"/>
          <w:sz w:val="22"/>
          <w:szCs w:val="22"/>
        </w:rPr>
        <w:t>Zuwendung</w:t>
      </w:r>
      <w:r w:rsidR="005E07B4" w:rsidRPr="000C24F4">
        <w:rPr>
          <w:rFonts w:cs="Arial"/>
          <w:sz w:val="22"/>
          <w:szCs w:val="22"/>
        </w:rPr>
        <w:t xml:space="preserve">svertrages </w:t>
      </w:r>
      <w:r w:rsidRPr="000C24F4">
        <w:rPr>
          <w:rFonts w:cs="Arial"/>
          <w:sz w:val="22"/>
          <w:szCs w:val="22"/>
        </w:rPr>
        <w:t xml:space="preserve">sowie ein Verzicht auf ein Recht aus </w:t>
      </w:r>
      <w:r w:rsidR="00955551" w:rsidRPr="000C24F4">
        <w:rPr>
          <w:rFonts w:cs="Arial"/>
          <w:sz w:val="22"/>
          <w:szCs w:val="22"/>
        </w:rPr>
        <w:t xml:space="preserve">diesem </w:t>
      </w:r>
      <w:r w:rsidR="005E07B4">
        <w:rPr>
          <w:rFonts w:cs="Arial"/>
          <w:sz w:val="22"/>
          <w:szCs w:val="22"/>
        </w:rPr>
        <w:t>Zuwendung</w:t>
      </w:r>
      <w:r w:rsidR="005E07B4" w:rsidRPr="000C24F4">
        <w:rPr>
          <w:rFonts w:cs="Arial"/>
          <w:sz w:val="22"/>
          <w:szCs w:val="22"/>
        </w:rPr>
        <w:t xml:space="preserve">svertrag </w:t>
      </w:r>
      <w:r w:rsidRPr="000C24F4">
        <w:rPr>
          <w:rFonts w:cs="Arial"/>
          <w:sz w:val="22"/>
          <w:szCs w:val="22"/>
        </w:rPr>
        <w:t xml:space="preserve">bedürfen zu ihrer Wirksamkeit der Schriftform. Dies gilt auch für Änderungen des Schriftformerfordernisses. Das Schriftformerfordernis ist im Fall telekommunikativer Übermittlung einer Erklärung </w:t>
      </w:r>
      <w:r w:rsidR="002A487E">
        <w:rPr>
          <w:rFonts w:cs="Arial"/>
          <w:sz w:val="22"/>
          <w:szCs w:val="22"/>
        </w:rPr>
        <w:t>gem</w:t>
      </w:r>
      <w:r w:rsidR="00F03CE3">
        <w:rPr>
          <w:rFonts w:cs="Arial"/>
          <w:sz w:val="22"/>
          <w:szCs w:val="22"/>
        </w:rPr>
        <w:t>äß</w:t>
      </w:r>
      <w:r w:rsidR="002A487E">
        <w:rPr>
          <w:rFonts w:cs="Arial"/>
          <w:sz w:val="22"/>
          <w:szCs w:val="22"/>
        </w:rPr>
        <w:t xml:space="preserve"> § 127 Abs. 2 BGB </w:t>
      </w:r>
      <w:r w:rsidRPr="000C24F4">
        <w:rPr>
          <w:rFonts w:cs="Arial"/>
          <w:sz w:val="22"/>
          <w:szCs w:val="22"/>
        </w:rPr>
        <w:t xml:space="preserve">nur dann gewahrt, wenn die übermittelte Kopie </w:t>
      </w:r>
      <w:r w:rsidR="00957226">
        <w:rPr>
          <w:rFonts w:cs="Arial"/>
          <w:sz w:val="22"/>
          <w:szCs w:val="22"/>
        </w:rPr>
        <w:t xml:space="preserve">den Namen und </w:t>
      </w:r>
      <w:r w:rsidRPr="000C24F4">
        <w:rPr>
          <w:rFonts w:cs="Arial"/>
          <w:sz w:val="22"/>
          <w:szCs w:val="22"/>
        </w:rPr>
        <w:t>die Unterschrift des Erklärenden erkennen lässt.</w:t>
      </w:r>
      <w:r w:rsidR="00D15418" w:rsidRPr="00D15418">
        <w:rPr>
          <w:rFonts w:cs="Arial"/>
          <w:sz w:val="22"/>
          <w:szCs w:val="22"/>
        </w:rPr>
        <w:t xml:space="preserve"> </w:t>
      </w:r>
      <w:r w:rsidR="00D15418" w:rsidRPr="005C0D28">
        <w:rPr>
          <w:rFonts w:cs="Arial"/>
          <w:sz w:val="22"/>
          <w:szCs w:val="22"/>
        </w:rPr>
        <w:t xml:space="preserve">Änderungen und Ergänzungen </w:t>
      </w:r>
      <w:r w:rsidR="00D15418">
        <w:rPr>
          <w:rFonts w:cs="Arial"/>
          <w:sz w:val="22"/>
          <w:szCs w:val="22"/>
        </w:rPr>
        <w:t>der nicht disponiblen Teile dieses Zuwendungsvertrag</w:t>
      </w:r>
      <w:r w:rsidR="00F3591C">
        <w:rPr>
          <w:rFonts w:cs="Arial"/>
          <w:sz w:val="22"/>
          <w:szCs w:val="22"/>
        </w:rPr>
        <w:t>e</w:t>
      </w:r>
      <w:r w:rsidR="00D15418">
        <w:rPr>
          <w:rFonts w:cs="Arial"/>
          <w:sz w:val="22"/>
          <w:szCs w:val="22"/>
        </w:rPr>
        <w:t xml:space="preserve">s </w:t>
      </w:r>
      <w:r w:rsidR="00D15418" w:rsidRPr="005C0D28">
        <w:rPr>
          <w:rFonts w:cs="Arial"/>
          <w:sz w:val="22"/>
          <w:szCs w:val="22"/>
        </w:rPr>
        <w:t xml:space="preserve">bedürfen </w:t>
      </w:r>
      <w:r w:rsidR="00D15418">
        <w:rPr>
          <w:rFonts w:cs="Arial"/>
          <w:sz w:val="22"/>
          <w:szCs w:val="22"/>
        </w:rPr>
        <w:t>der vorherigen Genehmigung</w:t>
      </w:r>
      <w:r w:rsidR="00D15418" w:rsidRPr="005C0D28">
        <w:rPr>
          <w:rFonts w:cs="Arial"/>
          <w:sz w:val="22"/>
          <w:szCs w:val="22"/>
        </w:rPr>
        <w:t xml:space="preserve"> </w:t>
      </w:r>
      <w:r w:rsidR="00D15418">
        <w:rPr>
          <w:rFonts w:cs="Arial"/>
          <w:sz w:val="22"/>
          <w:szCs w:val="22"/>
        </w:rPr>
        <w:t>bzw. Einwilligung der Bewilligungsbehörde (Nr. 7.6 der Gigabit-Richtlinie</w:t>
      </w:r>
      <w:r w:rsidR="000961DC">
        <w:rPr>
          <w:rFonts w:cs="Arial"/>
          <w:sz w:val="22"/>
          <w:szCs w:val="22"/>
        </w:rPr>
        <w:t xml:space="preserve"> 2.0</w:t>
      </w:r>
      <w:r w:rsidR="00D15418">
        <w:rPr>
          <w:rFonts w:cs="Arial"/>
          <w:sz w:val="22"/>
          <w:szCs w:val="22"/>
        </w:rPr>
        <w:t>).</w:t>
      </w:r>
      <w:r w:rsidR="00183080" w:rsidRPr="00183080">
        <w:t xml:space="preserve"> </w:t>
      </w:r>
      <w:r w:rsidR="00183080" w:rsidRPr="00183080">
        <w:rPr>
          <w:rFonts w:cs="Arial"/>
          <w:sz w:val="22"/>
          <w:szCs w:val="22"/>
        </w:rPr>
        <w:t xml:space="preserve">  </w:t>
      </w:r>
    </w:p>
    <w:p w14:paraId="7C1F041F"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Zusammen mit seinen Anlagen gibt dieser </w:t>
      </w:r>
      <w:r w:rsidR="006C2B12">
        <w:rPr>
          <w:rFonts w:cs="Arial"/>
          <w:sz w:val="22"/>
          <w:szCs w:val="22"/>
        </w:rPr>
        <w:t>V</w:t>
      </w:r>
      <w:r w:rsidR="006C2B12" w:rsidRPr="000C24F4">
        <w:rPr>
          <w:rFonts w:cs="Arial"/>
          <w:sz w:val="22"/>
          <w:szCs w:val="22"/>
        </w:rPr>
        <w:t xml:space="preserve">ertrag </w:t>
      </w:r>
      <w:r w:rsidRPr="000C24F4">
        <w:rPr>
          <w:rFonts w:cs="Arial"/>
          <w:sz w:val="22"/>
          <w:szCs w:val="22"/>
        </w:rPr>
        <w:t>die zwischen den Vertragsparteien getroffenen Vereinbarungen</w:t>
      </w:r>
      <w:r w:rsidR="009B21A3">
        <w:rPr>
          <w:rFonts w:cs="Arial"/>
          <w:sz w:val="22"/>
          <w:szCs w:val="22"/>
        </w:rPr>
        <w:t xml:space="preserve"> und Vertragsbestandteile</w:t>
      </w:r>
      <w:r w:rsidRPr="000C24F4">
        <w:rPr>
          <w:rFonts w:cs="Arial"/>
          <w:sz w:val="22"/>
          <w:szCs w:val="22"/>
        </w:rPr>
        <w:t xml:space="preserve"> vollständig wieder. Nebenabreden zu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 xml:space="preserve">ertrag </w:t>
      </w:r>
      <w:r w:rsidRPr="000C24F4">
        <w:rPr>
          <w:rFonts w:cs="Arial"/>
          <w:sz w:val="22"/>
          <w:szCs w:val="22"/>
        </w:rPr>
        <w:t xml:space="preserve">sind nicht getroffen. Frühere mündliche oder schriftliche Vereinbarungen in Bezug auf den Vertragsgegenstand </w:t>
      </w:r>
      <w:r w:rsidRPr="000C24F4">
        <w:rPr>
          <w:rFonts w:cs="Arial"/>
          <w:noProof/>
          <w:sz w:val="22"/>
          <w:szCs w:val="22"/>
        </w:rPr>
        <w:t>treten</w:t>
      </w:r>
      <w:r w:rsidRPr="000C24F4">
        <w:rPr>
          <w:rFonts w:cs="Arial"/>
          <w:sz w:val="22"/>
          <w:szCs w:val="22"/>
        </w:rPr>
        <w:t xml:space="preserve"> mit Inkrafttreten dieses </w:t>
      </w:r>
      <w:r w:rsidR="006C2B12">
        <w:rPr>
          <w:rFonts w:cs="Arial"/>
          <w:sz w:val="22"/>
          <w:szCs w:val="22"/>
        </w:rPr>
        <w:t>V</w:t>
      </w:r>
      <w:r w:rsidR="006C2B12" w:rsidRPr="000C24F4">
        <w:rPr>
          <w:rFonts w:cs="Arial"/>
          <w:sz w:val="22"/>
          <w:szCs w:val="22"/>
        </w:rPr>
        <w:t xml:space="preserve">ertrages </w:t>
      </w:r>
      <w:r w:rsidRPr="000C24F4">
        <w:rPr>
          <w:rFonts w:cs="Arial"/>
          <w:sz w:val="22"/>
          <w:szCs w:val="22"/>
        </w:rPr>
        <w:t>außer Kraft.</w:t>
      </w:r>
    </w:p>
    <w:p w14:paraId="4CEE023C" w14:textId="3C9EF3F8"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Für alle Streitigkeiten aus oder im Zusammenhang mit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ertrag</w:t>
      </w:r>
      <w:r w:rsidRPr="000C24F4">
        <w:rPr>
          <w:rFonts w:cs="Arial"/>
          <w:sz w:val="22"/>
          <w:szCs w:val="22"/>
        </w:rPr>
        <w:t xml:space="preserve">, einschließlich solcher über seine Gültigkeit, </w:t>
      </w:r>
      <w:r w:rsidR="00A8321C" w:rsidRPr="000C24F4">
        <w:rPr>
          <w:rFonts w:cs="Arial"/>
          <w:sz w:val="22"/>
          <w:szCs w:val="22"/>
        </w:rPr>
        <w:t>wird</w:t>
      </w:r>
      <w:r w:rsidR="005F53D4">
        <w:rPr>
          <w:rFonts w:cs="Arial"/>
          <w:sz w:val="22"/>
          <w:szCs w:val="22"/>
        </w:rPr>
        <w:t xml:space="preserve"> </w:t>
      </w:r>
      <w:r w:rsidR="00213E0C">
        <w:rPr>
          <w:rFonts w:cs="Arial"/>
          <w:sz w:val="22"/>
          <w:szCs w:val="22"/>
        </w:rPr>
        <w:t xml:space="preserve">– </w:t>
      </w:r>
      <w:r w:rsidR="005F53D4">
        <w:rPr>
          <w:rFonts w:cs="Arial"/>
          <w:sz w:val="22"/>
          <w:szCs w:val="22"/>
        </w:rPr>
        <w:t>soweit gesetzlich zulässig</w:t>
      </w:r>
      <w:r w:rsidR="00A8321C" w:rsidRPr="000C24F4">
        <w:rPr>
          <w:rFonts w:cs="Arial"/>
          <w:sz w:val="22"/>
          <w:szCs w:val="22"/>
        </w:rPr>
        <w:t xml:space="preserve"> </w:t>
      </w:r>
      <w:r w:rsidR="00213E0C">
        <w:rPr>
          <w:rFonts w:cs="Arial"/>
          <w:sz w:val="22"/>
          <w:szCs w:val="22"/>
        </w:rPr>
        <w:t xml:space="preserve">– </w:t>
      </w:r>
      <w:del w:id="413" w:author="Hundt, Melanie" w:date="2025-09-15T12:32:00Z" w16du:dateUtc="2025-09-15T10:32:00Z">
        <w:r w:rsidR="00066DF9" w:rsidRPr="003347CF" w:rsidDel="00E73D50">
          <w:rPr>
            <w:rFonts w:cs="Arial"/>
            <w:sz w:val="22"/>
            <w:szCs w:val="22"/>
            <w:highlight w:val="yellow"/>
          </w:rPr>
          <w:delText>[</w:delText>
        </w:r>
        <w:r w:rsidR="00066DF9" w:rsidRPr="003347CF" w:rsidDel="00E73D50">
          <w:rPr>
            <w:rFonts w:cs="Arial"/>
            <w:i/>
            <w:sz w:val="22"/>
            <w:szCs w:val="22"/>
            <w:highlight w:val="yellow"/>
          </w:rPr>
          <w:delText>Sitz</w:delText>
        </w:r>
        <w:r w:rsidR="00E254FC" w:rsidDel="00E73D50">
          <w:rPr>
            <w:rFonts w:cs="Arial"/>
            <w:i/>
            <w:sz w:val="22"/>
            <w:szCs w:val="22"/>
            <w:highlight w:val="yellow"/>
          </w:rPr>
          <w:delText xml:space="preserve"> </w:delText>
        </w:r>
        <w:r w:rsidR="005F53D4" w:rsidDel="00E73D50">
          <w:rPr>
            <w:rFonts w:cs="Arial"/>
            <w:i/>
            <w:sz w:val="22"/>
            <w:szCs w:val="22"/>
            <w:highlight w:val="yellow"/>
          </w:rPr>
          <w:delText xml:space="preserve">der </w:delText>
        </w:r>
        <w:r w:rsidR="002A78CB" w:rsidRPr="003347CF" w:rsidDel="00E73D50">
          <w:rPr>
            <w:rFonts w:cs="Arial"/>
            <w:i/>
            <w:sz w:val="22"/>
            <w:szCs w:val="22"/>
            <w:highlight w:val="yellow"/>
          </w:rPr>
          <w:delText>Gebietskörperschaft</w:delText>
        </w:r>
        <w:r w:rsidR="00066DF9" w:rsidRPr="003347CF" w:rsidDel="00E73D50">
          <w:rPr>
            <w:rFonts w:cs="Arial"/>
            <w:sz w:val="22"/>
            <w:szCs w:val="22"/>
            <w:highlight w:val="yellow"/>
          </w:rPr>
          <w:delText>]</w:delText>
        </w:r>
      </w:del>
      <w:ins w:id="414" w:author="Hundt, Melanie" w:date="2025-09-15T12:32:00Z" w16du:dateUtc="2025-09-15T10:32:00Z">
        <w:r w:rsidR="00E73D50" w:rsidRPr="00E73D50">
          <w:rPr>
            <w:rFonts w:cs="Arial"/>
            <w:sz w:val="22"/>
            <w:szCs w:val="22"/>
            <w:highlight w:val="green"/>
            <w:rPrChange w:id="415" w:author="Hundt, Melanie" w:date="2025-09-15T12:32:00Z" w16du:dateUtc="2025-09-15T10:32:00Z">
              <w:rPr>
                <w:rFonts w:cs="Arial"/>
                <w:sz w:val="22"/>
                <w:szCs w:val="22"/>
              </w:rPr>
            </w:rPrChange>
          </w:rPr>
          <w:t>Haßfurt</w:t>
        </w:r>
      </w:ins>
      <w:r w:rsidR="00066DF9" w:rsidRPr="000C24F4">
        <w:rPr>
          <w:rFonts w:cs="Arial"/>
          <w:sz w:val="22"/>
          <w:szCs w:val="22"/>
        </w:rPr>
        <w:t xml:space="preserve"> </w:t>
      </w:r>
      <w:r w:rsidR="00A8321C" w:rsidRPr="000C24F4">
        <w:rPr>
          <w:rFonts w:cs="Arial"/>
          <w:sz w:val="22"/>
          <w:szCs w:val="22"/>
        </w:rPr>
        <w:t>als Gerichtsstand vereinbart</w:t>
      </w:r>
      <w:r w:rsidRPr="000C24F4">
        <w:rPr>
          <w:rFonts w:cs="Arial"/>
          <w:sz w:val="22"/>
          <w:szCs w:val="22"/>
        </w:rPr>
        <w:t>.</w:t>
      </w:r>
    </w:p>
    <w:p w14:paraId="61D8A411" w14:textId="5CE56D3B" w:rsidR="00C27E9D" w:rsidRDefault="00183080" w:rsidP="00A55BC8">
      <w:pPr>
        <w:pStyle w:val="Absatz1"/>
        <w:tabs>
          <w:tab w:val="num" w:pos="567"/>
        </w:tabs>
        <w:ind w:left="567" w:hanging="567"/>
        <w:rPr>
          <w:rFonts w:cs="Arial"/>
          <w:sz w:val="22"/>
          <w:szCs w:val="22"/>
        </w:rPr>
      </w:pPr>
      <w:r w:rsidRPr="00183080">
        <w:rPr>
          <w:rFonts w:cs="Arial"/>
          <w:sz w:val="22"/>
          <w:szCs w:val="22"/>
        </w:rPr>
        <w:t xml:space="preserve">Sollte eine Bestimmung dieses Vertrages oder eine später in ihn aufgenommene Bestimmung ganz oder teilweise unwirksam oder nichtig sein oder werden oder sollte sich eine Lücke in diesem Vertrag oder seinen Ergänzungen herausstellen, wird dadurch die Wirksamkeit der übrigen Bestimmungen nicht berührt. Den </w:t>
      </w:r>
      <w:r w:rsidR="00B65B77">
        <w:rPr>
          <w:rFonts w:cs="Arial"/>
          <w:sz w:val="22"/>
          <w:szCs w:val="22"/>
        </w:rPr>
        <w:t>Vertragsp</w:t>
      </w:r>
      <w:r w:rsidRPr="00183080">
        <w:rPr>
          <w:rFonts w:cs="Arial"/>
          <w:sz w:val="22"/>
          <w:szCs w:val="22"/>
        </w:rPr>
        <w:t>arteien ist die Rechtsprechung des Bundesgerichtshofs bekannt, wonach eine salvatorische Er-</w:t>
      </w:r>
      <w:proofErr w:type="spellStart"/>
      <w:r w:rsidRPr="00183080">
        <w:rPr>
          <w:rFonts w:cs="Arial"/>
          <w:sz w:val="22"/>
          <w:szCs w:val="22"/>
        </w:rPr>
        <w:t>haltensklausel</w:t>
      </w:r>
      <w:proofErr w:type="spellEnd"/>
      <w:r w:rsidRPr="00183080">
        <w:rPr>
          <w:rFonts w:cs="Arial"/>
          <w:sz w:val="22"/>
          <w:szCs w:val="22"/>
        </w:rPr>
        <w:t xml:space="preserve"> lediglich die Beweislast umkehrt. Es ist jedoch der ausdrückliche Wille der </w:t>
      </w:r>
      <w:r w:rsidR="00B65B77">
        <w:rPr>
          <w:rFonts w:cs="Arial"/>
          <w:sz w:val="22"/>
          <w:szCs w:val="22"/>
        </w:rPr>
        <w:t>Vertragsp</w:t>
      </w:r>
      <w:r w:rsidRPr="00183080">
        <w:rPr>
          <w:rFonts w:cs="Arial"/>
          <w:sz w:val="22"/>
          <w:szCs w:val="22"/>
        </w:rPr>
        <w:t xml:space="preserve">arteien, die Wirksamkeit der übrigen Vertragsbestimmungen unter allen Umständen aufrechtzuerhalten und damit § 139 BGB insgesamt abzubedingen. An Stelle der unwirksamen/ nichtigen Bestimmung oder zur Ausfüllung der Lücke ist diejenige wirksame und durchführbare Regelung zu vereinbaren, die rechtlich und wirtschaftlich dem am nächsten kommt, was die </w:t>
      </w:r>
      <w:r w:rsidR="00B65B77">
        <w:rPr>
          <w:rFonts w:cs="Arial"/>
          <w:sz w:val="22"/>
          <w:szCs w:val="22"/>
        </w:rPr>
        <w:t>Vertragsp</w:t>
      </w:r>
      <w:r w:rsidRPr="00183080">
        <w:rPr>
          <w:rFonts w:cs="Arial"/>
          <w:sz w:val="22"/>
          <w:szCs w:val="22"/>
        </w:rPr>
        <w:t>arteien gewollt haben oder nach dem Sinn und Zweck des Vertrages und seiner späteren eventuellen Ergänzungen gewollt hätten, wenn sie diesen Punkt beim Abschluss der Verträge bedacht hätten. Beruht die Unwirksamkeit/ Nichtigkeit einer Bestimmung auf einem darin festgelegten Maß der Leistung oder der Zeit (Frist oder Termin), so ist die Bestimmung mit einem dem ursprünglichen Maß am nächsten kommenden rechtlich zulässigen Maß zu vereinbaren.</w:t>
      </w:r>
      <w:r w:rsidR="007768B5" w:rsidRPr="007768B5">
        <w:rPr>
          <w:rFonts w:cs="Arial"/>
          <w:sz w:val="22"/>
          <w:szCs w:val="22"/>
        </w:rPr>
        <w:t xml:space="preserve"> </w:t>
      </w:r>
    </w:p>
    <w:p w14:paraId="5DDA0B70" w14:textId="75AC0270" w:rsidR="00183080" w:rsidRPr="00183080" w:rsidRDefault="00FD1C2B" w:rsidP="00183080">
      <w:pPr>
        <w:pStyle w:val="Absatz1"/>
        <w:rPr>
          <w:rFonts w:cs="Arial"/>
          <w:sz w:val="22"/>
          <w:szCs w:val="22"/>
        </w:rPr>
      </w:pPr>
      <w:r w:rsidRPr="00FD1C2B">
        <w:rPr>
          <w:rFonts w:cs="Arial"/>
          <w:sz w:val="22"/>
          <w:szCs w:val="22"/>
        </w:rPr>
        <w:lastRenderedPageBreak/>
        <w:t xml:space="preserve">Die </w:t>
      </w:r>
      <w:r w:rsidR="00FF30DA">
        <w:rPr>
          <w:rFonts w:cs="Arial"/>
          <w:sz w:val="22"/>
          <w:szCs w:val="22"/>
        </w:rPr>
        <w:t>Vertragsp</w:t>
      </w:r>
      <w:r w:rsidRPr="00FD1C2B">
        <w:rPr>
          <w:rFonts w:cs="Arial"/>
          <w:sz w:val="22"/>
          <w:szCs w:val="22"/>
        </w:rPr>
        <w:t>arteien sind zur Aufrechnung, Zurückbehaltung sowie zur Einrede des nicht erfüllten Vertrages nur berechtigt, wenn die Gegenansprüche rechtskräftig festgestellt, anerkannt oder unbestritten sind. Das Recht zur Aufrechnung besteht uneingeschränkt, soweit die aufgerechnete Forderung mit der Hauptforderung synallagmatisch verknüpft ist.</w:t>
      </w:r>
      <w:r>
        <w:rPr>
          <w:rFonts w:cs="Arial"/>
          <w:sz w:val="22"/>
          <w:szCs w:val="22"/>
        </w:rPr>
        <w:t xml:space="preserve"> </w:t>
      </w:r>
      <w:r w:rsidRPr="00FD1C2B">
        <w:rPr>
          <w:rFonts w:cs="Arial"/>
          <w:sz w:val="22"/>
          <w:szCs w:val="22"/>
        </w:rPr>
        <w:t>Eine Zurückbehaltung von Auszahlungen</w:t>
      </w:r>
      <w:r w:rsidR="00CD2E21">
        <w:rPr>
          <w:rFonts w:cs="Arial"/>
          <w:sz w:val="22"/>
          <w:szCs w:val="22"/>
        </w:rPr>
        <w:t xml:space="preserve"> der gemäß </w:t>
      </w:r>
      <w:r w:rsidR="00DC2924">
        <w:rPr>
          <w:rFonts w:cs="Arial"/>
          <w:sz w:val="22"/>
          <w:szCs w:val="22"/>
        </w:rPr>
        <w:t>§</w:t>
      </w:r>
      <w:r w:rsidR="00CD2E21">
        <w:rPr>
          <w:rFonts w:cs="Arial"/>
          <w:sz w:val="22"/>
          <w:szCs w:val="22"/>
        </w:rPr>
        <w:t>§ 1.1</w:t>
      </w:r>
      <w:r w:rsidR="00DC2924">
        <w:rPr>
          <w:rFonts w:cs="Arial"/>
          <w:sz w:val="22"/>
          <w:szCs w:val="22"/>
        </w:rPr>
        <w:t xml:space="preserve"> und 3.1</w:t>
      </w:r>
      <w:r w:rsidR="00CD2E21">
        <w:rPr>
          <w:rFonts w:cs="Arial"/>
          <w:sz w:val="22"/>
          <w:szCs w:val="22"/>
        </w:rPr>
        <w:t xml:space="preserve"> weitergeleiteten Zuwendung durch die Gebietskörperschaft</w:t>
      </w:r>
      <w:r w:rsidRPr="00FD1C2B">
        <w:rPr>
          <w:rFonts w:cs="Arial"/>
          <w:sz w:val="22"/>
          <w:szCs w:val="22"/>
        </w:rPr>
        <w:t xml:space="preserve"> au</w:t>
      </w:r>
      <w:r w:rsidR="00CD2E21">
        <w:rPr>
          <w:rFonts w:cs="Arial"/>
          <w:sz w:val="22"/>
          <w:szCs w:val="22"/>
        </w:rPr>
        <w:t>s</w:t>
      </w:r>
      <w:r w:rsidRPr="00FD1C2B">
        <w:rPr>
          <w:rFonts w:cs="Arial"/>
          <w:sz w:val="22"/>
          <w:szCs w:val="22"/>
        </w:rPr>
        <w:t xml:space="preserve"> </w:t>
      </w:r>
      <w:r w:rsidR="00CD2E21">
        <w:rPr>
          <w:rFonts w:cs="Arial"/>
          <w:sz w:val="22"/>
          <w:szCs w:val="22"/>
        </w:rPr>
        <w:t xml:space="preserve">beihilferechtlichen, </w:t>
      </w:r>
      <w:r w:rsidRPr="00FD1C2B">
        <w:rPr>
          <w:rFonts w:cs="Arial"/>
          <w:sz w:val="22"/>
          <w:szCs w:val="22"/>
        </w:rPr>
        <w:t>zuwendungsrechtliche</w:t>
      </w:r>
      <w:r w:rsidR="00CD2E21">
        <w:rPr>
          <w:rFonts w:cs="Arial"/>
          <w:sz w:val="22"/>
          <w:szCs w:val="22"/>
        </w:rPr>
        <w:t>n</w:t>
      </w:r>
      <w:r w:rsidRPr="00FD1C2B">
        <w:rPr>
          <w:rFonts w:cs="Arial"/>
          <w:sz w:val="22"/>
          <w:szCs w:val="22"/>
        </w:rPr>
        <w:t xml:space="preserve"> oder </w:t>
      </w:r>
      <w:proofErr w:type="spellStart"/>
      <w:r w:rsidRPr="00FD1C2B">
        <w:rPr>
          <w:rFonts w:cs="Arial"/>
          <w:sz w:val="22"/>
          <w:szCs w:val="22"/>
        </w:rPr>
        <w:t>haushalterische</w:t>
      </w:r>
      <w:r w:rsidR="00CD2E21">
        <w:rPr>
          <w:rFonts w:cs="Arial"/>
          <w:sz w:val="22"/>
          <w:szCs w:val="22"/>
        </w:rPr>
        <w:t>n</w:t>
      </w:r>
      <w:proofErr w:type="spellEnd"/>
      <w:r w:rsidRPr="00FD1C2B">
        <w:rPr>
          <w:rFonts w:cs="Arial"/>
          <w:sz w:val="22"/>
          <w:szCs w:val="22"/>
        </w:rPr>
        <w:t xml:space="preserve"> Gründe</w:t>
      </w:r>
      <w:r w:rsidR="00CD2E21">
        <w:rPr>
          <w:rFonts w:cs="Arial"/>
          <w:sz w:val="22"/>
          <w:szCs w:val="22"/>
        </w:rPr>
        <w:t>n</w:t>
      </w:r>
      <w:r w:rsidRPr="00FD1C2B">
        <w:rPr>
          <w:rFonts w:cs="Arial"/>
          <w:sz w:val="22"/>
          <w:szCs w:val="22"/>
        </w:rPr>
        <w:t xml:space="preserve"> bleib</w:t>
      </w:r>
      <w:r w:rsidR="00CD2E21">
        <w:rPr>
          <w:rFonts w:cs="Arial"/>
          <w:sz w:val="22"/>
          <w:szCs w:val="22"/>
        </w:rPr>
        <w:t>t</w:t>
      </w:r>
      <w:r w:rsidRPr="00FD1C2B">
        <w:rPr>
          <w:rFonts w:cs="Arial"/>
          <w:sz w:val="22"/>
          <w:szCs w:val="22"/>
        </w:rPr>
        <w:t xml:space="preserve"> hiervon unberührt.</w:t>
      </w:r>
      <w:r w:rsidR="00183080" w:rsidRPr="00183080">
        <w:rPr>
          <w:rFonts w:cs="Arial"/>
          <w:sz w:val="22"/>
          <w:szCs w:val="22"/>
        </w:rPr>
        <w:t xml:space="preserve">   </w:t>
      </w:r>
    </w:p>
    <w:p w14:paraId="4F1B0C12"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Dieser</w:t>
      </w:r>
      <w:r w:rsidR="001611A6">
        <w:rPr>
          <w:rFonts w:cs="Arial"/>
          <w:sz w:val="22"/>
          <w:szCs w:val="22"/>
        </w:rPr>
        <w:t xml:space="preserve"> </w:t>
      </w:r>
      <w:r w:rsidR="000F76FA">
        <w:rPr>
          <w:rFonts w:cs="Arial"/>
          <w:sz w:val="22"/>
          <w:szCs w:val="22"/>
        </w:rPr>
        <w:t>Zuwendungsvertrag</w:t>
      </w:r>
      <w:r w:rsidRPr="000C24F4">
        <w:rPr>
          <w:rFonts w:cs="Arial"/>
          <w:sz w:val="22"/>
          <w:szCs w:val="22"/>
        </w:rPr>
        <w:t xml:space="preserve"> wird in zwei Originalen ausgefertigt. Jede Vertragspartei erhält eine Ausfertigung.</w:t>
      </w:r>
    </w:p>
    <w:p w14:paraId="5BAAFDF5" w14:textId="77777777" w:rsidR="00C27E9D" w:rsidRPr="0086684B" w:rsidRDefault="00C27E9D" w:rsidP="00A55BC8">
      <w:pPr>
        <w:tabs>
          <w:tab w:val="clear" w:pos="1134"/>
          <w:tab w:val="clear" w:pos="1701"/>
          <w:tab w:val="clear" w:pos="2268"/>
          <w:tab w:val="num" w:pos="567"/>
        </w:tabs>
        <w:spacing w:after="0" w:line="240" w:lineRule="auto"/>
        <w:jc w:val="left"/>
        <w:rPr>
          <w:rFonts w:cs="Arial"/>
          <w:szCs w:val="22"/>
        </w:rPr>
      </w:pPr>
    </w:p>
    <w:p w14:paraId="49DD7DAA" w14:textId="77777777" w:rsidR="00C27E9D" w:rsidRPr="000C24F4" w:rsidRDefault="00C27E9D" w:rsidP="00A55BC8">
      <w:pPr>
        <w:tabs>
          <w:tab w:val="num" w:pos="567"/>
        </w:tabs>
        <w:spacing w:after="0" w:line="240" w:lineRule="auto"/>
        <w:rPr>
          <w:rFonts w:cs="Arial"/>
          <w:szCs w:val="22"/>
        </w:rPr>
      </w:pPr>
    </w:p>
    <w:p w14:paraId="512ABE8B" w14:textId="77777777" w:rsidR="00C27E9D" w:rsidRPr="000C24F4" w:rsidRDefault="00C27E9D" w:rsidP="00A55BC8">
      <w:pPr>
        <w:tabs>
          <w:tab w:val="num" w:pos="567"/>
        </w:tabs>
        <w:spacing w:after="0" w:line="240" w:lineRule="auto"/>
        <w:rPr>
          <w:rFonts w:cs="Arial"/>
          <w:szCs w:val="22"/>
        </w:rPr>
      </w:pPr>
    </w:p>
    <w:p w14:paraId="6FDCC7E4" w14:textId="0E8A1CD5" w:rsidR="00C27E9D" w:rsidRPr="000C24F4" w:rsidRDefault="00633452" w:rsidP="00A55BC8">
      <w:pPr>
        <w:tabs>
          <w:tab w:val="clear" w:pos="2268"/>
          <w:tab w:val="num" w:pos="567"/>
          <w:tab w:val="left" w:pos="5387"/>
        </w:tabs>
        <w:rPr>
          <w:rFonts w:cs="Arial"/>
          <w:szCs w:val="22"/>
        </w:rPr>
      </w:pPr>
      <w:del w:id="416" w:author="Hundt, Melanie" w:date="2025-09-15T12:32:00Z" w16du:dateUtc="2025-09-15T10:32:00Z">
        <w:r w:rsidRPr="000C24F4" w:rsidDel="00E73D50">
          <w:rPr>
            <w:rFonts w:cs="Arial"/>
            <w:szCs w:val="22"/>
            <w:highlight w:val="yellow"/>
          </w:rPr>
          <w:delText>[</w:delText>
        </w:r>
        <w:r w:rsidR="002A78CB" w:rsidDel="00E73D50">
          <w:rPr>
            <w:rFonts w:cs="Arial"/>
            <w:szCs w:val="22"/>
            <w:highlight w:val="yellow"/>
          </w:rPr>
          <w:delText>Gebietskörperschaft</w:delText>
        </w:r>
        <w:r w:rsidRPr="000C24F4" w:rsidDel="00E73D50">
          <w:rPr>
            <w:rFonts w:cs="Arial"/>
            <w:szCs w:val="22"/>
            <w:highlight w:val="yellow"/>
          </w:rPr>
          <w:delText>]</w:delText>
        </w:r>
      </w:del>
      <w:ins w:id="417" w:author="Hundt, Melanie" w:date="2025-09-16T15:48:00Z" w16du:dateUtc="2025-09-16T13:48:00Z">
        <w:r w:rsidR="00EF18EB" w:rsidRPr="00EF18EB">
          <w:rPr>
            <w:rFonts w:cs="Arial"/>
            <w:szCs w:val="22"/>
            <w:highlight w:val="green"/>
            <w:rPrChange w:id="418" w:author="Hundt, Melanie" w:date="2025-09-16T15:48:00Z" w16du:dateUtc="2025-09-16T13:48:00Z">
              <w:rPr>
                <w:rFonts w:cs="Arial"/>
                <w:szCs w:val="22"/>
              </w:rPr>
            </w:rPrChange>
          </w:rPr>
          <w:t>Gemeinde Ermershausen</w:t>
        </w:r>
      </w:ins>
      <w:r w:rsidRPr="000C24F4">
        <w:rPr>
          <w:rFonts w:cs="Arial"/>
          <w:szCs w:val="22"/>
        </w:rPr>
        <w:tab/>
      </w:r>
      <w:r w:rsidR="00BD693B" w:rsidRPr="000C24F4">
        <w:rPr>
          <w:rFonts w:cs="Arial"/>
          <w:szCs w:val="22"/>
          <w:highlight w:val="yellow"/>
        </w:rPr>
        <w:t>[</w:t>
      </w:r>
      <w:r w:rsidRPr="000C24F4">
        <w:rPr>
          <w:rFonts w:cs="Arial"/>
          <w:szCs w:val="22"/>
          <w:highlight w:val="yellow"/>
        </w:rPr>
        <w:t>Firma des TKUs</w:t>
      </w:r>
      <w:r w:rsidR="00D56904" w:rsidRPr="000C24F4">
        <w:rPr>
          <w:rFonts w:cs="Arial"/>
          <w:szCs w:val="22"/>
          <w:highlight w:val="yellow"/>
        </w:rPr>
        <w:t>]</w:t>
      </w:r>
    </w:p>
    <w:p w14:paraId="03ED572A" w14:textId="77777777" w:rsidR="00C27E9D" w:rsidRPr="000C24F4" w:rsidRDefault="00C27E9D" w:rsidP="00A55BC8">
      <w:pPr>
        <w:tabs>
          <w:tab w:val="num" w:pos="567"/>
          <w:tab w:val="left" w:pos="5529"/>
        </w:tabs>
        <w:rPr>
          <w:rFonts w:cs="Arial"/>
          <w:szCs w:val="22"/>
        </w:rPr>
      </w:pPr>
    </w:p>
    <w:p w14:paraId="433597EF" w14:textId="77777777" w:rsidR="00C27E9D" w:rsidRPr="000C24F4" w:rsidRDefault="00C27E9D" w:rsidP="00A55BC8">
      <w:pPr>
        <w:tabs>
          <w:tab w:val="num" w:pos="567"/>
          <w:tab w:val="left" w:pos="5529"/>
        </w:tabs>
        <w:rPr>
          <w:rFonts w:cs="Arial"/>
          <w:szCs w:val="22"/>
        </w:rPr>
      </w:pPr>
    </w:p>
    <w:p w14:paraId="7A129612" w14:textId="3A2192E0" w:rsidR="00C27E9D" w:rsidRPr="000C24F4" w:rsidRDefault="00A8321C" w:rsidP="00A55BC8">
      <w:pPr>
        <w:tabs>
          <w:tab w:val="clear" w:pos="2268"/>
          <w:tab w:val="num" w:pos="567"/>
          <w:tab w:val="left" w:pos="5387"/>
        </w:tabs>
        <w:rPr>
          <w:rFonts w:cs="Arial"/>
          <w:szCs w:val="22"/>
        </w:rPr>
      </w:pPr>
      <w:del w:id="419" w:author="Hundt, Melanie" w:date="2025-09-15T12:32:00Z" w16du:dateUtc="2025-09-15T10:32:00Z">
        <w:r w:rsidRPr="000C24F4" w:rsidDel="00E73D50">
          <w:rPr>
            <w:rFonts w:cs="Arial"/>
            <w:szCs w:val="22"/>
            <w:highlight w:val="yellow"/>
          </w:rPr>
          <w:delText>[</w:delText>
        </w:r>
      </w:del>
      <w:del w:id="420" w:author="Hundt, Melanie" w:date="2025-09-15T12:33:00Z" w16du:dateUtc="2025-09-15T10:33:00Z">
        <w:r w:rsidRPr="000C24F4" w:rsidDel="00E73D50">
          <w:rPr>
            <w:rFonts w:cs="Arial"/>
            <w:szCs w:val="22"/>
            <w:highlight w:val="yellow"/>
          </w:rPr>
          <w:delText>Ort</w:delText>
        </w:r>
        <w:r w:rsidRPr="00E73D50" w:rsidDel="00E73D50">
          <w:rPr>
            <w:rFonts w:cs="Arial"/>
            <w:szCs w:val="22"/>
            <w:highlight w:val="green"/>
            <w:rPrChange w:id="421" w:author="Hundt, Melanie" w:date="2025-09-15T12:33:00Z" w16du:dateUtc="2025-09-15T10:33:00Z">
              <w:rPr>
                <w:rFonts w:cs="Arial"/>
                <w:szCs w:val="22"/>
                <w:highlight w:val="yellow"/>
              </w:rPr>
            </w:rPrChange>
          </w:rPr>
          <w:delText>]</w:delText>
        </w:r>
      </w:del>
      <w:ins w:id="422" w:author="Hundt, Melanie" w:date="2025-09-16T15:48:00Z" w16du:dateUtc="2025-09-16T13:48:00Z">
        <w:r w:rsidR="00EF18EB" w:rsidRPr="00EF18EB">
          <w:rPr>
            <w:rFonts w:cs="Arial"/>
            <w:szCs w:val="22"/>
            <w:highlight w:val="green"/>
            <w:rPrChange w:id="423" w:author="Hundt, Melanie" w:date="2025-09-16T15:48:00Z" w16du:dateUtc="2025-09-16T13:48:00Z">
              <w:rPr>
                <w:rFonts w:cs="Arial"/>
                <w:szCs w:val="22"/>
              </w:rPr>
            </w:rPrChange>
          </w:rPr>
          <w:t>Ermershausen</w:t>
        </w:r>
      </w:ins>
      <w:r w:rsidRPr="000C24F4">
        <w:rPr>
          <w:rFonts w:cs="Arial"/>
          <w:szCs w:val="22"/>
        </w:rPr>
        <w:t xml:space="preserve">, </w:t>
      </w:r>
      <w:r w:rsidR="00013965" w:rsidRPr="000C24F4">
        <w:rPr>
          <w:rFonts w:cs="Arial"/>
          <w:szCs w:val="22"/>
          <w:highlight w:val="yellow"/>
        </w:rPr>
        <w:t>[Datum</w:t>
      </w:r>
      <w:r w:rsidR="00AE3B17" w:rsidRPr="000C24F4">
        <w:rPr>
          <w:rFonts w:cs="Arial"/>
          <w:szCs w:val="22"/>
          <w:highlight w:val="yellow"/>
        </w:rPr>
        <w:t>]</w:t>
      </w:r>
      <w:r w:rsidR="0024121B" w:rsidRPr="000C24F4">
        <w:rPr>
          <w:rFonts w:cs="Arial"/>
          <w:szCs w:val="22"/>
        </w:rPr>
        <w:tab/>
      </w:r>
      <w:r w:rsidR="00AE3B17" w:rsidRPr="000C24F4">
        <w:rPr>
          <w:rFonts w:cs="Arial"/>
          <w:szCs w:val="22"/>
        </w:rPr>
        <w:tab/>
      </w:r>
      <w:r w:rsidR="00A84465" w:rsidRPr="000C24F4">
        <w:rPr>
          <w:rFonts w:cs="Arial"/>
          <w:szCs w:val="22"/>
          <w:highlight w:val="yellow"/>
        </w:rPr>
        <w:t>[Ort]</w:t>
      </w:r>
      <w:r w:rsidR="00A84465" w:rsidRPr="000C24F4">
        <w:rPr>
          <w:rFonts w:cs="Arial"/>
          <w:szCs w:val="22"/>
        </w:rPr>
        <w:t xml:space="preserve">, </w:t>
      </w:r>
      <w:r w:rsidR="00A84465" w:rsidRPr="000C24F4">
        <w:rPr>
          <w:rFonts w:cs="Arial"/>
          <w:szCs w:val="22"/>
          <w:highlight w:val="yellow"/>
        </w:rPr>
        <w:t>[Datum]</w:t>
      </w:r>
    </w:p>
    <w:p w14:paraId="3614201C" w14:textId="77777777" w:rsidR="00C27E9D" w:rsidRPr="000C24F4" w:rsidRDefault="00C27E9D" w:rsidP="00A55BC8">
      <w:pPr>
        <w:tabs>
          <w:tab w:val="num" w:pos="567"/>
          <w:tab w:val="left" w:pos="5529"/>
        </w:tabs>
        <w:rPr>
          <w:rFonts w:cs="Arial"/>
          <w:szCs w:val="22"/>
        </w:rPr>
      </w:pPr>
    </w:p>
    <w:p w14:paraId="3D20977B" w14:textId="77777777" w:rsidR="00C27E9D" w:rsidRPr="000C24F4" w:rsidRDefault="00C27E9D" w:rsidP="00A55BC8">
      <w:pPr>
        <w:tabs>
          <w:tab w:val="num" w:pos="567"/>
          <w:tab w:val="left" w:pos="5529"/>
        </w:tabs>
        <w:rPr>
          <w:rFonts w:cs="Arial"/>
          <w:szCs w:val="22"/>
        </w:rPr>
      </w:pPr>
    </w:p>
    <w:p w14:paraId="26602433" w14:textId="77777777" w:rsidR="00C27E9D" w:rsidRPr="000C24F4" w:rsidRDefault="00013965" w:rsidP="00A55BC8">
      <w:pPr>
        <w:tabs>
          <w:tab w:val="num" w:pos="567"/>
          <w:tab w:val="left" w:pos="5387"/>
        </w:tabs>
        <w:rPr>
          <w:rFonts w:cs="Arial"/>
          <w:szCs w:val="22"/>
        </w:rPr>
      </w:pPr>
      <w:r w:rsidRPr="000C24F4">
        <w:rPr>
          <w:rFonts w:cs="Arial"/>
          <w:szCs w:val="22"/>
        </w:rPr>
        <w:t>___________________________</w:t>
      </w:r>
      <w:r w:rsidRPr="000C24F4">
        <w:rPr>
          <w:rFonts w:cs="Arial"/>
          <w:szCs w:val="22"/>
        </w:rPr>
        <w:tab/>
        <w:t>___________________________</w:t>
      </w:r>
    </w:p>
    <w:p w14:paraId="51597C30" w14:textId="7183BF1C" w:rsidR="00C27E9D" w:rsidRPr="000C24F4" w:rsidRDefault="00633452" w:rsidP="00A55BC8">
      <w:pPr>
        <w:tabs>
          <w:tab w:val="clear" w:pos="2268"/>
          <w:tab w:val="num" w:pos="567"/>
          <w:tab w:val="left" w:pos="5387"/>
        </w:tabs>
        <w:rPr>
          <w:rFonts w:cs="Arial"/>
          <w:szCs w:val="22"/>
        </w:rPr>
      </w:pPr>
      <w:del w:id="424" w:author="Hundt, Melanie" w:date="2025-09-15T12:34:00Z" w16du:dateUtc="2025-09-15T10:34:00Z">
        <w:r w:rsidRPr="000C24F4" w:rsidDel="00E73D50">
          <w:rPr>
            <w:rFonts w:cs="Arial"/>
            <w:szCs w:val="22"/>
            <w:highlight w:val="yellow"/>
          </w:rPr>
          <w:delText>[Name, Funktion]</w:delText>
        </w:r>
        <w:r w:rsidRPr="000C24F4" w:rsidDel="00E73D50">
          <w:rPr>
            <w:rFonts w:cs="Arial"/>
            <w:szCs w:val="22"/>
          </w:rPr>
          <w:tab/>
        </w:r>
      </w:del>
      <w:ins w:id="425" w:author="Hundt, Melanie" w:date="2025-09-16T15:49:00Z" w16du:dateUtc="2025-09-16T13:49:00Z">
        <w:r w:rsidR="00EF18EB" w:rsidRPr="00EF18EB">
          <w:rPr>
            <w:rFonts w:cs="Arial"/>
            <w:szCs w:val="22"/>
            <w:highlight w:val="green"/>
            <w:rPrChange w:id="426" w:author="Hundt, Melanie" w:date="2025-09-16T15:49:00Z" w16du:dateUtc="2025-09-16T13:49:00Z">
              <w:rPr>
                <w:rFonts w:cs="Arial"/>
                <w:szCs w:val="22"/>
              </w:rPr>
            </w:rPrChange>
          </w:rPr>
          <w:t>Günter Pfeiffer</w:t>
        </w:r>
      </w:ins>
      <w:ins w:id="427" w:author="Hundt, Melanie" w:date="2025-09-15T12:34:00Z" w16du:dateUtc="2025-09-15T10:34:00Z">
        <w:r w:rsidR="00E73D50" w:rsidRPr="00E73D50">
          <w:rPr>
            <w:rFonts w:cs="Arial"/>
            <w:szCs w:val="22"/>
            <w:highlight w:val="green"/>
            <w:rPrChange w:id="428" w:author="Hundt, Melanie" w:date="2025-09-15T12:34:00Z" w16du:dateUtc="2025-09-15T10:34:00Z">
              <w:rPr>
                <w:rFonts w:cs="Arial"/>
                <w:szCs w:val="22"/>
              </w:rPr>
            </w:rPrChange>
          </w:rPr>
          <w:t>, Erster Bürgermeister</w:t>
        </w:r>
      </w:ins>
      <w:r w:rsidR="00013965" w:rsidRPr="000C24F4">
        <w:rPr>
          <w:rFonts w:cs="Arial"/>
          <w:szCs w:val="22"/>
        </w:rPr>
        <w:tab/>
      </w:r>
      <w:r w:rsidR="00013965" w:rsidRPr="000C24F4">
        <w:rPr>
          <w:rFonts w:cs="Arial"/>
          <w:szCs w:val="22"/>
          <w:highlight w:val="yellow"/>
        </w:rPr>
        <w:t>[Name, Funktion]</w:t>
      </w:r>
      <w:r w:rsidR="00013965" w:rsidRPr="000C24F4">
        <w:rPr>
          <w:rFonts w:cs="Arial"/>
          <w:szCs w:val="22"/>
        </w:rPr>
        <w:tab/>
      </w:r>
    </w:p>
    <w:sectPr w:rsidR="00C27E9D" w:rsidRPr="000C24F4" w:rsidSect="00785E01">
      <w:pgSz w:w="11906" w:h="16838" w:code="9"/>
      <w:pgMar w:top="1418" w:right="1418" w:bottom="1134" w:left="1418" w:header="709" w:footer="482"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1" w:author="Autor" w:initials="A">
    <w:p w14:paraId="769B3150" w14:textId="756B3DD5" w:rsidR="0078360A" w:rsidRDefault="0078360A" w:rsidP="007D3FA1">
      <w:pPr>
        <w:pStyle w:val="Kommentartext"/>
        <w:ind w:left="0" w:firstLine="0"/>
      </w:pPr>
      <w:r>
        <w:rPr>
          <w:rStyle w:val="Kommentarzeichen"/>
        </w:rPr>
        <w:annotationRef/>
      </w:r>
      <w:r w:rsidRPr="00571F8A">
        <w:rPr>
          <w:highlight w:val="cyan"/>
        </w:rPr>
        <w:t>LSP:</w:t>
      </w:r>
      <w:r>
        <w:t xml:space="preserve"> „</w:t>
      </w:r>
      <w:r w:rsidRPr="00571F8A">
        <w:t>für einen Teilbereich</w:t>
      </w:r>
      <w:r>
        <w:t>“</w:t>
      </w:r>
    </w:p>
  </w:comment>
  <w:comment w:id="32" w:author="Autor" w:initials="A">
    <w:p w14:paraId="6831B945" w14:textId="13D56257" w:rsidR="0078360A" w:rsidRDefault="0078360A" w:rsidP="002E4F71">
      <w:pPr>
        <w:pStyle w:val="Kommentartext"/>
        <w:ind w:left="0" w:firstLine="0"/>
      </w:pPr>
      <w:r>
        <w:rPr>
          <w:rStyle w:val="Kommentarzeichen"/>
        </w:rPr>
        <w:annotationRef/>
      </w:r>
      <w:r w:rsidRPr="002E4F71">
        <w:rPr>
          <w:highlight w:val="cyan"/>
        </w:rPr>
        <w:t>LSP</w:t>
      </w:r>
      <w:r w:rsidRPr="002E4F71">
        <w:t>: „f</w:t>
      </w:r>
      <w:r>
        <w:t>lächendeckenden Gigabitausbau – bezogen auf den unterversorgten Teilbereich –“</w:t>
      </w:r>
    </w:p>
  </w:comment>
  <w:comment w:id="36" w:author="Autor" w:initials="A">
    <w:p w14:paraId="42CA8005" w14:textId="35249DA5" w:rsidR="0078360A" w:rsidRDefault="0078360A" w:rsidP="00F04601">
      <w:pPr>
        <w:pStyle w:val="Kommentartext"/>
        <w:ind w:left="0" w:firstLine="0"/>
      </w:pPr>
      <w:r>
        <w:rPr>
          <w:rStyle w:val="Kommentarzeichen"/>
        </w:rPr>
        <w:annotationRef/>
      </w:r>
      <w:r w:rsidRPr="002E4F71">
        <w:rPr>
          <w:highlight w:val="cyan"/>
        </w:rPr>
        <w:t>LSP</w:t>
      </w:r>
      <w:r w:rsidRPr="002E4F71">
        <w:t>: „</w:t>
      </w:r>
      <w:r>
        <w:t xml:space="preserve">beantragt </w:t>
      </w:r>
      <w:r w:rsidRPr="002E4F71">
        <w:t xml:space="preserve">und </w:t>
      </w:r>
      <w:r>
        <w:t xml:space="preserve">bewilligt </w:t>
      </w:r>
      <w:r w:rsidRPr="002E4F71">
        <w:t>erhalten</w:t>
      </w:r>
      <w:r>
        <w:t>“</w:t>
      </w:r>
    </w:p>
  </w:comment>
  <w:comment w:id="58" w:author="Autor" w:initials="A">
    <w:p w14:paraId="221497E1" w14:textId="00B78FC8" w:rsidR="0078360A" w:rsidRDefault="0078360A" w:rsidP="003659BC">
      <w:pPr>
        <w:pStyle w:val="Kommentartext"/>
        <w:ind w:left="0" w:firstLine="0"/>
      </w:pPr>
      <w:r>
        <w:rPr>
          <w:rStyle w:val="Kommentarzeichen"/>
        </w:rPr>
        <w:annotationRef/>
      </w:r>
      <w:r w:rsidRPr="006A17D3">
        <w:rPr>
          <w:highlight w:val="cyan"/>
        </w:rPr>
        <w:t>LSP:</w:t>
      </w:r>
      <w:r>
        <w:t xml:space="preserve"> „jeweils zum Zeitpunkt der Gewährung“</w:t>
      </w:r>
    </w:p>
  </w:comment>
  <w:comment w:id="60" w:author="Autor" w:initials="A">
    <w:p w14:paraId="0C053598" w14:textId="6CB6979F" w:rsidR="0078360A" w:rsidRDefault="0078360A" w:rsidP="00C84846">
      <w:pPr>
        <w:pStyle w:val="Kommentartext"/>
        <w:ind w:left="0" w:firstLine="0"/>
      </w:pPr>
      <w:r>
        <w:rPr>
          <w:rStyle w:val="Kommentarzeichen"/>
        </w:rPr>
        <w:annotationRef/>
      </w:r>
      <w:r w:rsidRPr="00C84846">
        <w:rPr>
          <w:highlight w:val="cyan"/>
        </w:rPr>
        <w:t>LSP:</w:t>
      </w:r>
      <w:r>
        <w:t xml:space="preserve"> Zu streichen.</w:t>
      </w:r>
    </w:p>
  </w:comment>
  <w:comment w:id="61" w:author="Autor" w:initials="A">
    <w:p w14:paraId="57D15A5F" w14:textId="3F6892DF" w:rsidR="0078360A" w:rsidRDefault="0078360A" w:rsidP="00BF6092">
      <w:pPr>
        <w:pStyle w:val="Kommentartext"/>
        <w:ind w:left="0" w:firstLine="0"/>
      </w:pPr>
      <w:r>
        <w:rPr>
          <w:rStyle w:val="Kommentarzeichen"/>
        </w:rPr>
        <w:annotationRef/>
      </w:r>
      <w:r w:rsidRPr="00571F8A">
        <w:rPr>
          <w:highlight w:val="cyan"/>
        </w:rPr>
        <w:t>LSP:</w:t>
      </w:r>
      <w:r>
        <w:t xml:space="preserve"> Zu streichen.</w:t>
      </w:r>
    </w:p>
  </w:comment>
  <w:comment w:id="62" w:author="Autor" w:initials="A">
    <w:p w14:paraId="63C39EAC" w14:textId="44013048" w:rsidR="0078360A" w:rsidRDefault="0078360A" w:rsidP="003659BC">
      <w:pPr>
        <w:pStyle w:val="Kommentartext"/>
        <w:ind w:left="0" w:firstLine="0"/>
      </w:pPr>
      <w:r>
        <w:rPr>
          <w:rStyle w:val="Kommentarzeichen"/>
        </w:rPr>
        <w:annotationRef/>
      </w:r>
      <w:r w:rsidRPr="00571F8A">
        <w:rPr>
          <w:highlight w:val="cyan"/>
        </w:rPr>
        <w:t>LSP:</w:t>
      </w:r>
      <w:r>
        <w:t xml:space="preserve"> „</w:t>
      </w:r>
      <w:r w:rsidRPr="006A17D3">
        <w:t>Nr. 3.1 in Verbindung mit Nr. 9.3a</w:t>
      </w:r>
      <w:r>
        <w:t>“</w:t>
      </w:r>
    </w:p>
  </w:comment>
  <w:comment w:id="64" w:author="Autor" w:initials="A">
    <w:p w14:paraId="5E0621BB" w14:textId="3F3EDC25" w:rsidR="0078360A" w:rsidRDefault="0078360A" w:rsidP="00BC4125">
      <w:pPr>
        <w:pStyle w:val="Kommentartext"/>
        <w:ind w:left="0" w:firstLine="0"/>
      </w:pPr>
      <w:r>
        <w:rPr>
          <w:rStyle w:val="Kommentarzeichen"/>
        </w:rPr>
        <w:annotationRef/>
      </w:r>
      <w:r w:rsidRPr="00571F8A">
        <w:rPr>
          <w:highlight w:val="cyan"/>
        </w:rPr>
        <w:t>LSP:</w:t>
      </w:r>
      <w:r>
        <w:t xml:space="preserve"> Zu streichen.</w:t>
      </w:r>
    </w:p>
  </w:comment>
  <w:comment w:id="65" w:author="Autor" w:initials="A">
    <w:p w14:paraId="67E35DF2" w14:textId="332C821F" w:rsidR="0078360A" w:rsidRDefault="0078360A" w:rsidP="00BC4125">
      <w:pPr>
        <w:pStyle w:val="Kommentartext"/>
        <w:ind w:left="0" w:firstLine="0"/>
      </w:pPr>
      <w:r>
        <w:rPr>
          <w:rStyle w:val="Kommentarzeichen"/>
        </w:rPr>
        <w:annotationRef/>
      </w:r>
      <w:r w:rsidRPr="00571F8A">
        <w:rPr>
          <w:highlight w:val="cyan"/>
        </w:rPr>
        <w:t>LSP:</w:t>
      </w:r>
      <w:r>
        <w:t xml:space="preserve"> Zu streichen.</w:t>
      </w:r>
    </w:p>
  </w:comment>
  <w:comment w:id="87" w:author="Hundt, Melanie" w:date="2025-12-11T14:03:00Z" w:initials="MH">
    <w:p w14:paraId="5118E0DA" w14:textId="77777777" w:rsidR="00276B17" w:rsidRDefault="00276B17" w:rsidP="00276B17">
      <w:pPr>
        <w:pStyle w:val="Kommentartext"/>
        <w:ind w:left="0" w:firstLine="0"/>
        <w:jc w:val="left"/>
      </w:pPr>
      <w:r>
        <w:rPr>
          <w:rStyle w:val="Kommentarzeichen"/>
        </w:rPr>
        <w:annotationRef/>
      </w:r>
      <w:r>
        <w:t>In Bayern gibt es keinen vorläufigen Förderbescheid des Landes, daher wird dieser Teilsatz gestrichen</w:t>
      </w:r>
    </w:p>
  </w:comment>
  <w:comment w:id="85" w:author="Autor" w:initials="A">
    <w:p w14:paraId="2A0313B4" w14:textId="7E59AE4E" w:rsidR="0078360A" w:rsidRDefault="0078360A">
      <w:pPr>
        <w:pStyle w:val="Kommentartext"/>
      </w:pPr>
      <w:r>
        <w:rPr>
          <w:rStyle w:val="Kommentarzeichen"/>
        </w:rPr>
        <w:annotationRef/>
      </w:r>
      <w:r>
        <w:rPr>
          <w:highlight w:val="cyan"/>
        </w:rPr>
        <w:t>LSP</w:t>
      </w:r>
      <w:r w:rsidRPr="00D92658">
        <w:t>: Landesspezifisch an die Bezeichnung des Bescheids zur Kofinanzierung – soweit für das Projekt in Anspruch genommen – anzupassen.</w:t>
      </w:r>
    </w:p>
  </w:comment>
  <w:comment w:id="116" w:author="Autor" w:initials="A">
    <w:p w14:paraId="7370C43B" w14:textId="2169FF88" w:rsidR="0078360A" w:rsidRDefault="0078360A" w:rsidP="005A5B2A">
      <w:pPr>
        <w:pStyle w:val="Kommentartext"/>
        <w:ind w:left="0" w:firstLine="0"/>
      </w:pPr>
      <w:r>
        <w:rPr>
          <w:rStyle w:val="Kommentarzeichen"/>
        </w:rPr>
        <w:annotationRef/>
      </w:r>
      <w:r w:rsidRPr="00571F8A">
        <w:rPr>
          <w:highlight w:val="cyan"/>
        </w:rPr>
        <w:t>LSP:</w:t>
      </w:r>
      <w:r>
        <w:t xml:space="preserve"> Absatz streichen und Gliederung der Folgeabsätze anpassen.</w:t>
      </w:r>
    </w:p>
  </w:comment>
  <w:comment w:id="134" w:author="Autor" w:initials="A">
    <w:p w14:paraId="482BE029" w14:textId="3DF016D9" w:rsidR="0078360A" w:rsidRDefault="0078360A" w:rsidP="005A5B2A">
      <w:pPr>
        <w:pStyle w:val="Kommentartext"/>
        <w:ind w:left="0" w:firstLine="0"/>
      </w:pPr>
      <w:r>
        <w:rPr>
          <w:rStyle w:val="Kommentarzeichen"/>
        </w:rPr>
        <w:annotationRef/>
      </w:r>
      <w:r w:rsidRPr="0013765F">
        <w:rPr>
          <w:highlight w:val="cyan"/>
        </w:rPr>
        <w:t>LSP:</w:t>
      </w:r>
      <w:r>
        <w:t xml:space="preserve"> „§ 18“</w:t>
      </w:r>
    </w:p>
  </w:comment>
  <w:comment w:id="145" w:author="Autor" w:initials="A">
    <w:p w14:paraId="7FB6C0A9" w14:textId="47974496" w:rsidR="0078360A" w:rsidRDefault="0078360A" w:rsidP="005A5B2A">
      <w:pPr>
        <w:pStyle w:val="Kommentartext"/>
        <w:ind w:left="0" w:firstLine="0"/>
      </w:pPr>
      <w:r>
        <w:rPr>
          <w:rStyle w:val="Kommentarzeichen"/>
        </w:rPr>
        <w:annotationRef/>
      </w:r>
      <w:r w:rsidRPr="0013765F">
        <w:rPr>
          <w:highlight w:val="cyan"/>
        </w:rPr>
        <w:t>LSP:</w:t>
      </w:r>
      <w:r>
        <w:t xml:space="preserve"> Zu streichen und folgenden Satz ergänzen: </w:t>
      </w:r>
    </w:p>
    <w:p w14:paraId="38438346" w14:textId="210A122D" w:rsidR="0078360A" w:rsidRDefault="0078360A" w:rsidP="005A5B2A">
      <w:pPr>
        <w:pStyle w:val="Kommentartext"/>
      </w:pPr>
      <w:r>
        <w:t>„Eine Erhöhung der Fördersumme ist ausgeschlossen.“</w:t>
      </w:r>
    </w:p>
  </w:comment>
  <w:comment w:id="148" w:author="Autor" w:initials="A">
    <w:p w14:paraId="0F134EA5" w14:textId="666F6A6F" w:rsidR="0078360A" w:rsidRDefault="0078360A" w:rsidP="005A5B2A">
      <w:pPr>
        <w:pStyle w:val="Kommentartext"/>
        <w:ind w:left="0" w:firstLine="0"/>
      </w:pPr>
      <w:r>
        <w:rPr>
          <w:rStyle w:val="Kommentarzeichen"/>
        </w:rPr>
        <w:annotationRef/>
      </w:r>
      <w:r w:rsidRPr="00FF765F">
        <w:rPr>
          <w:highlight w:val="cyan"/>
        </w:rPr>
        <w:t>LSP:</w:t>
      </w:r>
      <w:r>
        <w:t xml:space="preserve"> Folgender Satz 2 ist einzufügen: </w:t>
      </w:r>
    </w:p>
    <w:p w14:paraId="1809546B" w14:textId="311FC4AB" w:rsidR="0078360A" w:rsidRDefault="0078360A" w:rsidP="005A5B2A">
      <w:pPr>
        <w:pStyle w:val="Kommentartext"/>
        <w:ind w:left="0" w:firstLine="0"/>
      </w:pPr>
      <w:r>
        <w:t>„</w:t>
      </w:r>
      <w:r w:rsidRPr="00FF765F">
        <w:t>Ausnahmen vom Materialkonzept hiervon können nach Nr. 9.3</w:t>
      </w:r>
      <w:r>
        <w:t xml:space="preserve"> </w:t>
      </w:r>
      <w:r w:rsidRPr="00FF765F">
        <w:t xml:space="preserve">f Gigabit-Richtlinie </w:t>
      </w:r>
      <w:r>
        <w:t>auf Antrag nur</w:t>
      </w:r>
      <w:r w:rsidRPr="00FF765F">
        <w:t xml:space="preserve"> von der Bewilligungsbehörde zugelassen werden.</w:t>
      </w:r>
      <w:r>
        <w:t>“</w:t>
      </w:r>
    </w:p>
  </w:comment>
  <w:comment w:id="164" w:author="Autor" w:initials="A">
    <w:p w14:paraId="0243DBDE" w14:textId="412728E1" w:rsidR="0078360A" w:rsidRDefault="0078360A" w:rsidP="00014541">
      <w:pPr>
        <w:pStyle w:val="Kommentartext"/>
        <w:ind w:left="0" w:firstLine="0"/>
      </w:pPr>
      <w:r>
        <w:rPr>
          <w:rStyle w:val="Kommentarzeichen"/>
        </w:rPr>
        <w:annotationRef/>
      </w:r>
      <w:r w:rsidRPr="006B549E">
        <w:rPr>
          <w:highlight w:val="cyan"/>
        </w:rPr>
        <w:t>LSP:</w:t>
      </w:r>
      <w:r>
        <w:t xml:space="preserve"> Zu streichen.</w:t>
      </w:r>
    </w:p>
  </w:comment>
  <w:comment w:id="208" w:author="Autor" w:initials="A">
    <w:p w14:paraId="2B0893F6" w14:textId="2BFB3614" w:rsidR="0078360A" w:rsidRDefault="0078360A" w:rsidP="00FA369F">
      <w:pPr>
        <w:pStyle w:val="Kommentartext"/>
        <w:ind w:left="0" w:firstLine="0"/>
      </w:pPr>
      <w:r>
        <w:rPr>
          <w:rStyle w:val="Kommentarzeichen"/>
        </w:rPr>
        <w:annotationRef/>
      </w:r>
      <w:r w:rsidRPr="00FF765F">
        <w:rPr>
          <w:highlight w:val="cyan"/>
        </w:rPr>
        <w:t>LSP:</w:t>
      </w:r>
      <w:r>
        <w:t xml:space="preserve"> Gesamter Absatz zu streichen und zu ersetzen durch die folgende Formulierung: </w:t>
      </w:r>
    </w:p>
    <w:p w14:paraId="5C9DF32A" w14:textId="75B1702C" w:rsidR="0078360A" w:rsidRDefault="0078360A" w:rsidP="00FA369F">
      <w:pPr>
        <w:pStyle w:val="Kommentartext"/>
        <w:ind w:left="0" w:firstLine="0"/>
      </w:pPr>
      <w:bookmarkStart w:id="211" w:name="_Hlk182843756"/>
      <w:r>
        <w:t>„</w:t>
      </w:r>
      <w:r w:rsidRPr="00FF765F">
        <w:t xml:space="preserve">Die Auszahlung der Wirtschaftlichkeitslücke erfolgt nach Abschluss der Baumaßnahme, jedoch nicht vor Auszahlung der Fördermittel durch die Bewilligungsbehörde an die Gebietskörperschaft. Teilzahlungen </w:t>
      </w:r>
      <w:r>
        <w:t>erfolgen</w:t>
      </w:r>
      <w:r w:rsidRPr="00FF765F">
        <w:t xml:space="preserve"> nicht.</w:t>
      </w:r>
      <w:r>
        <w:t>“</w:t>
      </w:r>
      <w:bookmarkEnd w:id="211"/>
    </w:p>
  </w:comment>
  <w:comment w:id="209" w:author="Autor" w:initials="A">
    <w:p w14:paraId="1BC76ECC" w14:textId="346E7825" w:rsidR="0078360A" w:rsidRPr="00C46F12" w:rsidRDefault="0078360A" w:rsidP="00326622">
      <w:pPr>
        <w:pStyle w:val="Kommentartext"/>
        <w:ind w:left="0" w:firstLine="0"/>
      </w:pPr>
      <w:r>
        <w:rPr>
          <w:rStyle w:val="Kommentarzeichen"/>
        </w:rPr>
        <w:annotationRef/>
      </w:r>
      <w:r w:rsidRPr="009F355A">
        <w:t>Die vorstehende alternative Regelung bezieht sich ausschließlich auf das LSP und steht im Einklang mit den Förderbedingungen.</w:t>
      </w:r>
    </w:p>
  </w:comment>
  <w:comment w:id="213" w:author="Autor" w:initials="A">
    <w:p w14:paraId="5638A677" w14:textId="27DA8981" w:rsidR="0078360A" w:rsidRDefault="0078360A" w:rsidP="00FA369F">
      <w:pPr>
        <w:pStyle w:val="Kommentartext"/>
        <w:ind w:left="0" w:firstLine="0"/>
      </w:pPr>
      <w:r>
        <w:rPr>
          <w:rStyle w:val="Kommentarzeichen"/>
        </w:rPr>
        <w:annotationRef/>
      </w:r>
      <w:r w:rsidRPr="004D35CC">
        <w:rPr>
          <w:highlight w:val="cyan"/>
        </w:rPr>
        <w:t>LSP</w:t>
      </w:r>
      <w:r>
        <w:rPr>
          <w:highlight w:val="cyan"/>
        </w:rPr>
        <w:t>:</w:t>
      </w:r>
      <w:r>
        <w:t xml:space="preserve"> „Zahlung“</w:t>
      </w:r>
    </w:p>
  </w:comment>
  <w:comment w:id="214" w:author="Autor" w:initials="A">
    <w:p w14:paraId="4C59D5C1" w14:textId="4F5567C5" w:rsidR="0078360A" w:rsidRDefault="0078360A" w:rsidP="00FA369F">
      <w:pPr>
        <w:pStyle w:val="Kommentartext"/>
        <w:ind w:left="0" w:firstLine="0"/>
      </w:pPr>
      <w:r>
        <w:rPr>
          <w:rStyle w:val="Kommentarzeichen"/>
        </w:rPr>
        <w:annotationRef/>
      </w:r>
      <w:r w:rsidRPr="004D35CC">
        <w:rPr>
          <w:highlight w:val="cyan"/>
        </w:rPr>
        <w:t>LSP:</w:t>
      </w:r>
      <w:r>
        <w:t xml:space="preserve"> Zu streichen.</w:t>
      </w:r>
    </w:p>
  </w:comment>
  <w:comment w:id="352" w:author="Autor" w:initials="A">
    <w:p w14:paraId="52B81DEA" w14:textId="3B769043" w:rsidR="0078360A" w:rsidRDefault="0078360A" w:rsidP="00CA3731">
      <w:pPr>
        <w:pStyle w:val="Kommentartext"/>
        <w:ind w:left="0" w:firstLine="0"/>
      </w:pPr>
      <w:r>
        <w:rPr>
          <w:rStyle w:val="Kommentarzeichen"/>
        </w:rPr>
        <w:annotationRef/>
      </w:r>
      <w:r w:rsidRPr="006B549E">
        <w:rPr>
          <w:highlight w:val="cyan"/>
        </w:rPr>
        <w:t>LSP:</w:t>
      </w:r>
      <w:r>
        <w:t xml:space="preserve"> „Wirksamkeit des Vertrages“.</w:t>
      </w:r>
    </w:p>
  </w:comment>
  <w:comment w:id="354" w:author="Autor" w:initials="A">
    <w:p w14:paraId="48EEA9A7" w14:textId="0ABF7F00" w:rsidR="0078360A" w:rsidRDefault="0078360A" w:rsidP="00CA3731">
      <w:pPr>
        <w:pStyle w:val="Kommentartext"/>
        <w:ind w:left="0" w:firstLine="0"/>
      </w:pPr>
      <w:r>
        <w:rPr>
          <w:rStyle w:val="Kommentarzeichen"/>
        </w:rPr>
        <w:annotationRef/>
      </w:r>
      <w:r w:rsidRPr="006B549E">
        <w:rPr>
          <w:highlight w:val="cyan"/>
        </w:rPr>
        <w:t>LSP:</w:t>
      </w:r>
      <w:r>
        <w:t xml:space="preserve"> Gesamter Inhalt des § 18 zu streichen und durch folgenden Satz zu ersetzen: </w:t>
      </w:r>
    </w:p>
    <w:p w14:paraId="37213173" w14:textId="06EF485C" w:rsidR="0078360A" w:rsidRDefault="0078360A" w:rsidP="00CA3731">
      <w:pPr>
        <w:pStyle w:val="Kommentartext"/>
        <w:ind w:left="0" w:firstLine="0"/>
      </w:pPr>
      <w:r>
        <w:t>„</w:t>
      </w:r>
      <w:r w:rsidRPr="004D35CC">
        <w:t>Dieser Vertrag kommt mit dem Zuschlag im Auswahlverfahren zustande (Wirksamkeit).</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9B3150" w15:done="0"/>
  <w15:commentEx w15:paraId="6831B945" w15:done="0"/>
  <w15:commentEx w15:paraId="42CA8005" w15:done="0"/>
  <w15:commentEx w15:paraId="221497E1" w15:done="0"/>
  <w15:commentEx w15:paraId="0C053598" w15:done="0"/>
  <w15:commentEx w15:paraId="57D15A5F" w15:done="0"/>
  <w15:commentEx w15:paraId="63C39EAC" w15:done="0"/>
  <w15:commentEx w15:paraId="5E0621BB" w15:done="0"/>
  <w15:commentEx w15:paraId="67E35DF2" w15:done="0"/>
  <w15:commentEx w15:paraId="5118E0DA" w15:done="0"/>
  <w15:commentEx w15:paraId="2A0313B4" w15:done="0"/>
  <w15:commentEx w15:paraId="7370C43B" w15:done="0"/>
  <w15:commentEx w15:paraId="482BE029" w15:done="0"/>
  <w15:commentEx w15:paraId="38438346" w15:done="0"/>
  <w15:commentEx w15:paraId="1809546B" w15:done="0"/>
  <w15:commentEx w15:paraId="0243DBDE" w15:done="0"/>
  <w15:commentEx w15:paraId="5C9DF32A" w15:done="0"/>
  <w15:commentEx w15:paraId="1BC76ECC" w15:paraIdParent="5C9DF32A" w15:done="0"/>
  <w15:commentEx w15:paraId="5638A677" w15:done="0"/>
  <w15:commentEx w15:paraId="4C59D5C1" w15:done="0"/>
  <w15:commentEx w15:paraId="52B81DEA" w15:done="0"/>
  <w15:commentEx w15:paraId="372131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3219124" w16cex:dateUtc="2025-12-11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9B3150" w16cid:durableId="2ABD17E2"/>
  <w16cid:commentId w16cid:paraId="6831B945" w16cid:durableId="2ABD189A"/>
  <w16cid:commentId w16cid:paraId="42CA8005" w16cid:durableId="2ABD195A"/>
  <w16cid:commentId w16cid:paraId="221497E1" w16cid:durableId="2ABD1FC7"/>
  <w16cid:commentId w16cid:paraId="0C053598" w16cid:durableId="2B02F1C8"/>
  <w16cid:commentId w16cid:paraId="57D15A5F" w16cid:durableId="2ABD218F"/>
  <w16cid:commentId w16cid:paraId="63C39EAC" w16cid:durableId="2ABD2019"/>
  <w16cid:commentId w16cid:paraId="5E0621BB" w16cid:durableId="2ABD21E4"/>
  <w16cid:commentId w16cid:paraId="67E35DF2" w16cid:durableId="2ABD2204"/>
  <w16cid:commentId w16cid:paraId="5118E0DA" w16cid:durableId="03219124"/>
  <w16cid:commentId w16cid:paraId="2A0313B4" w16cid:durableId="2ABD240D"/>
  <w16cid:commentId w16cid:paraId="7370C43B" w16cid:durableId="2ABD252A"/>
  <w16cid:commentId w16cid:paraId="482BE029" w16cid:durableId="2ABD25BC"/>
  <w16cid:commentId w16cid:paraId="38438346" w16cid:durableId="2ABD25FF"/>
  <w16cid:commentId w16cid:paraId="1809546B" w16cid:durableId="2ABD2657"/>
  <w16cid:commentId w16cid:paraId="0243DBDE" w16cid:durableId="2ABD26C3"/>
  <w16cid:commentId w16cid:paraId="5C9DF32A" w16cid:durableId="2ABD33DD"/>
  <w16cid:commentId w16cid:paraId="1BC76ECC" w16cid:durableId="2B030C4C"/>
  <w16cid:commentId w16cid:paraId="5638A677" w16cid:durableId="2ABD344C"/>
  <w16cid:commentId w16cid:paraId="4C59D5C1" w16cid:durableId="2ABD34B5"/>
  <w16cid:commentId w16cid:paraId="52B81DEA" w16cid:durableId="2ABD3621"/>
  <w16cid:commentId w16cid:paraId="37213173" w16cid:durableId="2ABD36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977E3" w14:textId="77777777" w:rsidR="00736842" w:rsidRDefault="00736842">
      <w:r>
        <w:separator/>
      </w:r>
    </w:p>
  </w:endnote>
  <w:endnote w:type="continuationSeparator" w:id="0">
    <w:p w14:paraId="2D78DF7D" w14:textId="77777777" w:rsidR="00736842" w:rsidRDefault="00736842">
      <w:r>
        <w:continuationSeparator/>
      </w:r>
    </w:p>
  </w:endnote>
  <w:endnote w:type="continuationNotice" w:id="1">
    <w:p w14:paraId="74FB9AA8" w14:textId="77777777" w:rsidR="00736842" w:rsidRDefault="007368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altName w:val="Arial"/>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heSansOffice">
    <w:altName w:val="Malgun 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3388849"/>
      <w:docPartObj>
        <w:docPartGallery w:val="Page Numbers (Bottom of Page)"/>
        <w:docPartUnique/>
      </w:docPartObj>
    </w:sdtPr>
    <w:sdtEndPr>
      <w:rPr>
        <w:sz w:val="18"/>
        <w:szCs w:val="18"/>
      </w:rPr>
    </w:sdtEndPr>
    <w:sdtContent>
      <w:p w14:paraId="3E2BA10E" w14:textId="77777777" w:rsidR="0078360A" w:rsidRPr="00595CC4" w:rsidRDefault="0078360A">
        <w:pPr>
          <w:pStyle w:val="Fuzeile"/>
          <w:jc w:val="right"/>
          <w:rPr>
            <w:sz w:val="18"/>
          </w:rPr>
        </w:pPr>
        <w:r w:rsidRPr="00595CC4">
          <w:rPr>
            <w:sz w:val="18"/>
          </w:rPr>
          <w:fldChar w:fldCharType="begin"/>
        </w:r>
        <w:r w:rsidRPr="00595CC4">
          <w:rPr>
            <w:sz w:val="18"/>
          </w:rPr>
          <w:instrText>PAGE   \* MERGEFORMAT</w:instrText>
        </w:r>
        <w:r w:rsidRPr="00595CC4">
          <w:rPr>
            <w:sz w:val="18"/>
          </w:rPr>
          <w:fldChar w:fldCharType="separate"/>
        </w:r>
        <w:r>
          <w:rPr>
            <w:noProof/>
            <w:sz w:val="18"/>
          </w:rPr>
          <w:t>16</w:t>
        </w:r>
        <w:r w:rsidRPr="00595CC4">
          <w:rPr>
            <w:sz w:val="18"/>
          </w:rPr>
          <w:fldChar w:fldCharType="end"/>
        </w:r>
      </w:p>
    </w:sdtContent>
  </w:sdt>
  <w:p w14:paraId="2ACE6A75" w14:textId="77777777" w:rsidR="0078360A" w:rsidRDefault="007836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F0B04" w14:textId="77777777" w:rsidR="00736842" w:rsidRDefault="00736842">
      <w:r>
        <w:separator/>
      </w:r>
    </w:p>
  </w:footnote>
  <w:footnote w:type="continuationSeparator" w:id="0">
    <w:p w14:paraId="13A43DE4" w14:textId="77777777" w:rsidR="00736842" w:rsidRDefault="00736842">
      <w:r>
        <w:continuationSeparator/>
      </w:r>
    </w:p>
  </w:footnote>
  <w:footnote w:type="continuationNotice" w:id="1">
    <w:p w14:paraId="23268972" w14:textId="77777777" w:rsidR="00736842" w:rsidRDefault="00736842">
      <w:pPr>
        <w:spacing w:after="0" w:line="240" w:lineRule="auto"/>
      </w:pPr>
    </w:p>
  </w:footnote>
  <w:footnote w:id="2">
    <w:p w14:paraId="33988B3F" w14:textId="77777777" w:rsidR="0078360A" w:rsidRDefault="0078360A" w:rsidP="009729FD">
      <w:pPr>
        <w:pStyle w:val="Funotentext"/>
        <w:tabs>
          <w:tab w:val="clear" w:pos="567"/>
          <w:tab w:val="left" w:pos="142"/>
        </w:tabs>
        <w:ind w:left="142" w:hanging="142"/>
      </w:pPr>
      <w:r>
        <w:rPr>
          <w:rStyle w:val="Funotenzeichen"/>
        </w:rPr>
        <w:footnoteRef/>
      </w:r>
      <w:r>
        <w:t xml:space="preserve"> Werden durch die </w:t>
      </w:r>
      <w:r w:rsidRPr="0061562B">
        <w:t>Bewilligungsbehörde</w:t>
      </w:r>
      <w:r>
        <w:t>n</w:t>
      </w:r>
      <w:r w:rsidRPr="0061562B">
        <w:rPr>
          <w:sz w:val="18"/>
        </w:rPr>
        <w:t xml:space="preserve"> </w:t>
      </w:r>
      <w:r>
        <w:t xml:space="preserve">mit den </w:t>
      </w:r>
      <w:r w:rsidRPr="000B0F45">
        <w:t>Bescheid</w:t>
      </w:r>
      <w:r>
        <w:t>en</w:t>
      </w:r>
      <w:r w:rsidRPr="000B0F45">
        <w:t xml:space="preserve"> über die abschließende Höhe der Zuwendung</w:t>
      </w:r>
      <w:r>
        <w:t xml:space="preserve"> bzw. bis zu deren Erlass weitere verbindliche Regelungen bzw. zu beachtende Vorgaben betreffend die Planung, die Errichtung und den Betrieb des gigabitfähigen Netzes getroffen, sind diese von den Vertragsparteien ebenfalls zu berücksichtigen, auch wenn sie </w:t>
      </w:r>
      <w:r w:rsidRPr="00CC6226">
        <w:t xml:space="preserve">nachstehend nicht aufgeführt sind. Diese weiteren Rechtsgrundlagen sind ggf. über einen Nachtrag entsprechend zu ergänzen, wenn der </w:t>
      </w:r>
      <w:r>
        <w:t>Zuschlag</w:t>
      </w:r>
      <w:r w:rsidRPr="00CC6226">
        <w:t xml:space="preserve"> bereits vor Vorliegen der endgültigen Zuwendungsbescheide erfolgt ist</w:t>
      </w:r>
      <w:r>
        <w:t xml:space="preserve"> (vgl. § 18)</w:t>
      </w:r>
      <w:r w:rsidRPr="00CC6226">
        <w:t xml:space="preserve">. </w:t>
      </w:r>
    </w:p>
  </w:footnote>
  <w:footnote w:id="3">
    <w:p w14:paraId="7E22BB1C" w14:textId="60B1B9EA" w:rsidR="0078360A" w:rsidRPr="00D11A35" w:rsidRDefault="0078360A" w:rsidP="00613EAF">
      <w:pPr>
        <w:pStyle w:val="Funotentext"/>
        <w:tabs>
          <w:tab w:val="clear" w:pos="567"/>
          <w:tab w:val="left" w:pos="154"/>
        </w:tabs>
        <w:spacing w:after="120"/>
        <w:ind w:left="142" w:hanging="142"/>
      </w:pPr>
      <w:r>
        <w:rPr>
          <w:rStyle w:val="Funotenzeichen"/>
        </w:rPr>
        <w:footnoteRef/>
      </w:r>
      <w:r>
        <w:t xml:space="preserve"> Maßgeblich ist die </w:t>
      </w:r>
      <w:proofErr w:type="spellStart"/>
      <w:r>
        <w:t>bezuschlagte</w:t>
      </w:r>
      <w:proofErr w:type="spellEnd"/>
      <w:r>
        <w:t>, ggf. durch Änderungsbescheid der Bewilligungsbehörde angepasste Fassung</w:t>
      </w:r>
      <w:r w:rsidRPr="00D11A35">
        <w:t>.</w:t>
      </w:r>
    </w:p>
  </w:footnote>
  <w:footnote w:id="4">
    <w:p w14:paraId="15712F77" w14:textId="10E9A5EB" w:rsidR="0078360A" w:rsidRDefault="0078360A" w:rsidP="00613EAF">
      <w:pPr>
        <w:pStyle w:val="Funotentext"/>
        <w:tabs>
          <w:tab w:val="clear" w:pos="567"/>
          <w:tab w:val="left" w:pos="154"/>
        </w:tabs>
        <w:spacing w:after="120"/>
        <w:ind w:left="142" w:hanging="142"/>
      </w:pPr>
      <w:r w:rsidRPr="00D11A35">
        <w:rPr>
          <w:rStyle w:val="Funotenzeichen"/>
        </w:rPr>
        <w:footnoteRef/>
      </w:r>
      <w:r w:rsidRPr="00D11A35">
        <w:t xml:space="preserve"> </w:t>
      </w:r>
      <w:r>
        <w:t xml:space="preserve">Maßgeblich ist die </w:t>
      </w:r>
      <w:proofErr w:type="spellStart"/>
      <w:r>
        <w:t>bezuschlagte</w:t>
      </w:r>
      <w:proofErr w:type="spellEnd"/>
      <w:r>
        <w:t>, ggf. durch Änderungsbescheid der Bewilligungsbehörde angepasste Fassung</w:t>
      </w:r>
      <w:r w:rsidRPr="00D11A35">
        <w:t>.</w:t>
      </w:r>
    </w:p>
  </w:footnote>
  <w:footnote w:id="5">
    <w:p w14:paraId="5060BC0E" w14:textId="77777777" w:rsidR="0078360A" w:rsidRDefault="0078360A" w:rsidP="0032036F">
      <w:pPr>
        <w:pStyle w:val="Funotentext"/>
        <w:jc w:val="left"/>
      </w:pPr>
      <w:r>
        <w:rPr>
          <w:rStyle w:val="Funotenzeichen"/>
        </w:rPr>
        <w:footnoteRef/>
      </w:r>
      <w:r>
        <w:t xml:space="preserve"> Abrufbar unter</w:t>
      </w:r>
    </w:p>
    <w:p w14:paraId="6FD2D6C3" w14:textId="443A1C6F" w:rsidR="0078360A" w:rsidRDefault="0078360A" w:rsidP="0032036F">
      <w:pPr>
        <w:pStyle w:val="Funotentext"/>
        <w:jc w:val="left"/>
      </w:pPr>
      <w:hyperlink r:id="rId1" w:history="1">
        <w:r w:rsidRPr="0077228F">
          <w:rPr>
            <w:rStyle w:val="Hyperlink"/>
          </w:rPr>
          <w:t>https://bmdv.bund.de/DE/Themen/Digitales/Breitbandausbau/Breitbandfoerderung/breitbandfoerderung.html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F6372" w14:textId="1D507F6A" w:rsidR="0078360A" w:rsidRDefault="0078360A">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15</w:t>
    </w:r>
    <w:r>
      <w:rPr>
        <w:rStyle w:val="Seitenzahl"/>
      </w:rPr>
      <w:fldChar w:fldCharType="end"/>
    </w:r>
  </w:p>
  <w:p w14:paraId="4786D758" w14:textId="77777777" w:rsidR="0078360A" w:rsidRDefault="0078360A">
    <w:pPr>
      <w:pStyle w:val="Kopfzeile"/>
      <w:ind w:right="360"/>
    </w:pPr>
  </w:p>
  <w:p w14:paraId="1B001706" w14:textId="77777777" w:rsidR="0078360A" w:rsidRDefault="0078360A"/>
  <w:p w14:paraId="6D8002AA" w14:textId="77777777" w:rsidR="0078360A" w:rsidRDefault="007836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B8AB" w14:textId="77777777" w:rsidR="0078360A" w:rsidRDefault="0078360A" w:rsidP="00E7175E">
    <w:pPr>
      <w:tabs>
        <w:tab w:val="clear" w:pos="567"/>
        <w:tab w:val="clear" w:pos="1134"/>
        <w:tab w:val="clear" w:pos="1701"/>
        <w:tab w:val="clear" w:pos="2268"/>
        <w:tab w:val="center" w:pos="4536"/>
        <w:tab w:val="right" w:pos="9072"/>
      </w:tabs>
      <w:spacing w:after="0" w:line="240" w:lineRule="auto"/>
      <w:ind w:left="0" w:firstLine="0"/>
      <w:jc w:val="right"/>
      <w:rPr>
        <w:sz w:val="18"/>
      </w:rPr>
    </w:pPr>
  </w:p>
  <w:p w14:paraId="6FFE5FBF" w14:textId="77777777" w:rsidR="0078360A" w:rsidRDefault="0078360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B34F1" w14:textId="77777777" w:rsidR="0078360A" w:rsidRPr="003E22C6" w:rsidRDefault="0078360A" w:rsidP="003E22C6">
    <w:pPr>
      <w:pStyle w:val="Kopfzeile"/>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41CEEC20"/>
    <w:lvl w:ilvl="0">
      <w:start w:val="1"/>
      <w:numFmt w:val="decimal"/>
      <w:lvlText w:val="%1"/>
      <w:lvlJc w:val="left"/>
      <w:pPr>
        <w:ind w:left="823" w:hanging="708"/>
      </w:pPr>
      <w:rPr>
        <w:rFonts w:cs="Times New Roman"/>
      </w:rPr>
    </w:lvl>
    <w:lvl w:ilvl="1">
      <w:start w:val="1"/>
      <w:numFmt w:val="decimal"/>
      <w:lvlText w:val="%1.%2."/>
      <w:lvlJc w:val="left"/>
      <w:pPr>
        <w:ind w:left="824" w:hanging="708"/>
      </w:pPr>
      <w:rPr>
        <w:rFonts w:ascii="Arial" w:hAnsi="Arial" w:cs="Arial"/>
        <w:b w:val="0"/>
        <w:bCs w:val="0"/>
        <w:spacing w:val="-1"/>
        <w:w w:val="99"/>
        <w:sz w:val="20"/>
        <w:szCs w:val="20"/>
      </w:rPr>
    </w:lvl>
    <w:lvl w:ilvl="2">
      <w:numFmt w:val="bullet"/>
      <w:lvlText w:val="-"/>
      <w:lvlJc w:val="left"/>
      <w:pPr>
        <w:ind w:left="1675" w:hanging="850"/>
      </w:pPr>
      <w:rPr>
        <w:rFonts w:ascii="Arial" w:eastAsia="Arial" w:hAnsi="Arial" w:cs="Arial" w:hint="default"/>
        <w:b w:val="0"/>
        <w:bCs w:val="0"/>
        <w:spacing w:val="-1"/>
        <w:w w:val="99"/>
        <w:sz w:val="22"/>
        <w:szCs w:val="22"/>
      </w:rPr>
    </w:lvl>
    <w:lvl w:ilvl="3">
      <w:numFmt w:val="bullet"/>
      <w:lvlText w:val="•"/>
      <w:lvlJc w:val="left"/>
      <w:pPr>
        <w:ind w:left="2636" w:hanging="850"/>
      </w:pPr>
    </w:lvl>
    <w:lvl w:ilvl="4">
      <w:numFmt w:val="bullet"/>
      <w:lvlText w:val="•"/>
      <w:lvlJc w:val="left"/>
      <w:pPr>
        <w:ind w:left="3596" w:hanging="850"/>
      </w:pPr>
    </w:lvl>
    <w:lvl w:ilvl="5">
      <w:numFmt w:val="bullet"/>
      <w:lvlText w:val="•"/>
      <w:lvlJc w:val="left"/>
      <w:pPr>
        <w:ind w:left="4557" w:hanging="850"/>
      </w:pPr>
    </w:lvl>
    <w:lvl w:ilvl="6">
      <w:numFmt w:val="bullet"/>
      <w:lvlText w:val="•"/>
      <w:lvlJc w:val="left"/>
      <w:pPr>
        <w:ind w:left="5517" w:hanging="850"/>
      </w:pPr>
    </w:lvl>
    <w:lvl w:ilvl="7">
      <w:numFmt w:val="bullet"/>
      <w:lvlText w:val="•"/>
      <w:lvlJc w:val="left"/>
      <w:pPr>
        <w:ind w:left="6478" w:hanging="850"/>
      </w:pPr>
    </w:lvl>
    <w:lvl w:ilvl="8">
      <w:numFmt w:val="bullet"/>
      <w:lvlText w:val="•"/>
      <w:lvlJc w:val="left"/>
      <w:pPr>
        <w:ind w:left="7438" w:hanging="850"/>
      </w:pPr>
    </w:lvl>
  </w:abstractNum>
  <w:abstractNum w:abstractNumId="1" w15:restartNumberingAfterBreak="0">
    <w:nsid w:val="100A10FE"/>
    <w:multiLevelType w:val="multilevel"/>
    <w:tmpl w:val="4A343AFE"/>
    <w:lvl w:ilvl="0">
      <w:start w:val="1"/>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532515E"/>
    <w:multiLevelType w:val="multilevel"/>
    <w:tmpl w:val="8FA64DBE"/>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0F520D5"/>
    <w:multiLevelType w:val="multilevel"/>
    <w:tmpl w:val="A43E6940"/>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CA14AC6"/>
    <w:multiLevelType w:val="multilevel"/>
    <w:tmpl w:val="915C0D3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5F04F1"/>
    <w:multiLevelType w:val="hybridMultilevel"/>
    <w:tmpl w:val="81A28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E017E9"/>
    <w:multiLevelType w:val="multilevel"/>
    <w:tmpl w:val="17C4F97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DD37CF9"/>
    <w:multiLevelType w:val="hybridMultilevel"/>
    <w:tmpl w:val="3FFAAEB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433E765C"/>
    <w:multiLevelType w:val="multilevel"/>
    <w:tmpl w:val="7D9402EC"/>
    <w:lvl w:ilvl="0">
      <w:start w:val="1"/>
      <w:numFmt w:val="decimal"/>
      <w:lvlText w:val="%1)"/>
      <w:lvlJc w:val="left"/>
      <w:pPr>
        <w:ind w:left="360" w:hanging="360"/>
      </w:pPr>
      <w:rPr>
        <w:rFonts w:cs="Times New Roman"/>
      </w:rPr>
    </w:lvl>
    <w:lvl w:ilvl="1">
      <w:start w:val="1"/>
      <w:numFmt w:val="lowerLetter"/>
      <w:pStyle w:val="FormatvorlageChristine"/>
      <w:lvlText w:val="%2)"/>
      <w:lvlJc w:val="left"/>
      <w:pPr>
        <w:ind w:left="644"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44EA0799"/>
    <w:multiLevelType w:val="hybridMultilevel"/>
    <w:tmpl w:val="3A483B56"/>
    <w:lvl w:ilvl="0" w:tplc="04070019">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55667C83"/>
    <w:multiLevelType w:val="multilevel"/>
    <w:tmpl w:val="1242B2F2"/>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5AF7171"/>
    <w:multiLevelType w:val="multilevel"/>
    <w:tmpl w:val="9D0EAA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85E4D5F"/>
    <w:multiLevelType w:val="hybridMultilevel"/>
    <w:tmpl w:val="E976D822"/>
    <w:lvl w:ilvl="0" w:tplc="3820A54C">
      <w:start w:val="1"/>
      <w:numFmt w:val="decimal"/>
      <w:lvlText w:val="2.5.2.%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B3B21F4"/>
    <w:multiLevelType w:val="multilevel"/>
    <w:tmpl w:val="9C144532"/>
    <w:lvl w:ilvl="0">
      <w:start w:val="1"/>
      <w:numFmt w:val="decimal"/>
      <w:pStyle w:val="berschrift1"/>
      <w:isLgl/>
      <w:lvlText w:val="§ %1"/>
      <w:lvlJc w:val="left"/>
      <w:pPr>
        <w:tabs>
          <w:tab w:val="num" w:pos="993"/>
        </w:tabs>
        <w:ind w:left="993" w:hanging="709"/>
      </w:pPr>
      <w:rPr>
        <w:rFonts w:ascii="Arial Fett" w:hAnsi="Arial Fett" w:hint="default"/>
        <w:b/>
        <w:i w:val="0"/>
        <w:sz w:val="22"/>
      </w:rPr>
    </w:lvl>
    <w:lvl w:ilvl="1">
      <w:start w:val="1"/>
      <w:numFmt w:val="decimal"/>
      <w:pStyle w:val="Absatz1"/>
      <w:lvlText w:val="%1.%2."/>
      <w:lvlJc w:val="left"/>
      <w:pPr>
        <w:tabs>
          <w:tab w:val="num" w:pos="709"/>
        </w:tabs>
        <w:ind w:left="709" w:hanging="709"/>
      </w:pPr>
      <w:rPr>
        <w:rFonts w:ascii="Arial" w:hAnsi="Arial" w:hint="default"/>
        <w:b w:val="0"/>
        <w:i w:val="0"/>
        <w:strike w:val="0"/>
        <w:sz w:val="22"/>
      </w:rPr>
    </w:lvl>
    <w:lvl w:ilvl="2">
      <w:start w:val="1"/>
      <w:numFmt w:val="decimal"/>
      <w:lvlText w:val="%1.%2.%3."/>
      <w:lvlJc w:val="left"/>
      <w:pPr>
        <w:tabs>
          <w:tab w:val="num" w:pos="1561"/>
        </w:tabs>
        <w:ind w:left="156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DF12799"/>
    <w:multiLevelType w:val="multilevel"/>
    <w:tmpl w:val="90E42774"/>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E6359A2"/>
    <w:multiLevelType w:val="hybridMultilevel"/>
    <w:tmpl w:val="CC36D26E"/>
    <w:lvl w:ilvl="0" w:tplc="9FB2F8AA">
      <w:numFmt w:val="bullet"/>
      <w:lvlText w:val="-"/>
      <w:lvlJc w:val="left"/>
      <w:pPr>
        <w:ind w:left="1430" w:hanging="360"/>
      </w:pPr>
      <w:rPr>
        <w:rFonts w:ascii="Arial" w:eastAsia="Arial" w:hAnsi="Arial" w:cs="Aria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6" w15:restartNumberingAfterBreak="0">
    <w:nsid w:val="600208B5"/>
    <w:multiLevelType w:val="hybridMultilevel"/>
    <w:tmpl w:val="7DB634A4"/>
    <w:lvl w:ilvl="0" w:tplc="9FB2F8AA">
      <w:numFmt w:val="bullet"/>
      <w:lvlText w:val="-"/>
      <w:lvlJc w:val="left"/>
      <w:pPr>
        <w:ind w:left="1429" w:hanging="360"/>
      </w:pPr>
      <w:rPr>
        <w:rFonts w:ascii="Arial" w:eastAsia="Arial" w:hAnsi="Arial" w:cs="Aria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624B340D"/>
    <w:multiLevelType w:val="hybridMultilevel"/>
    <w:tmpl w:val="61B02516"/>
    <w:lvl w:ilvl="0" w:tplc="9D28B4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54713D"/>
    <w:multiLevelType w:val="hybridMultilevel"/>
    <w:tmpl w:val="1CD22528"/>
    <w:lvl w:ilvl="0" w:tplc="3670E55E">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9" w15:restartNumberingAfterBreak="0">
    <w:nsid w:val="66AD42A7"/>
    <w:multiLevelType w:val="hybridMultilevel"/>
    <w:tmpl w:val="52921B20"/>
    <w:lvl w:ilvl="0" w:tplc="04070019">
      <w:start w:val="1"/>
      <w:numFmt w:val="lowerLetter"/>
      <w:lvlText w:val="%1."/>
      <w:lvlJc w:val="left"/>
      <w:pPr>
        <w:ind w:left="862" w:hanging="360"/>
      </w:pPr>
    </w:lvl>
    <w:lvl w:ilvl="1" w:tplc="04070019">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20" w15:restartNumberingAfterBreak="0">
    <w:nsid w:val="73682BDB"/>
    <w:multiLevelType w:val="hybridMultilevel"/>
    <w:tmpl w:val="6250195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1" w15:restartNumberingAfterBreak="0">
    <w:nsid w:val="76712A51"/>
    <w:multiLevelType w:val="multilevel"/>
    <w:tmpl w:val="B3E0341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bullet"/>
      <w:pStyle w:val="AufzhlungAbsatz2"/>
      <w:lvlText w:val=""/>
      <w:lvlJc w:val="left"/>
      <w:pPr>
        <w:tabs>
          <w:tab w:val="num" w:pos="1561"/>
        </w:tabs>
        <w:ind w:left="1561" w:hanging="851"/>
      </w:pPr>
      <w:rPr>
        <w:rFonts w:ascii="Symbol" w:hAnsi="Symbo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517045"/>
    <w:multiLevelType w:val="hybridMultilevel"/>
    <w:tmpl w:val="B5CC0748"/>
    <w:lvl w:ilvl="0" w:tplc="04070019">
      <w:start w:val="1"/>
      <w:numFmt w:val="lowerLetter"/>
      <w:lvlText w:val="%1."/>
      <w:lvlJc w:val="left"/>
      <w:pPr>
        <w:ind w:left="1287" w:hanging="360"/>
      </w:pPr>
    </w:lvl>
    <w:lvl w:ilvl="1" w:tplc="04070019">
      <w:start w:val="1"/>
      <w:numFmt w:val="lowerLetter"/>
      <w:lvlText w:val="%2."/>
      <w:lvlJc w:val="left"/>
      <w:pPr>
        <w:ind w:left="2007" w:hanging="360"/>
      </w:pPr>
    </w:lvl>
    <w:lvl w:ilvl="2" w:tplc="0407001B">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16cid:durableId="1813329208">
    <w:abstractNumId w:val="13"/>
  </w:num>
  <w:num w:numId="2" w16cid:durableId="1978876825">
    <w:abstractNumId w:val="21"/>
  </w:num>
  <w:num w:numId="3" w16cid:durableId="228615362">
    <w:abstractNumId w:val="8"/>
  </w:num>
  <w:num w:numId="4" w16cid:durableId="1511719705">
    <w:abstractNumId w:val="21"/>
  </w:num>
  <w:num w:numId="5" w16cid:durableId="6411575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12214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2576726">
    <w:abstractNumId w:val="7"/>
  </w:num>
  <w:num w:numId="8" w16cid:durableId="902985494">
    <w:abstractNumId w:val="18"/>
  </w:num>
  <w:num w:numId="9" w16cid:durableId="535776116">
    <w:abstractNumId w:val="1"/>
  </w:num>
  <w:num w:numId="10" w16cid:durableId="1910069840">
    <w:abstractNumId w:val="13"/>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9450023">
    <w:abstractNumId w:val="11"/>
  </w:num>
  <w:num w:numId="12" w16cid:durableId="164656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00989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31561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86647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7044461">
    <w:abstractNumId w:val="1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7" w16cid:durableId="1882591662">
    <w:abstractNumId w:val="0"/>
  </w:num>
  <w:num w:numId="18" w16cid:durableId="989481027">
    <w:abstractNumId w:val="10"/>
  </w:num>
  <w:num w:numId="19" w16cid:durableId="230117013">
    <w:abstractNumId w:val="15"/>
  </w:num>
  <w:num w:numId="20" w16cid:durableId="1130130954">
    <w:abstractNumId w:val="2"/>
  </w:num>
  <w:num w:numId="21" w16cid:durableId="1524049350">
    <w:abstractNumId w:val="6"/>
  </w:num>
  <w:num w:numId="22" w16cid:durableId="218517984">
    <w:abstractNumId w:val="3"/>
  </w:num>
  <w:num w:numId="23" w16cid:durableId="303660783">
    <w:abstractNumId w:val="14"/>
  </w:num>
  <w:num w:numId="24" w16cid:durableId="1929726527">
    <w:abstractNumId w:val="4"/>
  </w:num>
  <w:num w:numId="25" w16cid:durableId="297422247">
    <w:abstractNumId w:val="9"/>
  </w:num>
  <w:num w:numId="26" w16cid:durableId="479080515">
    <w:abstractNumId w:val="19"/>
  </w:num>
  <w:num w:numId="27" w16cid:durableId="535234215">
    <w:abstractNumId w:val="22"/>
  </w:num>
  <w:num w:numId="28" w16cid:durableId="292488866">
    <w:abstractNumId w:val="12"/>
  </w:num>
  <w:num w:numId="29" w16cid:durableId="33620902">
    <w:abstractNumId w:val="5"/>
  </w:num>
  <w:num w:numId="30" w16cid:durableId="1622178651">
    <w:abstractNumId w:val="17"/>
  </w:num>
  <w:num w:numId="31" w16cid:durableId="1597324060">
    <w:abstractNumId w:val="20"/>
  </w:num>
  <w:num w:numId="32" w16cid:durableId="1177690435">
    <w:abstractNumId w:val="16"/>
  </w:num>
  <w:num w:numId="33" w16cid:durableId="910426427">
    <w:abstractNumId w:val="13"/>
  </w:num>
  <w:num w:numId="34" w16cid:durableId="1660421385">
    <w:abstractNumId w:val="13"/>
  </w:num>
  <w:num w:numId="35" w16cid:durableId="1286036560">
    <w:abstractNumId w:val="13"/>
  </w:num>
  <w:num w:numId="36" w16cid:durableId="1812556457">
    <w:abstractNumId w:val="13"/>
  </w:num>
  <w:num w:numId="37" w16cid:durableId="1898393287">
    <w:abstractNumId w:val="1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undt, Melanie">
    <w15:presenceInfo w15:providerId="AD" w15:userId="S::melanie.hundt@corwese.de::bdb70517-f7f1-4d5f-a9f2-eb833393f8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E9D"/>
    <w:rsid w:val="00000B21"/>
    <w:rsid w:val="00000E47"/>
    <w:rsid w:val="0000160E"/>
    <w:rsid w:val="00001721"/>
    <w:rsid w:val="000023AD"/>
    <w:rsid w:val="00003BFB"/>
    <w:rsid w:val="000050B3"/>
    <w:rsid w:val="0000621F"/>
    <w:rsid w:val="000063C7"/>
    <w:rsid w:val="000067CE"/>
    <w:rsid w:val="00011680"/>
    <w:rsid w:val="00012D7A"/>
    <w:rsid w:val="00013965"/>
    <w:rsid w:val="00014541"/>
    <w:rsid w:val="00014CD1"/>
    <w:rsid w:val="00016F38"/>
    <w:rsid w:val="000174F4"/>
    <w:rsid w:val="00017A01"/>
    <w:rsid w:val="00020179"/>
    <w:rsid w:val="00020180"/>
    <w:rsid w:val="00020DFF"/>
    <w:rsid w:val="0002208C"/>
    <w:rsid w:val="00022401"/>
    <w:rsid w:val="00022669"/>
    <w:rsid w:val="000229FF"/>
    <w:rsid w:val="00022B3B"/>
    <w:rsid w:val="0002357B"/>
    <w:rsid w:val="000235A8"/>
    <w:rsid w:val="000238A7"/>
    <w:rsid w:val="00023BF4"/>
    <w:rsid w:val="00023FF8"/>
    <w:rsid w:val="00025C5F"/>
    <w:rsid w:val="0003002D"/>
    <w:rsid w:val="000300CE"/>
    <w:rsid w:val="0003022E"/>
    <w:rsid w:val="00030F4D"/>
    <w:rsid w:val="00031E35"/>
    <w:rsid w:val="00032800"/>
    <w:rsid w:val="000337D9"/>
    <w:rsid w:val="00033B31"/>
    <w:rsid w:val="00034547"/>
    <w:rsid w:val="000363D1"/>
    <w:rsid w:val="00036498"/>
    <w:rsid w:val="00036C0C"/>
    <w:rsid w:val="00036C5D"/>
    <w:rsid w:val="00037287"/>
    <w:rsid w:val="000378ED"/>
    <w:rsid w:val="00037B49"/>
    <w:rsid w:val="00037EB5"/>
    <w:rsid w:val="00037ECD"/>
    <w:rsid w:val="00037F64"/>
    <w:rsid w:val="00037F70"/>
    <w:rsid w:val="00040967"/>
    <w:rsid w:val="00041440"/>
    <w:rsid w:val="000417FB"/>
    <w:rsid w:val="0004198C"/>
    <w:rsid w:val="00041A63"/>
    <w:rsid w:val="00042368"/>
    <w:rsid w:val="0004317D"/>
    <w:rsid w:val="00043372"/>
    <w:rsid w:val="000435B0"/>
    <w:rsid w:val="00043697"/>
    <w:rsid w:val="00043A13"/>
    <w:rsid w:val="0004517B"/>
    <w:rsid w:val="0004657E"/>
    <w:rsid w:val="000465FB"/>
    <w:rsid w:val="00046A99"/>
    <w:rsid w:val="00046F62"/>
    <w:rsid w:val="00047299"/>
    <w:rsid w:val="000474AC"/>
    <w:rsid w:val="00047697"/>
    <w:rsid w:val="0004769A"/>
    <w:rsid w:val="00050862"/>
    <w:rsid w:val="000519B2"/>
    <w:rsid w:val="00051D5C"/>
    <w:rsid w:val="00053CEC"/>
    <w:rsid w:val="00053DC5"/>
    <w:rsid w:val="000542B8"/>
    <w:rsid w:val="00054913"/>
    <w:rsid w:val="00055061"/>
    <w:rsid w:val="00057A15"/>
    <w:rsid w:val="00060904"/>
    <w:rsid w:val="00060C38"/>
    <w:rsid w:val="0006132B"/>
    <w:rsid w:val="000614DA"/>
    <w:rsid w:val="000614FF"/>
    <w:rsid w:val="00063F89"/>
    <w:rsid w:val="00065901"/>
    <w:rsid w:val="00066DF9"/>
    <w:rsid w:val="000671FA"/>
    <w:rsid w:val="0006794B"/>
    <w:rsid w:val="00067CC9"/>
    <w:rsid w:val="000705F5"/>
    <w:rsid w:val="000707B0"/>
    <w:rsid w:val="00070E09"/>
    <w:rsid w:val="00071361"/>
    <w:rsid w:val="0007165A"/>
    <w:rsid w:val="00071734"/>
    <w:rsid w:val="000717B9"/>
    <w:rsid w:val="00071C4E"/>
    <w:rsid w:val="00071CB1"/>
    <w:rsid w:val="00072C93"/>
    <w:rsid w:val="00072D65"/>
    <w:rsid w:val="00073103"/>
    <w:rsid w:val="000739C8"/>
    <w:rsid w:val="00075635"/>
    <w:rsid w:val="00075811"/>
    <w:rsid w:val="00075AEF"/>
    <w:rsid w:val="00076A1C"/>
    <w:rsid w:val="000802A0"/>
    <w:rsid w:val="000808FA"/>
    <w:rsid w:val="0008132A"/>
    <w:rsid w:val="000816C6"/>
    <w:rsid w:val="000820BA"/>
    <w:rsid w:val="0008397A"/>
    <w:rsid w:val="00084186"/>
    <w:rsid w:val="00084F9B"/>
    <w:rsid w:val="00085260"/>
    <w:rsid w:val="00085438"/>
    <w:rsid w:val="00085774"/>
    <w:rsid w:val="000864F9"/>
    <w:rsid w:val="0008681D"/>
    <w:rsid w:val="00086A97"/>
    <w:rsid w:val="00087976"/>
    <w:rsid w:val="00087E87"/>
    <w:rsid w:val="00090E91"/>
    <w:rsid w:val="000911C5"/>
    <w:rsid w:val="00091DA7"/>
    <w:rsid w:val="0009298B"/>
    <w:rsid w:val="000929CB"/>
    <w:rsid w:val="00093461"/>
    <w:rsid w:val="00093FAE"/>
    <w:rsid w:val="00094012"/>
    <w:rsid w:val="000949BC"/>
    <w:rsid w:val="00094D54"/>
    <w:rsid w:val="000961DC"/>
    <w:rsid w:val="00096404"/>
    <w:rsid w:val="00097B00"/>
    <w:rsid w:val="00097D38"/>
    <w:rsid w:val="000A0706"/>
    <w:rsid w:val="000A1A19"/>
    <w:rsid w:val="000A31F2"/>
    <w:rsid w:val="000A36A8"/>
    <w:rsid w:val="000A3DF9"/>
    <w:rsid w:val="000A4E16"/>
    <w:rsid w:val="000A5376"/>
    <w:rsid w:val="000A6CB5"/>
    <w:rsid w:val="000A6F5C"/>
    <w:rsid w:val="000A75CE"/>
    <w:rsid w:val="000A7FB3"/>
    <w:rsid w:val="000B04F8"/>
    <w:rsid w:val="000B0F45"/>
    <w:rsid w:val="000B341F"/>
    <w:rsid w:val="000B487E"/>
    <w:rsid w:val="000B48C8"/>
    <w:rsid w:val="000B48E4"/>
    <w:rsid w:val="000B4C75"/>
    <w:rsid w:val="000B5070"/>
    <w:rsid w:val="000B5175"/>
    <w:rsid w:val="000B6DE3"/>
    <w:rsid w:val="000B7B20"/>
    <w:rsid w:val="000C03D8"/>
    <w:rsid w:val="000C11B3"/>
    <w:rsid w:val="000C24F4"/>
    <w:rsid w:val="000C2B79"/>
    <w:rsid w:val="000C30CB"/>
    <w:rsid w:val="000C330B"/>
    <w:rsid w:val="000C3353"/>
    <w:rsid w:val="000C3B95"/>
    <w:rsid w:val="000C43F3"/>
    <w:rsid w:val="000C4658"/>
    <w:rsid w:val="000C47F0"/>
    <w:rsid w:val="000C5D88"/>
    <w:rsid w:val="000D1181"/>
    <w:rsid w:val="000D1358"/>
    <w:rsid w:val="000D3171"/>
    <w:rsid w:val="000D3EB3"/>
    <w:rsid w:val="000D4021"/>
    <w:rsid w:val="000D4ECA"/>
    <w:rsid w:val="000D6370"/>
    <w:rsid w:val="000D64C0"/>
    <w:rsid w:val="000E0AF4"/>
    <w:rsid w:val="000E0CDB"/>
    <w:rsid w:val="000E1059"/>
    <w:rsid w:val="000E19DD"/>
    <w:rsid w:val="000E3C08"/>
    <w:rsid w:val="000E494F"/>
    <w:rsid w:val="000E4A00"/>
    <w:rsid w:val="000E4B95"/>
    <w:rsid w:val="000E4DEB"/>
    <w:rsid w:val="000E51F2"/>
    <w:rsid w:val="000E56EE"/>
    <w:rsid w:val="000E5825"/>
    <w:rsid w:val="000E677F"/>
    <w:rsid w:val="000E6E19"/>
    <w:rsid w:val="000E79BA"/>
    <w:rsid w:val="000F0047"/>
    <w:rsid w:val="000F0846"/>
    <w:rsid w:val="000F127B"/>
    <w:rsid w:val="000F1464"/>
    <w:rsid w:val="000F1966"/>
    <w:rsid w:val="000F1E4B"/>
    <w:rsid w:val="000F1FD7"/>
    <w:rsid w:val="000F2041"/>
    <w:rsid w:val="000F3D04"/>
    <w:rsid w:val="000F4553"/>
    <w:rsid w:val="000F4592"/>
    <w:rsid w:val="000F47A4"/>
    <w:rsid w:val="000F4CDC"/>
    <w:rsid w:val="000F5391"/>
    <w:rsid w:val="000F55D4"/>
    <w:rsid w:val="000F5C00"/>
    <w:rsid w:val="000F66C2"/>
    <w:rsid w:val="000F6847"/>
    <w:rsid w:val="000F68BD"/>
    <w:rsid w:val="000F6E93"/>
    <w:rsid w:val="000F7138"/>
    <w:rsid w:val="000F76FA"/>
    <w:rsid w:val="000F78D9"/>
    <w:rsid w:val="000F7A62"/>
    <w:rsid w:val="000F7C06"/>
    <w:rsid w:val="00100AE8"/>
    <w:rsid w:val="00100FE2"/>
    <w:rsid w:val="0010164D"/>
    <w:rsid w:val="00102E78"/>
    <w:rsid w:val="00102EA1"/>
    <w:rsid w:val="00104F4A"/>
    <w:rsid w:val="00105A90"/>
    <w:rsid w:val="00105BAF"/>
    <w:rsid w:val="00105E23"/>
    <w:rsid w:val="0010620B"/>
    <w:rsid w:val="00106DA0"/>
    <w:rsid w:val="001072AF"/>
    <w:rsid w:val="001106F0"/>
    <w:rsid w:val="00110DE6"/>
    <w:rsid w:val="00111BDC"/>
    <w:rsid w:val="00112204"/>
    <w:rsid w:val="0011453E"/>
    <w:rsid w:val="001145F8"/>
    <w:rsid w:val="00115AEC"/>
    <w:rsid w:val="001177DC"/>
    <w:rsid w:val="001178DA"/>
    <w:rsid w:val="00120CF5"/>
    <w:rsid w:val="00120D8D"/>
    <w:rsid w:val="00121EF9"/>
    <w:rsid w:val="00122B9A"/>
    <w:rsid w:val="00122C41"/>
    <w:rsid w:val="00123141"/>
    <w:rsid w:val="00123805"/>
    <w:rsid w:val="00123F13"/>
    <w:rsid w:val="00124505"/>
    <w:rsid w:val="0012532F"/>
    <w:rsid w:val="00125435"/>
    <w:rsid w:val="00125805"/>
    <w:rsid w:val="00125A7B"/>
    <w:rsid w:val="001279DC"/>
    <w:rsid w:val="00127CC5"/>
    <w:rsid w:val="00130119"/>
    <w:rsid w:val="00130458"/>
    <w:rsid w:val="0013125C"/>
    <w:rsid w:val="0013205F"/>
    <w:rsid w:val="00134FC7"/>
    <w:rsid w:val="001359A8"/>
    <w:rsid w:val="00136CBB"/>
    <w:rsid w:val="0013715F"/>
    <w:rsid w:val="00137C66"/>
    <w:rsid w:val="00137DCF"/>
    <w:rsid w:val="00140E13"/>
    <w:rsid w:val="0014105D"/>
    <w:rsid w:val="00141697"/>
    <w:rsid w:val="00141D3C"/>
    <w:rsid w:val="00144C71"/>
    <w:rsid w:val="0014533C"/>
    <w:rsid w:val="001460A5"/>
    <w:rsid w:val="00147516"/>
    <w:rsid w:val="001504CA"/>
    <w:rsid w:val="00150E6E"/>
    <w:rsid w:val="0015143A"/>
    <w:rsid w:val="00151AEF"/>
    <w:rsid w:val="00151AFD"/>
    <w:rsid w:val="001531B0"/>
    <w:rsid w:val="001536EC"/>
    <w:rsid w:val="0015469A"/>
    <w:rsid w:val="00155184"/>
    <w:rsid w:val="0015597E"/>
    <w:rsid w:val="00155E4E"/>
    <w:rsid w:val="001566AD"/>
    <w:rsid w:val="00156DAE"/>
    <w:rsid w:val="0015782E"/>
    <w:rsid w:val="001604A1"/>
    <w:rsid w:val="0016093C"/>
    <w:rsid w:val="001611A6"/>
    <w:rsid w:val="0016177C"/>
    <w:rsid w:val="00164483"/>
    <w:rsid w:val="00164C13"/>
    <w:rsid w:val="00165544"/>
    <w:rsid w:val="001657D7"/>
    <w:rsid w:val="0016722B"/>
    <w:rsid w:val="001676D1"/>
    <w:rsid w:val="00167A2A"/>
    <w:rsid w:val="00167B2F"/>
    <w:rsid w:val="0017002F"/>
    <w:rsid w:val="0017050B"/>
    <w:rsid w:val="00171EA8"/>
    <w:rsid w:val="00173A72"/>
    <w:rsid w:val="00175D6F"/>
    <w:rsid w:val="00176D44"/>
    <w:rsid w:val="001802D1"/>
    <w:rsid w:val="00183080"/>
    <w:rsid w:val="0018310C"/>
    <w:rsid w:val="0018337C"/>
    <w:rsid w:val="00183E57"/>
    <w:rsid w:val="00184FE8"/>
    <w:rsid w:val="00186A35"/>
    <w:rsid w:val="001901AC"/>
    <w:rsid w:val="00190B8B"/>
    <w:rsid w:val="00190BA1"/>
    <w:rsid w:val="00190C23"/>
    <w:rsid w:val="00192200"/>
    <w:rsid w:val="00192EFA"/>
    <w:rsid w:val="001934BF"/>
    <w:rsid w:val="00193C86"/>
    <w:rsid w:val="0019473E"/>
    <w:rsid w:val="0019595E"/>
    <w:rsid w:val="00195C31"/>
    <w:rsid w:val="0019668E"/>
    <w:rsid w:val="00196739"/>
    <w:rsid w:val="00196B9F"/>
    <w:rsid w:val="00196ED8"/>
    <w:rsid w:val="001972CA"/>
    <w:rsid w:val="001978D2"/>
    <w:rsid w:val="00197BBE"/>
    <w:rsid w:val="001A057E"/>
    <w:rsid w:val="001A0B7A"/>
    <w:rsid w:val="001A1A1F"/>
    <w:rsid w:val="001A22EF"/>
    <w:rsid w:val="001A2F9F"/>
    <w:rsid w:val="001A33FC"/>
    <w:rsid w:val="001A365B"/>
    <w:rsid w:val="001A42EB"/>
    <w:rsid w:val="001A4613"/>
    <w:rsid w:val="001A4969"/>
    <w:rsid w:val="001A4D23"/>
    <w:rsid w:val="001A51E0"/>
    <w:rsid w:val="001A5762"/>
    <w:rsid w:val="001A5B6A"/>
    <w:rsid w:val="001A5D4B"/>
    <w:rsid w:val="001A6316"/>
    <w:rsid w:val="001A698A"/>
    <w:rsid w:val="001A6D53"/>
    <w:rsid w:val="001A7B6B"/>
    <w:rsid w:val="001A7F82"/>
    <w:rsid w:val="001B0331"/>
    <w:rsid w:val="001B13BA"/>
    <w:rsid w:val="001B4814"/>
    <w:rsid w:val="001B4F3C"/>
    <w:rsid w:val="001B5E1B"/>
    <w:rsid w:val="001B7E2B"/>
    <w:rsid w:val="001C10E7"/>
    <w:rsid w:val="001C18B3"/>
    <w:rsid w:val="001C1FFD"/>
    <w:rsid w:val="001C2594"/>
    <w:rsid w:val="001C36A8"/>
    <w:rsid w:val="001C4FE2"/>
    <w:rsid w:val="001C5314"/>
    <w:rsid w:val="001C5329"/>
    <w:rsid w:val="001C6DCE"/>
    <w:rsid w:val="001C7223"/>
    <w:rsid w:val="001C7358"/>
    <w:rsid w:val="001C7F03"/>
    <w:rsid w:val="001D03E2"/>
    <w:rsid w:val="001D186F"/>
    <w:rsid w:val="001D2342"/>
    <w:rsid w:val="001D2DFF"/>
    <w:rsid w:val="001D33A5"/>
    <w:rsid w:val="001D34EB"/>
    <w:rsid w:val="001D3BEC"/>
    <w:rsid w:val="001D3D81"/>
    <w:rsid w:val="001D5F3E"/>
    <w:rsid w:val="001D62D3"/>
    <w:rsid w:val="001D74AC"/>
    <w:rsid w:val="001D7642"/>
    <w:rsid w:val="001E0EA5"/>
    <w:rsid w:val="001E1528"/>
    <w:rsid w:val="001E16D5"/>
    <w:rsid w:val="001E2595"/>
    <w:rsid w:val="001E2A7A"/>
    <w:rsid w:val="001E31F7"/>
    <w:rsid w:val="001E3610"/>
    <w:rsid w:val="001E363A"/>
    <w:rsid w:val="001E661C"/>
    <w:rsid w:val="001E6B90"/>
    <w:rsid w:val="001E731C"/>
    <w:rsid w:val="001E7708"/>
    <w:rsid w:val="001E7710"/>
    <w:rsid w:val="001E7C2F"/>
    <w:rsid w:val="001F09A4"/>
    <w:rsid w:val="001F1EC6"/>
    <w:rsid w:val="001F331A"/>
    <w:rsid w:val="001F3F4E"/>
    <w:rsid w:val="001F483E"/>
    <w:rsid w:val="001F4A87"/>
    <w:rsid w:val="001F59D3"/>
    <w:rsid w:val="001F5B25"/>
    <w:rsid w:val="001F6CA1"/>
    <w:rsid w:val="001F78FE"/>
    <w:rsid w:val="0020007A"/>
    <w:rsid w:val="002007EA"/>
    <w:rsid w:val="00200C04"/>
    <w:rsid w:val="002011F7"/>
    <w:rsid w:val="0020163A"/>
    <w:rsid w:val="002024DE"/>
    <w:rsid w:val="00202640"/>
    <w:rsid w:val="00203DE8"/>
    <w:rsid w:val="00204387"/>
    <w:rsid w:val="002046C9"/>
    <w:rsid w:val="00204799"/>
    <w:rsid w:val="002051A1"/>
    <w:rsid w:val="002077D6"/>
    <w:rsid w:val="00210924"/>
    <w:rsid w:val="00210935"/>
    <w:rsid w:val="00210B84"/>
    <w:rsid w:val="00211B64"/>
    <w:rsid w:val="00211CEB"/>
    <w:rsid w:val="00213E0C"/>
    <w:rsid w:val="00213E97"/>
    <w:rsid w:val="00214909"/>
    <w:rsid w:val="00215791"/>
    <w:rsid w:val="00217764"/>
    <w:rsid w:val="002204A3"/>
    <w:rsid w:val="0022056A"/>
    <w:rsid w:val="002211E3"/>
    <w:rsid w:val="002225D5"/>
    <w:rsid w:val="002236A7"/>
    <w:rsid w:val="00223F7E"/>
    <w:rsid w:val="002240F9"/>
    <w:rsid w:val="00224584"/>
    <w:rsid w:val="002258B7"/>
    <w:rsid w:val="00225B2F"/>
    <w:rsid w:val="002267DB"/>
    <w:rsid w:val="002275F2"/>
    <w:rsid w:val="00227FF5"/>
    <w:rsid w:val="00230328"/>
    <w:rsid w:val="00230ECA"/>
    <w:rsid w:val="0023118E"/>
    <w:rsid w:val="0023172E"/>
    <w:rsid w:val="0023179F"/>
    <w:rsid w:val="0023196D"/>
    <w:rsid w:val="00231C77"/>
    <w:rsid w:val="00231FFF"/>
    <w:rsid w:val="00233B36"/>
    <w:rsid w:val="0023580E"/>
    <w:rsid w:val="00236DCD"/>
    <w:rsid w:val="00237250"/>
    <w:rsid w:val="0024121B"/>
    <w:rsid w:val="002419B9"/>
    <w:rsid w:val="00241EBF"/>
    <w:rsid w:val="0024271B"/>
    <w:rsid w:val="0024414E"/>
    <w:rsid w:val="0024491D"/>
    <w:rsid w:val="00244967"/>
    <w:rsid w:val="00247A00"/>
    <w:rsid w:val="002509E5"/>
    <w:rsid w:val="00250C86"/>
    <w:rsid w:val="00250E26"/>
    <w:rsid w:val="00250EF5"/>
    <w:rsid w:val="002512CB"/>
    <w:rsid w:val="00252A87"/>
    <w:rsid w:val="00252B6C"/>
    <w:rsid w:val="00253274"/>
    <w:rsid w:val="002539D1"/>
    <w:rsid w:val="00253EA9"/>
    <w:rsid w:val="00254A24"/>
    <w:rsid w:val="00255903"/>
    <w:rsid w:val="00255C66"/>
    <w:rsid w:val="002566E6"/>
    <w:rsid w:val="0025775F"/>
    <w:rsid w:val="002579E9"/>
    <w:rsid w:val="002600BD"/>
    <w:rsid w:val="002611F7"/>
    <w:rsid w:val="00261D22"/>
    <w:rsid w:val="00261FDC"/>
    <w:rsid w:val="002627DC"/>
    <w:rsid w:val="00262AEC"/>
    <w:rsid w:val="00262BCA"/>
    <w:rsid w:val="00262EEB"/>
    <w:rsid w:val="00263AB0"/>
    <w:rsid w:val="002642B7"/>
    <w:rsid w:val="00265872"/>
    <w:rsid w:val="0026625B"/>
    <w:rsid w:val="00266649"/>
    <w:rsid w:val="00267DBD"/>
    <w:rsid w:val="00270188"/>
    <w:rsid w:val="00270729"/>
    <w:rsid w:val="002709C9"/>
    <w:rsid w:val="00270B8B"/>
    <w:rsid w:val="0027235D"/>
    <w:rsid w:val="002727A0"/>
    <w:rsid w:val="00273AE0"/>
    <w:rsid w:val="00274BE0"/>
    <w:rsid w:val="0027553E"/>
    <w:rsid w:val="0027566F"/>
    <w:rsid w:val="00275AD0"/>
    <w:rsid w:val="00276B17"/>
    <w:rsid w:val="002770A1"/>
    <w:rsid w:val="00277BE7"/>
    <w:rsid w:val="00277E34"/>
    <w:rsid w:val="00277FB4"/>
    <w:rsid w:val="002804FB"/>
    <w:rsid w:val="00280C6D"/>
    <w:rsid w:val="0028145F"/>
    <w:rsid w:val="00281CAB"/>
    <w:rsid w:val="00281EE4"/>
    <w:rsid w:val="00282F77"/>
    <w:rsid w:val="00283C97"/>
    <w:rsid w:val="00286213"/>
    <w:rsid w:val="00287C16"/>
    <w:rsid w:val="00287FD9"/>
    <w:rsid w:val="00290EEF"/>
    <w:rsid w:val="0029171C"/>
    <w:rsid w:val="002927A9"/>
    <w:rsid w:val="00295FC7"/>
    <w:rsid w:val="002963CF"/>
    <w:rsid w:val="00297490"/>
    <w:rsid w:val="0029753E"/>
    <w:rsid w:val="002A127E"/>
    <w:rsid w:val="002A1D63"/>
    <w:rsid w:val="002A2E44"/>
    <w:rsid w:val="002A3756"/>
    <w:rsid w:val="002A3D53"/>
    <w:rsid w:val="002A487E"/>
    <w:rsid w:val="002A5F88"/>
    <w:rsid w:val="002A66A4"/>
    <w:rsid w:val="002A6E6A"/>
    <w:rsid w:val="002A6FD7"/>
    <w:rsid w:val="002A7175"/>
    <w:rsid w:val="002A747D"/>
    <w:rsid w:val="002A78CB"/>
    <w:rsid w:val="002A79D3"/>
    <w:rsid w:val="002A7C57"/>
    <w:rsid w:val="002B08AE"/>
    <w:rsid w:val="002B092B"/>
    <w:rsid w:val="002B1569"/>
    <w:rsid w:val="002B1B62"/>
    <w:rsid w:val="002B28EE"/>
    <w:rsid w:val="002B2A10"/>
    <w:rsid w:val="002B44E3"/>
    <w:rsid w:val="002B4745"/>
    <w:rsid w:val="002B4A16"/>
    <w:rsid w:val="002B53E6"/>
    <w:rsid w:val="002B603D"/>
    <w:rsid w:val="002B60B8"/>
    <w:rsid w:val="002B7C28"/>
    <w:rsid w:val="002C00E0"/>
    <w:rsid w:val="002C0671"/>
    <w:rsid w:val="002C192D"/>
    <w:rsid w:val="002C2491"/>
    <w:rsid w:val="002C28DE"/>
    <w:rsid w:val="002C2D9C"/>
    <w:rsid w:val="002C3C96"/>
    <w:rsid w:val="002C4736"/>
    <w:rsid w:val="002C58E2"/>
    <w:rsid w:val="002C6174"/>
    <w:rsid w:val="002C7007"/>
    <w:rsid w:val="002D0EFE"/>
    <w:rsid w:val="002D13C0"/>
    <w:rsid w:val="002D1973"/>
    <w:rsid w:val="002D251D"/>
    <w:rsid w:val="002D67F0"/>
    <w:rsid w:val="002D688C"/>
    <w:rsid w:val="002D70ED"/>
    <w:rsid w:val="002E00F9"/>
    <w:rsid w:val="002E1455"/>
    <w:rsid w:val="002E1A9B"/>
    <w:rsid w:val="002E1D23"/>
    <w:rsid w:val="002E2238"/>
    <w:rsid w:val="002E2586"/>
    <w:rsid w:val="002E25B0"/>
    <w:rsid w:val="002E2DB0"/>
    <w:rsid w:val="002E332D"/>
    <w:rsid w:val="002E47D1"/>
    <w:rsid w:val="002E4A2B"/>
    <w:rsid w:val="002E4CC2"/>
    <w:rsid w:val="002E4EB0"/>
    <w:rsid w:val="002E4F71"/>
    <w:rsid w:val="002E54EC"/>
    <w:rsid w:val="002E5FD8"/>
    <w:rsid w:val="002E7777"/>
    <w:rsid w:val="002E7C16"/>
    <w:rsid w:val="002F03B4"/>
    <w:rsid w:val="002F08A6"/>
    <w:rsid w:val="002F1B25"/>
    <w:rsid w:val="002F20D1"/>
    <w:rsid w:val="002F2622"/>
    <w:rsid w:val="002F2B3A"/>
    <w:rsid w:val="002F2E77"/>
    <w:rsid w:val="002F3A3A"/>
    <w:rsid w:val="002F3E25"/>
    <w:rsid w:val="002F48BF"/>
    <w:rsid w:val="002F4D2B"/>
    <w:rsid w:val="002F56F6"/>
    <w:rsid w:val="002F5DA1"/>
    <w:rsid w:val="002F60DE"/>
    <w:rsid w:val="002F67B4"/>
    <w:rsid w:val="002F6D72"/>
    <w:rsid w:val="002F7952"/>
    <w:rsid w:val="002F7B1A"/>
    <w:rsid w:val="003008CB"/>
    <w:rsid w:val="00300CB1"/>
    <w:rsid w:val="003013EF"/>
    <w:rsid w:val="00301460"/>
    <w:rsid w:val="0030198C"/>
    <w:rsid w:val="0030292C"/>
    <w:rsid w:val="003029C2"/>
    <w:rsid w:val="00302FA7"/>
    <w:rsid w:val="003041C3"/>
    <w:rsid w:val="00304DF8"/>
    <w:rsid w:val="00306504"/>
    <w:rsid w:val="003069B1"/>
    <w:rsid w:val="003075F6"/>
    <w:rsid w:val="00307C50"/>
    <w:rsid w:val="00307F96"/>
    <w:rsid w:val="0031012E"/>
    <w:rsid w:val="0031071F"/>
    <w:rsid w:val="0031146A"/>
    <w:rsid w:val="003116B4"/>
    <w:rsid w:val="003116D1"/>
    <w:rsid w:val="003129B1"/>
    <w:rsid w:val="00312E61"/>
    <w:rsid w:val="0031348E"/>
    <w:rsid w:val="00313D90"/>
    <w:rsid w:val="00314429"/>
    <w:rsid w:val="0031449B"/>
    <w:rsid w:val="00314F40"/>
    <w:rsid w:val="00315811"/>
    <w:rsid w:val="00317466"/>
    <w:rsid w:val="003174B6"/>
    <w:rsid w:val="0032036F"/>
    <w:rsid w:val="0032153E"/>
    <w:rsid w:val="00321E47"/>
    <w:rsid w:val="003221B5"/>
    <w:rsid w:val="003227FF"/>
    <w:rsid w:val="00322D46"/>
    <w:rsid w:val="003247AF"/>
    <w:rsid w:val="00324E59"/>
    <w:rsid w:val="00325C99"/>
    <w:rsid w:val="003265FD"/>
    <w:rsid w:val="00326622"/>
    <w:rsid w:val="00327A79"/>
    <w:rsid w:val="00327B85"/>
    <w:rsid w:val="00330B51"/>
    <w:rsid w:val="00330D82"/>
    <w:rsid w:val="0033157B"/>
    <w:rsid w:val="00332302"/>
    <w:rsid w:val="00332E16"/>
    <w:rsid w:val="00333D8A"/>
    <w:rsid w:val="003346AB"/>
    <w:rsid w:val="003347CF"/>
    <w:rsid w:val="00335BBD"/>
    <w:rsid w:val="00335F96"/>
    <w:rsid w:val="003362A6"/>
    <w:rsid w:val="0033735C"/>
    <w:rsid w:val="00337AC7"/>
    <w:rsid w:val="00340202"/>
    <w:rsid w:val="00340B1F"/>
    <w:rsid w:val="00342105"/>
    <w:rsid w:val="0034455B"/>
    <w:rsid w:val="00345113"/>
    <w:rsid w:val="0034550A"/>
    <w:rsid w:val="00345EDA"/>
    <w:rsid w:val="00346AB7"/>
    <w:rsid w:val="003476E1"/>
    <w:rsid w:val="0034772C"/>
    <w:rsid w:val="0035114E"/>
    <w:rsid w:val="00351E12"/>
    <w:rsid w:val="00352AC9"/>
    <w:rsid w:val="00352F0C"/>
    <w:rsid w:val="0035359B"/>
    <w:rsid w:val="0035442F"/>
    <w:rsid w:val="00354CE2"/>
    <w:rsid w:val="00354D57"/>
    <w:rsid w:val="00356426"/>
    <w:rsid w:val="00356AB5"/>
    <w:rsid w:val="00356AE9"/>
    <w:rsid w:val="003578D1"/>
    <w:rsid w:val="00360DF7"/>
    <w:rsid w:val="0036172C"/>
    <w:rsid w:val="00362A54"/>
    <w:rsid w:val="003636E9"/>
    <w:rsid w:val="003647C4"/>
    <w:rsid w:val="00364CA7"/>
    <w:rsid w:val="00364FE4"/>
    <w:rsid w:val="003659BC"/>
    <w:rsid w:val="00365CC8"/>
    <w:rsid w:val="0036643D"/>
    <w:rsid w:val="003668B8"/>
    <w:rsid w:val="00367537"/>
    <w:rsid w:val="003675B9"/>
    <w:rsid w:val="00371C01"/>
    <w:rsid w:val="00374A79"/>
    <w:rsid w:val="003759D8"/>
    <w:rsid w:val="00375E8E"/>
    <w:rsid w:val="00377499"/>
    <w:rsid w:val="00377DCF"/>
    <w:rsid w:val="00380B20"/>
    <w:rsid w:val="00380CC5"/>
    <w:rsid w:val="0038123B"/>
    <w:rsid w:val="00381DA6"/>
    <w:rsid w:val="00381F54"/>
    <w:rsid w:val="00382619"/>
    <w:rsid w:val="003830C5"/>
    <w:rsid w:val="003844D6"/>
    <w:rsid w:val="00384A9C"/>
    <w:rsid w:val="00385446"/>
    <w:rsid w:val="00385582"/>
    <w:rsid w:val="003857BE"/>
    <w:rsid w:val="00386090"/>
    <w:rsid w:val="00387D21"/>
    <w:rsid w:val="003900DC"/>
    <w:rsid w:val="00390318"/>
    <w:rsid w:val="003911E9"/>
    <w:rsid w:val="00392519"/>
    <w:rsid w:val="00392665"/>
    <w:rsid w:val="003928CB"/>
    <w:rsid w:val="00396524"/>
    <w:rsid w:val="00396BAF"/>
    <w:rsid w:val="0039761A"/>
    <w:rsid w:val="00397C7C"/>
    <w:rsid w:val="00397E80"/>
    <w:rsid w:val="00397EA7"/>
    <w:rsid w:val="003A0603"/>
    <w:rsid w:val="003A1C94"/>
    <w:rsid w:val="003A29D7"/>
    <w:rsid w:val="003A2DA2"/>
    <w:rsid w:val="003A3046"/>
    <w:rsid w:val="003A31EC"/>
    <w:rsid w:val="003A35C8"/>
    <w:rsid w:val="003A35E1"/>
    <w:rsid w:val="003A3EBD"/>
    <w:rsid w:val="003A54A5"/>
    <w:rsid w:val="003A6A00"/>
    <w:rsid w:val="003A6B56"/>
    <w:rsid w:val="003A74CD"/>
    <w:rsid w:val="003A772F"/>
    <w:rsid w:val="003A7FC0"/>
    <w:rsid w:val="003B0000"/>
    <w:rsid w:val="003B1A2E"/>
    <w:rsid w:val="003B21AA"/>
    <w:rsid w:val="003B2F61"/>
    <w:rsid w:val="003B4C56"/>
    <w:rsid w:val="003B4F8C"/>
    <w:rsid w:val="003B5290"/>
    <w:rsid w:val="003B57A2"/>
    <w:rsid w:val="003B5840"/>
    <w:rsid w:val="003B5BAE"/>
    <w:rsid w:val="003B5E62"/>
    <w:rsid w:val="003B6471"/>
    <w:rsid w:val="003B66D5"/>
    <w:rsid w:val="003B6C91"/>
    <w:rsid w:val="003B70AE"/>
    <w:rsid w:val="003B745C"/>
    <w:rsid w:val="003C0CBB"/>
    <w:rsid w:val="003C0CDF"/>
    <w:rsid w:val="003C0E4D"/>
    <w:rsid w:val="003C1186"/>
    <w:rsid w:val="003C1E86"/>
    <w:rsid w:val="003C21F5"/>
    <w:rsid w:val="003C2AA5"/>
    <w:rsid w:val="003C3628"/>
    <w:rsid w:val="003C4115"/>
    <w:rsid w:val="003C4C51"/>
    <w:rsid w:val="003C51B1"/>
    <w:rsid w:val="003C62F6"/>
    <w:rsid w:val="003C6663"/>
    <w:rsid w:val="003D02B8"/>
    <w:rsid w:val="003D11EC"/>
    <w:rsid w:val="003D183E"/>
    <w:rsid w:val="003D1A95"/>
    <w:rsid w:val="003D1E1B"/>
    <w:rsid w:val="003D2DA3"/>
    <w:rsid w:val="003D32F5"/>
    <w:rsid w:val="003D378A"/>
    <w:rsid w:val="003D3C36"/>
    <w:rsid w:val="003D4D20"/>
    <w:rsid w:val="003D4E77"/>
    <w:rsid w:val="003D5637"/>
    <w:rsid w:val="003D598A"/>
    <w:rsid w:val="003D68E8"/>
    <w:rsid w:val="003D6900"/>
    <w:rsid w:val="003E02EA"/>
    <w:rsid w:val="003E0777"/>
    <w:rsid w:val="003E0CCB"/>
    <w:rsid w:val="003E0D65"/>
    <w:rsid w:val="003E22C6"/>
    <w:rsid w:val="003E26BC"/>
    <w:rsid w:val="003E37B4"/>
    <w:rsid w:val="003E4C13"/>
    <w:rsid w:val="003E5293"/>
    <w:rsid w:val="003E5911"/>
    <w:rsid w:val="003E6173"/>
    <w:rsid w:val="003E627B"/>
    <w:rsid w:val="003E6F6C"/>
    <w:rsid w:val="003E7AC2"/>
    <w:rsid w:val="003F040C"/>
    <w:rsid w:val="003F226E"/>
    <w:rsid w:val="003F2B9D"/>
    <w:rsid w:val="003F3063"/>
    <w:rsid w:val="003F40AE"/>
    <w:rsid w:val="003F464F"/>
    <w:rsid w:val="003F5EBB"/>
    <w:rsid w:val="003F61CA"/>
    <w:rsid w:val="003F6829"/>
    <w:rsid w:val="003F6A03"/>
    <w:rsid w:val="003F7149"/>
    <w:rsid w:val="003F763A"/>
    <w:rsid w:val="004002BC"/>
    <w:rsid w:val="00400E36"/>
    <w:rsid w:val="00403163"/>
    <w:rsid w:val="0040380C"/>
    <w:rsid w:val="00403E76"/>
    <w:rsid w:val="00405461"/>
    <w:rsid w:val="00406718"/>
    <w:rsid w:val="004068E6"/>
    <w:rsid w:val="00406EE1"/>
    <w:rsid w:val="00406FA7"/>
    <w:rsid w:val="004076A9"/>
    <w:rsid w:val="00407B2B"/>
    <w:rsid w:val="00410035"/>
    <w:rsid w:val="00412308"/>
    <w:rsid w:val="004126E4"/>
    <w:rsid w:val="004142BE"/>
    <w:rsid w:val="004151C2"/>
    <w:rsid w:val="004155F2"/>
    <w:rsid w:val="00415CEE"/>
    <w:rsid w:val="00415E79"/>
    <w:rsid w:val="00416FBC"/>
    <w:rsid w:val="004178C3"/>
    <w:rsid w:val="004222D5"/>
    <w:rsid w:val="004228FF"/>
    <w:rsid w:val="00422E6E"/>
    <w:rsid w:val="0042311A"/>
    <w:rsid w:val="00423976"/>
    <w:rsid w:val="00423DC2"/>
    <w:rsid w:val="00424022"/>
    <w:rsid w:val="004242B0"/>
    <w:rsid w:val="00424E96"/>
    <w:rsid w:val="00425147"/>
    <w:rsid w:val="00425529"/>
    <w:rsid w:val="00425A05"/>
    <w:rsid w:val="00427329"/>
    <w:rsid w:val="00430185"/>
    <w:rsid w:val="004303F0"/>
    <w:rsid w:val="00430484"/>
    <w:rsid w:val="004307C6"/>
    <w:rsid w:val="004308E4"/>
    <w:rsid w:val="0043118E"/>
    <w:rsid w:val="004315FA"/>
    <w:rsid w:val="00432A32"/>
    <w:rsid w:val="0043330C"/>
    <w:rsid w:val="0043531A"/>
    <w:rsid w:val="0043549C"/>
    <w:rsid w:val="004361FF"/>
    <w:rsid w:val="00436A3F"/>
    <w:rsid w:val="00436AC2"/>
    <w:rsid w:val="00436C0B"/>
    <w:rsid w:val="00437BA1"/>
    <w:rsid w:val="00440377"/>
    <w:rsid w:val="00442495"/>
    <w:rsid w:val="00442B96"/>
    <w:rsid w:val="00443908"/>
    <w:rsid w:val="00445B4B"/>
    <w:rsid w:val="00445FC1"/>
    <w:rsid w:val="004464E8"/>
    <w:rsid w:val="00446FE3"/>
    <w:rsid w:val="00450259"/>
    <w:rsid w:val="00450DED"/>
    <w:rsid w:val="00451B49"/>
    <w:rsid w:val="0045200A"/>
    <w:rsid w:val="00453D44"/>
    <w:rsid w:val="00454711"/>
    <w:rsid w:val="0045503C"/>
    <w:rsid w:val="0045536E"/>
    <w:rsid w:val="00455450"/>
    <w:rsid w:val="0045708E"/>
    <w:rsid w:val="0046010B"/>
    <w:rsid w:val="0046038D"/>
    <w:rsid w:val="00460D3C"/>
    <w:rsid w:val="00461BBC"/>
    <w:rsid w:val="00461DDF"/>
    <w:rsid w:val="00463837"/>
    <w:rsid w:val="00463EA0"/>
    <w:rsid w:val="004649D8"/>
    <w:rsid w:val="00464B0D"/>
    <w:rsid w:val="004650B0"/>
    <w:rsid w:val="004655D5"/>
    <w:rsid w:val="00465D62"/>
    <w:rsid w:val="00465DAF"/>
    <w:rsid w:val="00466D3A"/>
    <w:rsid w:val="00467846"/>
    <w:rsid w:val="004678B3"/>
    <w:rsid w:val="00467B59"/>
    <w:rsid w:val="004702D6"/>
    <w:rsid w:val="00470C4F"/>
    <w:rsid w:val="00470EC8"/>
    <w:rsid w:val="00471823"/>
    <w:rsid w:val="00471891"/>
    <w:rsid w:val="00472B1B"/>
    <w:rsid w:val="00473816"/>
    <w:rsid w:val="004739A7"/>
    <w:rsid w:val="00473AF7"/>
    <w:rsid w:val="00473B30"/>
    <w:rsid w:val="0047426A"/>
    <w:rsid w:val="00474C6A"/>
    <w:rsid w:val="00475B65"/>
    <w:rsid w:val="00476597"/>
    <w:rsid w:val="0047719C"/>
    <w:rsid w:val="00480176"/>
    <w:rsid w:val="00480E79"/>
    <w:rsid w:val="00481547"/>
    <w:rsid w:val="00481CA5"/>
    <w:rsid w:val="00481F1E"/>
    <w:rsid w:val="0048240A"/>
    <w:rsid w:val="0048247E"/>
    <w:rsid w:val="0048274D"/>
    <w:rsid w:val="00482E7B"/>
    <w:rsid w:val="0048342F"/>
    <w:rsid w:val="004834D3"/>
    <w:rsid w:val="00483AD6"/>
    <w:rsid w:val="004867F1"/>
    <w:rsid w:val="00487156"/>
    <w:rsid w:val="00487E2A"/>
    <w:rsid w:val="0049049D"/>
    <w:rsid w:val="0049147D"/>
    <w:rsid w:val="0049172B"/>
    <w:rsid w:val="00491F7B"/>
    <w:rsid w:val="00492A30"/>
    <w:rsid w:val="00492AEB"/>
    <w:rsid w:val="00492BE7"/>
    <w:rsid w:val="00492F50"/>
    <w:rsid w:val="004936DF"/>
    <w:rsid w:val="00494664"/>
    <w:rsid w:val="004950E0"/>
    <w:rsid w:val="0049532D"/>
    <w:rsid w:val="00495333"/>
    <w:rsid w:val="0049564C"/>
    <w:rsid w:val="00497A54"/>
    <w:rsid w:val="004A0766"/>
    <w:rsid w:val="004A2419"/>
    <w:rsid w:val="004A3062"/>
    <w:rsid w:val="004A39BA"/>
    <w:rsid w:val="004A42BE"/>
    <w:rsid w:val="004A44A9"/>
    <w:rsid w:val="004A4C3D"/>
    <w:rsid w:val="004A56C1"/>
    <w:rsid w:val="004A5D36"/>
    <w:rsid w:val="004A5F0B"/>
    <w:rsid w:val="004A7962"/>
    <w:rsid w:val="004B0131"/>
    <w:rsid w:val="004B05A6"/>
    <w:rsid w:val="004B1FAC"/>
    <w:rsid w:val="004B26A5"/>
    <w:rsid w:val="004B27F5"/>
    <w:rsid w:val="004B27F8"/>
    <w:rsid w:val="004B45AF"/>
    <w:rsid w:val="004B4FAE"/>
    <w:rsid w:val="004B6096"/>
    <w:rsid w:val="004B64CF"/>
    <w:rsid w:val="004B6BB0"/>
    <w:rsid w:val="004C0317"/>
    <w:rsid w:val="004C2BE5"/>
    <w:rsid w:val="004C34F3"/>
    <w:rsid w:val="004C3DE5"/>
    <w:rsid w:val="004C5C53"/>
    <w:rsid w:val="004C5E4F"/>
    <w:rsid w:val="004C600B"/>
    <w:rsid w:val="004C74C0"/>
    <w:rsid w:val="004C7C6C"/>
    <w:rsid w:val="004D0851"/>
    <w:rsid w:val="004D16A7"/>
    <w:rsid w:val="004D196E"/>
    <w:rsid w:val="004D1A64"/>
    <w:rsid w:val="004D34CA"/>
    <w:rsid w:val="004D386A"/>
    <w:rsid w:val="004D42E6"/>
    <w:rsid w:val="004D564D"/>
    <w:rsid w:val="004D5915"/>
    <w:rsid w:val="004D5A40"/>
    <w:rsid w:val="004D5DAF"/>
    <w:rsid w:val="004D62E5"/>
    <w:rsid w:val="004D6545"/>
    <w:rsid w:val="004D67EE"/>
    <w:rsid w:val="004D6CD9"/>
    <w:rsid w:val="004D725F"/>
    <w:rsid w:val="004D7549"/>
    <w:rsid w:val="004D7783"/>
    <w:rsid w:val="004E06AA"/>
    <w:rsid w:val="004E0F4E"/>
    <w:rsid w:val="004E1882"/>
    <w:rsid w:val="004E1CF8"/>
    <w:rsid w:val="004E26D7"/>
    <w:rsid w:val="004E2837"/>
    <w:rsid w:val="004E2A62"/>
    <w:rsid w:val="004E3A93"/>
    <w:rsid w:val="004E5E53"/>
    <w:rsid w:val="004E5F34"/>
    <w:rsid w:val="004E6730"/>
    <w:rsid w:val="004E77E4"/>
    <w:rsid w:val="004F1CBB"/>
    <w:rsid w:val="004F1E10"/>
    <w:rsid w:val="004F21AA"/>
    <w:rsid w:val="004F2248"/>
    <w:rsid w:val="004F2489"/>
    <w:rsid w:val="004F2767"/>
    <w:rsid w:val="004F2904"/>
    <w:rsid w:val="004F3101"/>
    <w:rsid w:val="004F4E98"/>
    <w:rsid w:val="004F62FC"/>
    <w:rsid w:val="00500044"/>
    <w:rsid w:val="005013A9"/>
    <w:rsid w:val="0050167D"/>
    <w:rsid w:val="0050176E"/>
    <w:rsid w:val="00502376"/>
    <w:rsid w:val="0050332D"/>
    <w:rsid w:val="00503818"/>
    <w:rsid w:val="005059C2"/>
    <w:rsid w:val="00505A0C"/>
    <w:rsid w:val="00505D61"/>
    <w:rsid w:val="005063AB"/>
    <w:rsid w:val="00506B4A"/>
    <w:rsid w:val="00507803"/>
    <w:rsid w:val="0051033D"/>
    <w:rsid w:val="0051034C"/>
    <w:rsid w:val="00510B06"/>
    <w:rsid w:val="00510B89"/>
    <w:rsid w:val="005111CF"/>
    <w:rsid w:val="005112B5"/>
    <w:rsid w:val="005116F8"/>
    <w:rsid w:val="00511F7E"/>
    <w:rsid w:val="00511F83"/>
    <w:rsid w:val="005121FF"/>
    <w:rsid w:val="005130B7"/>
    <w:rsid w:val="00513800"/>
    <w:rsid w:val="00514112"/>
    <w:rsid w:val="00514FD7"/>
    <w:rsid w:val="00515317"/>
    <w:rsid w:val="00515951"/>
    <w:rsid w:val="00515AAD"/>
    <w:rsid w:val="00516A49"/>
    <w:rsid w:val="0051760D"/>
    <w:rsid w:val="00521132"/>
    <w:rsid w:val="0052217B"/>
    <w:rsid w:val="00522F2B"/>
    <w:rsid w:val="00524D8A"/>
    <w:rsid w:val="00525183"/>
    <w:rsid w:val="005255B9"/>
    <w:rsid w:val="005264BC"/>
    <w:rsid w:val="005267FF"/>
    <w:rsid w:val="00526E82"/>
    <w:rsid w:val="00530140"/>
    <w:rsid w:val="00530DDE"/>
    <w:rsid w:val="00531722"/>
    <w:rsid w:val="005318F1"/>
    <w:rsid w:val="005342DC"/>
    <w:rsid w:val="005346AC"/>
    <w:rsid w:val="00534985"/>
    <w:rsid w:val="00535131"/>
    <w:rsid w:val="005351AA"/>
    <w:rsid w:val="00536BA6"/>
    <w:rsid w:val="00536E3B"/>
    <w:rsid w:val="00536F49"/>
    <w:rsid w:val="00537494"/>
    <w:rsid w:val="005402E2"/>
    <w:rsid w:val="00540837"/>
    <w:rsid w:val="00540C1A"/>
    <w:rsid w:val="005420BE"/>
    <w:rsid w:val="005424EC"/>
    <w:rsid w:val="005427BA"/>
    <w:rsid w:val="00542F78"/>
    <w:rsid w:val="005434AE"/>
    <w:rsid w:val="00543A1F"/>
    <w:rsid w:val="00543A5D"/>
    <w:rsid w:val="00543B28"/>
    <w:rsid w:val="005442CC"/>
    <w:rsid w:val="0054473F"/>
    <w:rsid w:val="00544E90"/>
    <w:rsid w:val="005457EA"/>
    <w:rsid w:val="00545AC8"/>
    <w:rsid w:val="005461FF"/>
    <w:rsid w:val="00547571"/>
    <w:rsid w:val="00547E8B"/>
    <w:rsid w:val="005502CC"/>
    <w:rsid w:val="00550581"/>
    <w:rsid w:val="005513F9"/>
    <w:rsid w:val="0055232E"/>
    <w:rsid w:val="005529B5"/>
    <w:rsid w:val="00554140"/>
    <w:rsid w:val="00554CFE"/>
    <w:rsid w:val="00554FFC"/>
    <w:rsid w:val="00555E7E"/>
    <w:rsid w:val="005560C7"/>
    <w:rsid w:val="00556FB8"/>
    <w:rsid w:val="0056147C"/>
    <w:rsid w:val="00561D2C"/>
    <w:rsid w:val="005620F2"/>
    <w:rsid w:val="00562A53"/>
    <w:rsid w:val="0056336E"/>
    <w:rsid w:val="00564F01"/>
    <w:rsid w:val="005655B0"/>
    <w:rsid w:val="00565E7B"/>
    <w:rsid w:val="0056631B"/>
    <w:rsid w:val="0056738F"/>
    <w:rsid w:val="00570E3F"/>
    <w:rsid w:val="00570F91"/>
    <w:rsid w:val="00571955"/>
    <w:rsid w:val="005727C1"/>
    <w:rsid w:val="00572DCD"/>
    <w:rsid w:val="00573465"/>
    <w:rsid w:val="00573604"/>
    <w:rsid w:val="00573EAB"/>
    <w:rsid w:val="0057402F"/>
    <w:rsid w:val="005752D8"/>
    <w:rsid w:val="005754A4"/>
    <w:rsid w:val="00575A69"/>
    <w:rsid w:val="005768C0"/>
    <w:rsid w:val="00581A15"/>
    <w:rsid w:val="00581D80"/>
    <w:rsid w:val="005828C0"/>
    <w:rsid w:val="00583273"/>
    <w:rsid w:val="00583A5A"/>
    <w:rsid w:val="005850DC"/>
    <w:rsid w:val="00585D94"/>
    <w:rsid w:val="00585FF5"/>
    <w:rsid w:val="005865FA"/>
    <w:rsid w:val="00587015"/>
    <w:rsid w:val="0058706E"/>
    <w:rsid w:val="00591B36"/>
    <w:rsid w:val="00591D54"/>
    <w:rsid w:val="00591D80"/>
    <w:rsid w:val="00591EEB"/>
    <w:rsid w:val="0059280A"/>
    <w:rsid w:val="005929D3"/>
    <w:rsid w:val="00592E26"/>
    <w:rsid w:val="0059420F"/>
    <w:rsid w:val="00594439"/>
    <w:rsid w:val="00595CC4"/>
    <w:rsid w:val="00596A19"/>
    <w:rsid w:val="00597769"/>
    <w:rsid w:val="00597F7B"/>
    <w:rsid w:val="005A0C4D"/>
    <w:rsid w:val="005A0F6E"/>
    <w:rsid w:val="005A19CE"/>
    <w:rsid w:val="005A2C50"/>
    <w:rsid w:val="005A2F6B"/>
    <w:rsid w:val="005A31E2"/>
    <w:rsid w:val="005A3F0A"/>
    <w:rsid w:val="005A498B"/>
    <w:rsid w:val="005A4E37"/>
    <w:rsid w:val="005A5463"/>
    <w:rsid w:val="005A56EE"/>
    <w:rsid w:val="005A5B2A"/>
    <w:rsid w:val="005A6B81"/>
    <w:rsid w:val="005A6FDA"/>
    <w:rsid w:val="005A72F9"/>
    <w:rsid w:val="005A75C7"/>
    <w:rsid w:val="005A7EC6"/>
    <w:rsid w:val="005B0E14"/>
    <w:rsid w:val="005B14C1"/>
    <w:rsid w:val="005B14F5"/>
    <w:rsid w:val="005B1C6C"/>
    <w:rsid w:val="005B21E6"/>
    <w:rsid w:val="005B23F6"/>
    <w:rsid w:val="005B4B5C"/>
    <w:rsid w:val="005B5B9D"/>
    <w:rsid w:val="005B5EB5"/>
    <w:rsid w:val="005B77BA"/>
    <w:rsid w:val="005B7944"/>
    <w:rsid w:val="005C06A7"/>
    <w:rsid w:val="005C0D28"/>
    <w:rsid w:val="005C0D5D"/>
    <w:rsid w:val="005C12FC"/>
    <w:rsid w:val="005C1F89"/>
    <w:rsid w:val="005C295C"/>
    <w:rsid w:val="005C2F9A"/>
    <w:rsid w:val="005C448E"/>
    <w:rsid w:val="005C4BFB"/>
    <w:rsid w:val="005C4C4F"/>
    <w:rsid w:val="005C4E82"/>
    <w:rsid w:val="005C5223"/>
    <w:rsid w:val="005C56F7"/>
    <w:rsid w:val="005C5AFF"/>
    <w:rsid w:val="005C7222"/>
    <w:rsid w:val="005C742D"/>
    <w:rsid w:val="005C7A24"/>
    <w:rsid w:val="005C7DE5"/>
    <w:rsid w:val="005D1094"/>
    <w:rsid w:val="005D16F2"/>
    <w:rsid w:val="005D1760"/>
    <w:rsid w:val="005D1C5D"/>
    <w:rsid w:val="005D24D2"/>
    <w:rsid w:val="005D3042"/>
    <w:rsid w:val="005D3E62"/>
    <w:rsid w:val="005D4052"/>
    <w:rsid w:val="005D40B5"/>
    <w:rsid w:val="005D436F"/>
    <w:rsid w:val="005D44C9"/>
    <w:rsid w:val="005D466B"/>
    <w:rsid w:val="005D4AC3"/>
    <w:rsid w:val="005D5EEA"/>
    <w:rsid w:val="005D6AF6"/>
    <w:rsid w:val="005D7940"/>
    <w:rsid w:val="005D7B3A"/>
    <w:rsid w:val="005E02E3"/>
    <w:rsid w:val="005E0704"/>
    <w:rsid w:val="005E07B4"/>
    <w:rsid w:val="005E09EE"/>
    <w:rsid w:val="005E1FC4"/>
    <w:rsid w:val="005E2E6B"/>
    <w:rsid w:val="005E48E4"/>
    <w:rsid w:val="005E4AF3"/>
    <w:rsid w:val="005E5174"/>
    <w:rsid w:val="005E5A97"/>
    <w:rsid w:val="005E6550"/>
    <w:rsid w:val="005E6867"/>
    <w:rsid w:val="005E7332"/>
    <w:rsid w:val="005F02B7"/>
    <w:rsid w:val="005F1435"/>
    <w:rsid w:val="005F172F"/>
    <w:rsid w:val="005F1AAE"/>
    <w:rsid w:val="005F1E85"/>
    <w:rsid w:val="005F229D"/>
    <w:rsid w:val="005F53D4"/>
    <w:rsid w:val="005F723E"/>
    <w:rsid w:val="005F7418"/>
    <w:rsid w:val="005F7C43"/>
    <w:rsid w:val="006001D4"/>
    <w:rsid w:val="006002F5"/>
    <w:rsid w:val="006024C4"/>
    <w:rsid w:val="00605083"/>
    <w:rsid w:val="006054FE"/>
    <w:rsid w:val="00605D48"/>
    <w:rsid w:val="00605F14"/>
    <w:rsid w:val="00606347"/>
    <w:rsid w:val="00606F0B"/>
    <w:rsid w:val="00606FAD"/>
    <w:rsid w:val="00607021"/>
    <w:rsid w:val="00607469"/>
    <w:rsid w:val="00607741"/>
    <w:rsid w:val="00607982"/>
    <w:rsid w:val="0061031A"/>
    <w:rsid w:val="00610887"/>
    <w:rsid w:val="006108F6"/>
    <w:rsid w:val="0061156E"/>
    <w:rsid w:val="006123CA"/>
    <w:rsid w:val="00612526"/>
    <w:rsid w:val="00612681"/>
    <w:rsid w:val="00612CAF"/>
    <w:rsid w:val="00612CE1"/>
    <w:rsid w:val="00613EA6"/>
    <w:rsid w:val="00613EAF"/>
    <w:rsid w:val="00613F59"/>
    <w:rsid w:val="0061426C"/>
    <w:rsid w:val="00614750"/>
    <w:rsid w:val="0061562B"/>
    <w:rsid w:val="006156BA"/>
    <w:rsid w:val="00615FE0"/>
    <w:rsid w:val="0061668A"/>
    <w:rsid w:val="00616BD5"/>
    <w:rsid w:val="00617663"/>
    <w:rsid w:val="00620AB4"/>
    <w:rsid w:val="00620C1D"/>
    <w:rsid w:val="00620C58"/>
    <w:rsid w:val="006234C3"/>
    <w:rsid w:val="00623935"/>
    <w:rsid w:val="0062464B"/>
    <w:rsid w:val="00624E6E"/>
    <w:rsid w:val="00626557"/>
    <w:rsid w:val="00626E44"/>
    <w:rsid w:val="00631A86"/>
    <w:rsid w:val="00631FBE"/>
    <w:rsid w:val="006322C7"/>
    <w:rsid w:val="00633452"/>
    <w:rsid w:val="006339E9"/>
    <w:rsid w:val="00633FB2"/>
    <w:rsid w:val="006341C5"/>
    <w:rsid w:val="006341D0"/>
    <w:rsid w:val="006345D4"/>
    <w:rsid w:val="0063460F"/>
    <w:rsid w:val="00634ACA"/>
    <w:rsid w:val="00634E1B"/>
    <w:rsid w:val="00634F9D"/>
    <w:rsid w:val="00635941"/>
    <w:rsid w:val="006359C5"/>
    <w:rsid w:val="00636990"/>
    <w:rsid w:val="00636A81"/>
    <w:rsid w:val="006370E8"/>
    <w:rsid w:val="00637B0D"/>
    <w:rsid w:val="0064111A"/>
    <w:rsid w:val="00641710"/>
    <w:rsid w:val="0064197B"/>
    <w:rsid w:val="006428A3"/>
    <w:rsid w:val="00642B74"/>
    <w:rsid w:val="0064358A"/>
    <w:rsid w:val="00643638"/>
    <w:rsid w:val="0064398B"/>
    <w:rsid w:val="00644018"/>
    <w:rsid w:val="006448B7"/>
    <w:rsid w:val="00645300"/>
    <w:rsid w:val="00646B4C"/>
    <w:rsid w:val="00646D10"/>
    <w:rsid w:val="00647018"/>
    <w:rsid w:val="00650AB3"/>
    <w:rsid w:val="00650C89"/>
    <w:rsid w:val="006530DB"/>
    <w:rsid w:val="0065390B"/>
    <w:rsid w:val="00653935"/>
    <w:rsid w:val="00653988"/>
    <w:rsid w:val="00654FC1"/>
    <w:rsid w:val="006554EC"/>
    <w:rsid w:val="006554FE"/>
    <w:rsid w:val="00655771"/>
    <w:rsid w:val="00655EEC"/>
    <w:rsid w:val="0065706C"/>
    <w:rsid w:val="006600D9"/>
    <w:rsid w:val="006608C7"/>
    <w:rsid w:val="00661677"/>
    <w:rsid w:val="00661702"/>
    <w:rsid w:val="0066294B"/>
    <w:rsid w:val="006630AD"/>
    <w:rsid w:val="006637F4"/>
    <w:rsid w:val="00663C53"/>
    <w:rsid w:val="00664528"/>
    <w:rsid w:val="006668AF"/>
    <w:rsid w:val="006670B4"/>
    <w:rsid w:val="00667DC1"/>
    <w:rsid w:val="006707CD"/>
    <w:rsid w:val="006716A1"/>
    <w:rsid w:val="00672982"/>
    <w:rsid w:val="00672ADF"/>
    <w:rsid w:val="00672D16"/>
    <w:rsid w:val="00673E6A"/>
    <w:rsid w:val="00674A71"/>
    <w:rsid w:val="00674DAB"/>
    <w:rsid w:val="00675110"/>
    <w:rsid w:val="00676D65"/>
    <w:rsid w:val="00677130"/>
    <w:rsid w:val="00680248"/>
    <w:rsid w:val="00681080"/>
    <w:rsid w:val="0068157C"/>
    <w:rsid w:val="006820B3"/>
    <w:rsid w:val="0068220A"/>
    <w:rsid w:val="0068283C"/>
    <w:rsid w:val="00682932"/>
    <w:rsid w:val="006829F7"/>
    <w:rsid w:val="00682E6E"/>
    <w:rsid w:val="006839ED"/>
    <w:rsid w:val="006852D9"/>
    <w:rsid w:val="00685482"/>
    <w:rsid w:val="00685BDD"/>
    <w:rsid w:val="00685F87"/>
    <w:rsid w:val="006865FF"/>
    <w:rsid w:val="00686635"/>
    <w:rsid w:val="006869A3"/>
    <w:rsid w:val="006903BC"/>
    <w:rsid w:val="00690453"/>
    <w:rsid w:val="00691051"/>
    <w:rsid w:val="006924CB"/>
    <w:rsid w:val="00692540"/>
    <w:rsid w:val="006929BE"/>
    <w:rsid w:val="006937E3"/>
    <w:rsid w:val="006944D8"/>
    <w:rsid w:val="00696F1F"/>
    <w:rsid w:val="00697996"/>
    <w:rsid w:val="00697BB9"/>
    <w:rsid w:val="006A0846"/>
    <w:rsid w:val="006A12CF"/>
    <w:rsid w:val="006A1995"/>
    <w:rsid w:val="006A1D8F"/>
    <w:rsid w:val="006A306D"/>
    <w:rsid w:val="006A54AF"/>
    <w:rsid w:val="006A56E6"/>
    <w:rsid w:val="006A62F0"/>
    <w:rsid w:val="006A636B"/>
    <w:rsid w:val="006A7240"/>
    <w:rsid w:val="006A7A21"/>
    <w:rsid w:val="006A7B9D"/>
    <w:rsid w:val="006B0802"/>
    <w:rsid w:val="006B0BF9"/>
    <w:rsid w:val="006B0DE2"/>
    <w:rsid w:val="006B0F1D"/>
    <w:rsid w:val="006B1A3B"/>
    <w:rsid w:val="006B1E33"/>
    <w:rsid w:val="006B233C"/>
    <w:rsid w:val="006B2C45"/>
    <w:rsid w:val="006B2F80"/>
    <w:rsid w:val="006B65C0"/>
    <w:rsid w:val="006B7123"/>
    <w:rsid w:val="006B7192"/>
    <w:rsid w:val="006C19B5"/>
    <w:rsid w:val="006C2785"/>
    <w:rsid w:val="006C2B12"/>
    <w:rsid w:val="006C2F24"/>
    <w:rsid w:val="006C46FC"/>
    <w:rsid w:val="006C5A52"/>
    <w:rsid w:val="006C5D98"/>
    <w:rsid w:val="006C64E7"/>
    <w:rsid w:val="006C6663"/>
    <w:rsid w:val="006C7254"/>
    <w:rsid w:val="006C78CB"/>
    <w:rsid w:val="006C7DEB"/>
    <w:rsid w:val="006D0D7C"/>
    <w:rsid w:val="006D1086"/>
    <w:rsid w:val="006D1785"/>
    <w:rsid w:val="006D1A0F"/>
    <w:rsid w:val="006D1F60"/>
    <w:rsid w:val="006D3219"/>
    <w:rsid w:val="006D32C5"/>
    <w:rsid w:val="006D33CA"/>
    <w:rsid w:val="006D3F45"/>
    <w:rsid w:val="006D4989"/>
    <w:rsid w:val="006D5A5E"/>
    <w:rsid w:val="006E002E"/>
    <w:rsid w:val="006E0B2E"/>
    <w:rsid w:val="006E158A"/>
    <w:rsid w:val="006E3437"/>
    <w:rsid w:val="006E42A4"/>
    <w:rsid w:val="006E4BBA"/>
    <w:rsid w:val="006E51E4"/>
    <w:rsid w:val="006E5423"/>
    <w:rsid w:val="006E5FD2"/>
    <w:rsid w:val="006E6A8F"/>
    <w:rsid w:val="006E7E3C"/>
    <w:rsid w:val="006F02C7"/>
    <w:rsid w:val="006F0D4D"/>
    <w:rsid w:val="006F0D75"/>
    <w:rsid w:val="006F109F"/>
    <w:rsid w:val="006F14B8"/>
    <w:rsid w:val="006F293E"/>
    <w:rsid w:val="006F2A79"/>
    <w:rsid w:val="006F2B97"/>
    <w:rsid w:val="006F4C33"/>
    <w:rsid w:val="006F4E59"/>
    <w:rsid w:val="006F5BBB"/>
    <w:rsid w:val="006F7AF0"/>
    <w:rsid w:val="006F7C8E"/>
    <w:rsid w:val="00701E41"/>
    <w:rsid w:val="00702A18"/>
    <w:rsid w:val="00702D5E"/>
    <w:rsid w:val="00703870"/>
    <w:rsid w:val="00703DEA"/>
    <w:rsid w:val="0070434E"/>
    <w:rsid w:val="007043D2"/>
    <w:rsid w:val="00704A6B"/>
    <w:rsid w:val="00704AF4"/>
    <w:rsid w:val="00704E5F"/>
    <w:rsid w:val="007058EB"/>
    <w:rsid w:val="00706245"/>
    <w:rsid w:val="0070693F"/>
    <w:rsid w:val="00706B90"/>
    <w:rsid w:val="00706CFB"/>
    <w:rsid w:val="00707284"/>
    <w:rsid w:val="00707D5B"/>
    <w:rsid w:val="00707FDE"/>
    <w:rsid w:val="00710F79"/>
    <w:rsid w:val="0071221D"/>
    <w:rsid w:val="00712A0E"/>
    <w:rsid w:val="00712C32"/>
    <w:rsid w:val="00712EA7"/>
    <w:rsid w:val="00712EEA"/>
    <w:rsid w:val="0071396A"/>
    <w:rsid w:val="0071460D"/>
    <w:rsid w:val="00714775"/>
    <w:rsid w:val="00714927"/>
    <w:rsid w:val="00714973"/>
    <w:rsid w:val="00714991"/>
    <w:rsid w:val="007156C1"/>
    <w:rsid w:val="00716391"/>
    <w:rsid w:val="00716D38"/>
    <w:rsid w:val="00717C99"/>
    <w:rsid w:val="00720C97"/>
    <w:rsid w:val="007215C1"/>
    <w:rsid w:val="00721EFD"/>
    <w:rsid w:val="00722B6E"/>
    <w:rsid w:val="007239C5"/>
    <w:rsid w:val="00723CF3"/>
    <w:rsid w:val="00723D6F"/>
    <w:rsid w:val="007246D1"/>
    <w:rsid w:val="007256B5"/>
    <w:rsid w:val="00725BEB"/>
    <w:rsid w:val="00726F88"/>
    <w:rsid w:val="0073012C"/>
    <w:rsid w:val="007306E9"/>
    <w:rsid w:val="00730CF8"/>
    <w:rsid w:val="00731414"/>
    <w:rsid w:val="00731506"/>
    <w:rsid w:val="0073310A"/>
    <w:rsid w:val="007336BD"/>
    <w:rsid w:val="00735DDA"/>
    <w:rsid w:val="00735FD4"/>
    <w:rsid w:val="007362DF"/>
    <w:rsid w:val="0073644F"/>
    <w:rsid w:val="0073675E"/>
    <w:rsid w:val="00736842"/>
    <w:rsid w:val="00736BD0"/>
    <w:rsid w:val="00740DDD"/>
    <w:rsid w:val="00742F92"/>
    <w:rsid w:val="00743DC4"/>
    <w:rsid w:val="00743FC1"/>
    <w:rsid w:val="007467FD"/>
    <w:rsid w:val="00746F45"/>
    <w:rsid w:val="0074743F"/>
    <w:rsid w:val="007475C5"/>
    <w:rsid w:val="00747E38"/>
    <w:rsid w:val="00750101"/>
    <w:rsid w:val="007501AD"/>
    <w:rsid w:val="007504DB"/>
    <w:rsid w:val="00752923"/>
    <w:rsid w:val="0075382C"/>
    <w:rsid w:val="00754930"/>
    <w:rsid w:val="00755179"/>
    <w:rsid w:val="00755D5D"/>
    <w:rsid w:val="00755DAF"/>
    <w:rsid w:val="00757427"/>
    <w:rsid w:val="00760C03"/>
    <w:rsid w:val="00761BFE"/>
    <w:rsid w:val="00762C83"/>
    <w:rsid w:val="007644AA"/>
    <w:rsid w:val="00764919"/>
    <w:rsid w:val="00764A86"/>
    <w:rsid w:val="00764C14"/>
    <w:rsid w:val="00764E12"/>
    <w:rsid w:val="0076502E"/>
    <w:rsid w:val="00765634"/>
    <w:rsid w:val="007663D1"/>
    <w:rsid w:val="00766511"/>
    <w:rsid w:val="00767796"/>
    <w:rsid w:val="007703FF"/>
    <w:rsid w:val="00770451"/>
    <w:rsid w:val="007714CC"/>
    <w:rsid w:val="007716A5"/>
    <w:rsid w:val="0077261B"/>
    <w:rsid w:val="007726D2"/>
    <w:rsid w:val="00772B79"/>
    <w:rsid w:val="0077321E"/>
    <w:rsid w:val="00773A22"/>
    <w:rsid w:val="00774329"/>
    <w:rsid w:val="007748D1"/>
    <w:rsid w:val="00774C10"/>
    <w:rsid w:val="0077560D"/>
    <w:rsid w:val="007768B5"/>
    <w:rsid w:val="00776D00"/>
    <w:rsid w:val="00776D25"/>
    <w:rsid w:val="007771C9"/>
    <w:rsid w:val="00780C29"/>
    <w:rsid w:val="00780DD4"/>
    <w:rsid w:val="00781020"/>
    <w:rsid w:val="007811B2"/>
    <w:rsid w:val="0078159C"/>
    <w:rsid w:val="00781998"/>
    <w:rsid w:val="00781CEB"/>
    <w:rsid w:val="0078239F"/>
    <w:rsid w:val="00782BD2"/>
    <w:rsid w:val="0078360A"/>
    <w:rsid w:val="00783C11"/>
    <w:rsid w:val="00784179"/>
    <w:rsid w:val="007846C1"/>
    <w:rsid w:val="007850CF"/>
    <w:rsid w:val="00785E01"/>
    <w:rsid w:val="00786D7F"/>
    <w:rsid w:val="00787FD3"/>
    <w:rsid w:val="0079123F"/>
    <w:rsid w:val="0079135F"/>
    <w:rsid w:val="00792E61"/>
    <w:rsid w:val="00792F6D"/>
    <w:rsid w:val="00793F2D"/>
    <w:rsid w:val="00795023"/>
    <w:rsid w:val="00795660"/>
    <w:rsid w:val="00796AEB"/>
    <w:rsid w:val="00796BB7"/>
    <w:rsid w:val="007A0253"/>
    <w:rsid w:val="007A0BA5"/>
    <w:rsid w:val="007A169C"/>
    <w:rsid w:val="007A1D3B"/>
    <w:rsid w:val="007A1DE4"/>
    <w:rsid w:val="007A1F10"/>
    <w:rsid w:val="007A2064"/>
    <w:rsid w:val="007A2539"/>
    <w:rsid w:val="007A2541"/>
    <w:rsid w:val="007A2A6D"/>
    <w:rsid w:val="007A2F65"/>
    <w:rsid w:val="007A3397"/>
    <w:rsid w:val="007A35E5"/>
    <w:rsid w:val="007A3ADF"/>
    <w:rsid w:val="007A453C"/>
    <w:rsid w:val="007A550F"/>
    <w:rsid w:val="007A635D"/>
    <w:rsid w:val="007A680D"/>
    <w:rsid w:val="007B069E"/>
    <w:rsid w:val="007B077D"/>
    <w:rsid w:val="007B11ED"/>
    <w:rsid w:val="007B1C6B"/>
    <w:rsid w:val="007B2750"/>
    <w:rsid w:val="007B28EC"/>
    <w:rsid w:val="007B3657"/>
    <w:rsid w:val="007B4973"/>
    <w:rsid w:val="007B5CC8"/>
    <w:rsid w:val="007B6037"/>
    <w:rsid w:val="007B6039"/>
    <w:rsid w:val="007B6FC7"/>
    <w:rsid w:val="007B70BC"/>
    <w:rsid w:val="007B7152"/>
    <w:rsid w:val="007B7FA6"/>
    <w:rsid w:val="007C03B9"/>
    <w:rsid w:val="007C0A5D"/>
    <w:rsid w:val="007C13A6"/>
    <w:rsid w:val="007C16FA"/>
    <w:rsid w:val="007C18E6"/>
    <w:rsid w:val="007C1CB8"/>
    <w:rsid w:val="007C1FF1"/>
    <w:rsid w:val="007C219A"/>
    <w:rsid w:val="007C332E"/>
    <w:rsid w:val="007C3B35"/>
    <w:rsid w:val="007C53CE"/>
    <w:rsid w:val="007C5501"/>
    <w:rsid w:val="007C638C"/>
    <w:rsid w:val="007C7648"/>
    <w:rsid w:val="007C7825"/>
    <w:rsid w:val="007C7981"/>
    <w:rsid w:val="007C7993"/>
    <w:rsid w:val="007D139B"/>
    <w:rsid w:val="007D17B1"/>
    <w:rsid w:val="007D18AD"/>
    <w:rsid w:val="007D3FA1"/>
    <w:rsid w:val="007D5559"/>
    <w:rsid w:val="007D610D"/>
    <w:rsid w:val="007D676F"/>
    <w:rsid w:val="007D6853"/>
    <w:rsid w:val="007D7026"/>
    <w:rsid w:val="007D7656"/>
    <w:rsid w:val="007D7731"/>
    <w:rsid w:val="007D7A9E"/>
    <w:rsid w:val="007E0150"/>
    <w:rsid w:val="007E05F3"/>
    <w:rsid w:val="007E07D8"/>
    <w:rsid w:val="007E0F36"/>
    <w:rsid w:val="007E2AFE"/>
    <w:rsid w:val="007E2C7F"/>
    <w:rsid w:val="007E2DEC"/>
    <w:rsid w:val="007E43F3"/>
    <w:rsid w:val="007E59A2"/>
    <w:rsid w:val="007E5B21"/>
    <w:rsid w:val="007E64F6"/>
    <w:rsid w:val="007E6E4D"/>
    <w:rsid w:val="007E75F3"/>
    <w:rsid w:val="007F0279"/>
    <w:rsid w:val="007F064C"/>
    <w:rsid w:val="007F0A99"/>
    <w:rsid w:val="007F0EF7"/>
    <w:rsid w:val="007F1433"/>
    <w:rsid w:val="007F1441"/>
    <w:rsid w:val="007F17B5"/>
    <w:rsid w:val="007F2156"/>
    <w:rsid w:val="007F319B"/>
    <w:rsid w:val="007F342D"/>
    <w:rsid w:val="007F37F4"/>
    <w:rsid w:val="007F4951"/>
    <w:rsid w:val="007F555D"/>
    <w:rsid w:val="007F58F5"/>
    <w:rsid w:val="007F6651"/>
    <w:rsid w:val="007F7F51"/>
    <w:rsid w:val="008002A8"/>
    <w:rsid w:val="00800395"/>
    <w:rsid w:val="0080098B"/>
    <w:rsid w:val="00800CB8"/>
    <w:rsid w:val="00800E3F"/>
    <w:rsid w:val="00801C4C"/>
    <w:rsid w:val="0080214B"/>
    <w:rsid w:val="00802D7E"/>
    <w:rsid w:val="00803777"/>
    <w:rsid w:val="00804215"/>
    <w:rsid w:val="00804A18"/>
    <w:rsid w:val="00804F9A"/>
    <w:rsid w:val="008050A7"/>
    <w:rsid w:val="008058AD"/>
    <w:rsid w:val="00805B3A"/>
    <w:rsid w:val="008061EA"/>
    <w:rsid w:val="008062CE"/>
    <w:rsid w:val="0080651B"/>
    <w:rsid w:val="0080794D"/>
    <w:rsid w:val="00807B52"/>
    <w:rsid w:val="00811121"/>
    <w:rsid w:val="008116E1"/>
    <w:rsid w:val="00811E51"/>
    <w:rsid w:val="008123D0"/>
    <w:rsid w:val="00813CD4"/>
    <w:rsid w:val="00813D25"/>
    <w:rsid w:val="008143EB"/>
    <w:rsid w:val="00814C59"/>
    <w:rsid w:val="008151FD"/>
    <w:rsid w:val="00815894"/>
    <w:rsid w:val="008159B8"/>
    <w:rsid w:val="00821B94"/>
    <w:rsid w:val="00822550"/>
    <w:rsid w:val="008229BC"/>
    <w:rsid w:val="00822EC8"/>
    <w:rsid w:val="0082353C"/>
    <w:rsid w:val="008238B1"/>
    <w:rsid w:val="00824DFA"/>
    <w:rsid w:val="00824FF1"/>
    <w:rsid w:val="008251DE"/>
    <w:rsid w:val="0082575A"/>
    <w:rsid w:val="00825899"/>
    <w:rsid w:val="00825E21"/>
    <w:rsid w:val="008266DF"/>
    <w:rsid w:val="00827804"/>
    <w:rsid w:val="00827C5C"/>
    <w:rsid w:val="00827F28"/>
    <w:rsid w:val="00827F98"/>
    <w:rsid w:val="00830892"/>
    <w:rsid w:val="00830ACD"/>
    <w:rsid w:val="00831293"/>
    <w:rsid w:val="008312C1"/>
    <w:rsid w:val="0083153C"/>
    <w:rsid w:val="00834092"/>
    <w:rsid w:val="00834304"/>
    <w:rsid w:val="008345C8"/>
    <w:rsid w:val="00834D3E"/>
    <w:rsid w:val="0083548E"/>
    <w:rsid w:val="00836229"/>
    <w:rsid w:val="008368E8"/>
    <w:rsid w:val="008378DF"/>
    <w:rsid w:val="00837B50"/>
    <w:rsid w:val="008402EE"/>
    <w:rsid w:val="00840BED"/>
    <w:rsid w:val="008415EE"/>
    <w:rsid w:val="0084168D"/>
    <w:rsid w:val="008430CF"/>
    <w:rsid w:val="00843276"/>
    <w:rsid w:val="00843E1F"/>
    <w:rsid w:val="0084540A"/>
    <w:rsid w:val="00845A90"/>
    <w:rsid w:val="008463AD"/>
    <w:rsid w:val="00846640"/>
    <w:rsid w:val="00847034"/>
    <w:rsid w:val="008472EC"/>
    <w:rsid w:val="00847647"/>
    <w:rsid w:val="00851021"/>
    <w:rsid w:val="008520BD"/>
    <w:rsid w:val="00852F7B"/>
    <w:rsid w:val="00853A46"/>
    <w:rsid w:val="00855101"/>
    <w:rsid w:val="008569E2"/>
    <w:rsid w:val="00857798"/>
    <w:rsid w:val="00860C68"/>
    <w:rsid w:val="00862239"/>
    <w:rsid w:val="00862935"/>
    <w:rsid w:val="00862B25"/>
    <w:rsid w:val="00863BBB"/>
    <w:rsid w:val="00863BBC"/>
    <w:rsid w:val="00863CC4"/>
    <w:rsid w:val="00864100"/>
    <w:rsid w:val="00864C74"/>
    <w:rsid w:val="00864D43"/>
    <w:rsid w:val="00865B29"/>
    <w:rsid w:val="008660C3"/>
    <w:rsid w:val="0086684B"/>
    <w:rsid w:val="00867BB7"/>
    <w:rsid w:val="00871E1D"/>
    <w:rsid w:val="00872232"/>
    <w:rsid w:val="008727BC"/>
    <w:rsid w:val="00872B25"/>
    <w:rsid w:val="00872D6E"/>
    <w:rsid w:val="00873396"/>
    <w:rsid w:val="00873D90"/>
    <w:rsid w:val="008745B0"/>
    <w:rsid w:val="00874AD0"/>
    <w:rsid w:val="00875224"/>
    <w:rsid w:val="00875A3B"/>
    <w:rsid w:val="00876C1C"/>
    <w:rsid w:val="00877364"/>
    <w:rsid w:val="00877584"/>
    <w:rsid w:val="00877E26"/>
    <w:rsid w:val="00877F8F"/>
    <w:rsid w:val="0088009B"/>
    <w:rsid w:val="00881C15"/>
    <w:rsid w:val="00882136"/>
    <w:rsid w:val="00882533"/>
    <w:rsid w:val="00882CA8"/>
    <w:rsid w:val="00882E92"/>
    <w:rsid w:val="008834BB"/>
    <w:rsid w:val="00883754"/>
    <w:rsid w:val="00883A57"/>
    <w:rsid w:val="00883B9E"/>
    <w:rsid w:val="00884753"/>
    <w:rsid w:val="008855F3"/>
    <w:rsid w:val="008864C9"/>
    <w:rsid w:val="00886A32"/>
    <w:rsid w:val="00890722"/>
    <w:rsid w:val="0089110F"/>
    <w:rsid w:val="008911E0"/>
    <w:rsid w:val="0089193C"/>
    <w:rsid w:val="00891E25"/>
    <w:rsid w:val="00892329"/>
    <w:rsid w:val="00892EFA"/>
    <w:rsid w:val="00892FB7"/>
    <w:rsid w:val="00893832"/>
    <w:rsid w:val="00893F82"/>
    <w:rsid w:val="00895823"/>
    <w:rsid w:val="00896269"/>
    <w:rsid w:val="0089758C"/>
    <w:rsid w:val="00897F32"/>
    <w:rsid w:val="008A0825"/>
    <w:rsid w:val="008A17EF"/>
    <w:rsid w:val="008A2C44"/>
    <w:rsid w:val="008A30AB"/>
    <w:rsid w:val="008A3779"/>
    <w:rsid w:val="008A4258"/>
    <w:rsid w:val="008A448C"/>
    <w:rsid w:val="008A4B02"/>
    <w:rsid w:val="008A4CE0"/>
    <w:rsid w:val="008A58AC"/>
    <w:rsid w:val="008A5DB7"/>
    <w:rsid w:val="008A6CDC"/>
    <w:rsid w:val="008A707D"/>
    <w:rsid w:val="008A7BB5"/>
    <w:rsid w:val="008B0935"/>
    <w:rsid w:val="008B3C74"/>
    <w:rsid w:val="008B481F"/>
    <w:rsid w:val="008B4A95"/>
    <w:rsid w:val="008B4BCE"/>
    <w:rsid w:val="008B550C"/>
    <w:rsid w:val="008B6CD9"/>
    <w:rsid w:val="008B7944"/>
    <w:rsid w:val="008B7B2E"/>
    <w:rsid w:val="008C02C6"/>
    <w:rsid w:val="008C0F2B"/>
    <w:rsid w:val="008C13C6"/>
    <w:rsid w:val="008C16BC"/>
    <w:rsid w:val="008C1980"/>
    <w:rsid w:val="008C1AE5"/>
    <w:rsid w:val="008C1FD5"/>
    <w:rsid w:val="008C322D"/>
    <w:rsid w:val="008C3942"/>
    <w:rsid w:val="008C3D88"/>
    <w:rsid w:val="008C4C48"/>
    <w:rsid w:val="008C519F"/>
    <w:rsid w:val="008C5E06"/>
    <w:rsid w:val="008C6195"/>
    <w:rsid w:val="008C6BEC"/>
    <w:rsid w:val="008C7500"/>
    <w:rsid w:val="008C7FCE"/>
    <w:rsid w:val="008C87DF"/>
    <w:rsid w:val="008D116A"/>
    <w:rsid w:val="008D11C1"/>
    <w:rsid w:val="008D1ECD"/>
    <w:rsid w:val="008D20EE"/>
    <w:rsid w:val="008D269A"/>
    <w:rsid w:val="008D26C4"/>
    <w:rsid w:val="008D34FA"/>
    <w:rsid w:val="008D40FF"/>
    <w:rsid w:val="008D497B"/>
    <w:rsid w:val="008D5052"/>
    <w:rsid w:val="008D512B"/>
    <w:rsid w:val="008D5ACB"/>
    <w:rsid w:val="008D5FE8"/>
    <w:rsid w:val="008D65BD"/>
    <w:rsid w:val="008D7880"/>
    <w:rsid w:val="008E08E8"/>
    <w:rsid w:val="008E1A21"/>
    <w:rsid w:val="008E1E4F"/>
    <w:rsid w:val="008E3E66"/>
    <w:rsid w:val="008E47E4"/>
    <w:rsid w:val="008E4E7B"/>
    <w:rsid w:val="008E5501"/>
    <w:rsid w:val="008E59D4"/>
    <w:rsid w:val="008E5ADF"/>
    <w:rsid w:val="008E648B"/>
    <w:rsid w:val="008F2B3E"/>
    <w:rsid w:val="008F372F"/>
    <w:rsid w:val="008F6F4E"/>
    <w:rsid w:val="008F7593"/>
    <w:rsid w:val="008F78DD"/>
    <w:rsid w:val="008F7EB8"/>
    <w:rsid w:val="008F7F1D"/>
    <w:rsid w:val="009009AF"/>
    <w:rsid w:val="00900E8E"/>
    <w:rsid w:val="00900FAF"/>
    <w:rsid w:val="00900FCF"/>
    <w:rsid w:val="009015C0"/>
    <w:rsid w:val="00901772"/>
    <w:rsid w:val="00902856"/>
    <w:rsid w:val="00902BE8"/>
    <w:rsid w:val="0090313A"/>
    <w:rsid w:val="009032EC"/>
    <w:rsid w:val="00904241"/>
    <w:rsid w:val="00906B54"/>
    <w:rsid w:val="00907974"/>
    <w:rsid w:val="00910183"/>
    <w:rsid w:val="00910543"/>
    <w:rsid w:val="00911240"/>
    <w:rsid w:val="00913B94"/>
    <w:rsid w:val="009140D2"/>
    <w:rsid w:val="00915A77"/>
    <w:rsid w:val="00917357"/>
    <w:rsid w:val="009173E1"/>
    <w:rsid w:val="0092006D"/>
    <w:rsid w:val="00920E97"/>
    <w:rsid w:val="00921457"/>
    <w:rsid w:val="009222BA"/>
    <w:rsid w:val="0092235F"/>
    <w:rsid w:val="009226D5"/>
    <w:rsid w:val="00922C28"/>
    <w:rsid w:val="00923012"/>
    <w:rsid w:val="0092361B"/>
    <w:rsid w:val="009238B0"/>
    <w:rsid w:val="00924163"/>
    <w:rsid w:val="009255FD"/>
    <w:rsid w:val="00926F95"/>
    <w:rsid w:val="00927738"/>
    <w:rsid w:val="00927AA2"/>
    <w:rsid w:val="009307BF"/>
    <w:rsid w:val="009326CF"/>
    <w:rsid w:val="00933E76"/>
    <w:rsid w:val="009347D3"/>
    <w:rsid w:val="00934EDF"/>
    <w:rsid w:val="00935237"/>
    <w:rsid w:val="00935614"/>
    <w:rsid w:val="0093568D"/>
    <w:rsid w:val="00935CBF"/>
    <w:rsid w:val="00935D30"/>
    <w:rsid w:val="00935D7D"/>
    <w:rsid w:val="00935F5D"/>
    <w:rsid w:val="00936052"/>
    <w:rsid w:val="00936E34"/>
    <w:rsid w:val="0093776F"/>
    <w:rsid w:val="00937A72"/>
    <w:rsid w:val="00942FF9"/>
    <w:rsid w:val="0094302F"/>
    <w:rsid w:val="009431B7"/>
    <w:rsid w:val="009431F5"/>
    <w:rsid w:val="009438AB"/>
    <w:rsid w:val="0094437B"/>
    <w:rsid w:val="009443FE"/>
    <w:rsid w:val="009449F8"/>
    <w:rsid w:val="009461A1"/>
    <w:rsid w:val="00946C51"/>
    <w:rsid w:val="009470FA"/>
    <w:rsid w:val="009502B2"/>
    <w:rsid w:val="009512A1"/>
    <w:rsid w:val="009519E6"/>
    <w:rsid w:val="00951B51"/>
    <w:rsid w:val="00952575"/>
    <w:rsid w:val="0095285F"/>
    <w:rsid w:val="00952ACE"/>
    <w:rsid w:val="00952C48"/>
    <w:rsid w:val="00955551"/>
    <w:rsid w:val="00955B23"/>
    <w:rsid w:val="0095712B"/>
    <w:rsid w:val="0095720E"/>
    <w:rsid w:val="00957226"/>
    <w:rsid w:val="009572DE"/>
    <w:rsid w:val="00957718"/>
    <w:rsid w:val="00957AB6"/>
    <w:rsid w:val="009600E2"/>
    <w:rsid w:val="00960327"/>
    <w:rsid w:val="00960DCB"/>
    <w:rsid w:val="00961904"/>
    <w:rsid w:val="009627CE"/>
    <w:rsid w:val="00963C13"/>
    <w:rsid w:val="009650BE"/>
    <w:rsid w:val="0096538C"/>
    <w:rsid w:val="0096682D"/>
    <w:rsid w:val="00970508"/>
    <w:rsid w:val="0097083E"/>
    <w:rsid w:val="00971D7C"/>
    <w:rsid w:val="00971F7C"/>
    <w:rsid w:val="009729FD"/>
    <w:rsid w:val="00972DE9"/>
    <w:rsid w:val="00974940"/>
    <w:rsid w:val="00974FDC"/>
    <w:rsid w:val="00975BAF"/>
    <w:rsid w:val="00975CAC"/>
    <w:rsid w:val="00976820"/>
    <w:rsid w:val="00976B0B"/>
    <w:rsid w:val="00976B46"/>
    <w:rsid w:val="00980446"/>
    <w:rsid w:val="009810D9"/>
    <w:rsid w:val="00983013"/>
    <w:rsid w:val="00984126"/>
    <w:rsid w:val="009857C3"/>
    <w:rsid w:val="009859E0"/>
    <w:rsid w:val="00985A6B"/>
    <w:rsid w:val="0098670B"/>
    <w:rsid w:val="00986C32"/>
    <w:rsid w:val="00987FDF"/>
    <w:rsid w:val="0099013F"/>
    <w:rsid w:val="00990A62"/>
    <w:rsid w:val="00990FBD"/>
    <w:rsid w:val="009912F9"/>
    <w:rsid w:val="0099177A"/>
    <w:rsid w:val="0099212A"/>
    <w:rsid w:val="00992FEC"/>
    <w:rsid w:val="00993218"/>
    <w:rsid w:val="0099470B"/>
    <w:rsid w:val="00994F36"/>
    <w:rsid w:val="00995471"/>
    <w:rsid w:val="00995FB5"/>
    <w:rsid w:val="00996EAD"/>
    <w:rsid w:val="0099729D"/>
    <w:rsid w:val="009A0DD1"/>
    <w:rsid w:val="009A176F"/>
    <w:rsid w:val="009A1E47"/>
    <w:rsid w:val="009A21EE"/>
    <w:rsid w:val="009A278A"/>
    <w:rsid w:val="009A28A1"/>
    <w:rsid w:val="009A44B9"/>
    <w:rsid w:val="009A465F"/>
    <w:rsid w:val="009A4A74"/>
    <w:rsid w:val="009A4FDF"/>
    <w:rsid w:val="009A5D7D"/>
    <w:rsid w:val="009A6A53"/>
    <w:rsid w:val="009B01C5"/>
    <w:rsid w:val="009B0AB3"/>
    <w:rsid w:val="009B21A3"/>
    <w:rsid w:val="009B28D1"/>
    <w:rsid w:val="009B4D18"/>
    <w:rsid w:val="009B5018"/>
    <w:rsid w:val="009B55E1"/>
    <w:rsid w:val="009B5A9F"/>
    <w:rsid w:val="009B643C"/>
    <w:rsid w:val="009B6EBB"/>
    <w:rsid w:val="009C13B0"/>
    <w:rsid w:val="009C13E2"/>
    <w:rsid w:val="009C2CC8"/>
    <w:rsid w:val="009C2DE3"/>
    <w:rsid w:val="009C357C"/>
    <w:rsid w:val="009C3BEE"/>
    <w:rsid w:val="009C4F63"/>
    <w:rsid w:val="009C5B42"/>
    <w:rsid w:val="009C6615"/>
    <w:rsid w:val="009C66A7"/>
    <w:rsid w:val="009D07AB"/>
    <w:rsid w:val="009D0EE5"/>
    <w:rsid w:val="009D1BCE"/>
    <w:rsid w:val="009D2364"/>
    <w:rsid w:val="009D4004"/>
    <w:rsid w:val="009D4398"/>
    <w:rsid w:val="009D587B"/>
    <w:rsid w:val="009D70DA"/>
    <w:rsid w:val="009D7223"/>
    <w:rsid w:val="009E2055"/>
    <w:rsid w:val="009E245C"/>
    <w:rsid w:val="009E2F92"/>
    <w:rsid w:val="009E37EF"/>
    <w:rsid w:val="009E49D6"/>
    <w:rsid w:val="009E5E94"/>
    <w:rsid w:val="009E70A9"/>
    <w:rsid w:val="009F0143"/>
    <w:rsid w:val="009F07CF"/>
    <w:rsid w:val="009F123A"/>
    <w:rsid w:val="009F24BC"/>
    <w:rsid w:val="009F26DC"/>
    <w:rsid w:val="009F3147"/>
    <w:rsid w:val="009F34CB"/>
    <w:rsid w:val="009F355A"/>
    <w:rsid w:val="009F3C5F"/>
    <w:rsid w:val="009F4779"/>
    <w:rsid w:val="009F5AD3"/>
    <w:rsid w:val="009F5BB7"/>
    <w:rsid w:val="00A002C1"/>
    <w:rsid w:val="00A01993"/>
    <w:rsid w:val="00A02B2E"/>
    <w:rsid w:val="00A02E5C"/>
    <w:rsid w:val="00A02FE6"/>
    <w:rsid w:val="00A03930"/>
    <w:rsid w:val="00A046EA"/>
    <w:rsid w:val="00A05216"/>
    <w:rsid w:val="00A0538E"/>
    <w:rsid w:val="00A058ED"/>
    <w:rsid w:val="00A05A99"/>
    <w:rsid w:val="00A0687E"/>
    <w:rsid w:val="00A069B0"/>
    <w:rsid w:val="00A07D2E"/>
    <w:rsid w:val="00A10021"/>
    <w:rsid w:val="00A11816"/>
    <w:rsid w:val="00A12E1D"/>
    <w:rsid w:val="00A12E53"/>
    <w:rsid w:val="00A15F71"/>
    <w:rsid w:val="00A15FD9"/>
    <w:rsid w:val="00A16557"/>
    <w:rsid w:val="00A203AA"/>
    <w:rsid w:val="00A21C47"/>
    <w:rsid w:val="00A22B48"/>
    <w:rsid w:val="00A22D05"/>
    <w:rsid w:val="00A257A9"/>
    <w:rsid w:val="00A26B0D"/>
    <w:rsid w:val="00A303F9"/>
    <w:rsid w:val="00A30E8A"/>
    <w:rsid w:val="00A31B5C"/>
    <w:rsid w:val="00A32A1F"/>
    <w:rsid w:val="00A336BF"/>
    <w:rsid w:val="00A33DB5"/>
    <w:rsid w:val="00A34ADB"/>
    <w:rsid w:val="00A34B60"/>
    <w:rsid w:val="00A350BF"/>
    <w:rsid w:val="00A35896"/>
    <w:rsid w:val="00A35AAD"/>
    <w:rsid w:val="00A35C54"/>
    <w:rsid w:val="00A36548"/>
    <w:rsid w:val="00A368DA"/>
    <w:rsid w:val="00A36C99"/>
    <w:rsid w:val="00A36DE0"/>
    <w:rsid w:val="00A40C18"/>
    <w:rsid w:val="00A40D9B"/>
    <w:rsid w:val="00A42EC6"/>
    <w:rsid w:val="00A440AD"/>
    <w:rsid w:val="00A46198"/>
    <w:rsid w:val="00A46817"/>
    <w:rsid w:val="00A46AB9"/>
    <w:rsid w:val="00A46BD3"/>
    <w:rsid w:val="00A47206"/>
    <w:rsid w:val="00A473A1"/>
    <w:rsid w:val="00A4776C"/>
    <w:rsid w:val="00A47EC4"/>
    <w:rsid w:val="00A504E7"/>
    <w:rsid w:val="00A5087C"/>
    <w:rsid w:val="00A52004"/>
    <w:rsid w:val="00A536CC"/>
    <w:rsid w:val="00A5409B"/>
    <w:rsid w:val="00A54F32"/>
    <w:rsid w:val="00A55BC8"/>
    <w:rsid w:val="00A561E6"/>
    <w:rsid w:val="00A56F0B"/>
    <w:rsid w:val="00A578BC"/>
    <w:rsid w:val="00A601F0"/>
    <w:rsid w:val="00A607E9"/>
    <w:rsid w:val="00A61456"/>
    <w:rsid w:val="00A625B7"/>
    <w:rsid w:val="00A632E5"/>
    <w:rsid w:val="00A63C68"/>
    <w:rsid w:val="00A63FC1"/>
    <w:rsid w:val="00A6489C"/>
    <w:rsid w:val="00A65A9A"/>
    <w:rsid w:val="00A65B51"/>
    <w:rsid w:val="00A660B3"/>
    <w:rsid w:val="00A66EF9"/>
    <w:rsid w:val="00A7274B"/>
    <w:rsid w:val="00A74115"/>
    <w:rsid w:val="00A75043"/>
    <w:rsid w:val="00A75181"/>
    <w:rsid w:val="00A751DC"/>
    <w:rsid w:val="00A75B9D"/>
    <w:rsid w:val="00A75D62"/>
    <w:rsid w:val="00A761BA"/>
    <w:rsid w:val="00A76502"/>
    <w:rsid w:val="00A766AC"/>
    <w:rsid w:val="00A8066F"/>
    <w:rsid w:val="00A81B6E"/>
    <w:rsid w:val="00A82685"/>
    <w:rsid w:val="00A82B79"/>
    <w:rsid w:val="00A8321C"/>
    <w:rsid w:val="00A8338A"/>
    <w:rsid w:val="00A83B66"/>
    <w:rsid w:val="00A83E68"/>
    <w:rsid w:val="00A841D2"/>
    <w:rsid w:val="00A84465"/>
    <w:rsid w:val="00A8454B"/>
    <w:rsid w:val="00A85C9B"/>
    <w:rsid w:val="00A85E3C"/>
    <w:rsid w:val="00A85FF2"/>
    <w:rsid w:val="00A87746"/>
    <w:rsid w:val="00A87E86"/>
    <w:rsid w:val="00A90DFF"/>
    <w:rsid w:val="00A90E82"/>
    <w:rsid w:val="00A91239"/>
    <w:rsid w:val="00A9252C"/>
    <w:rsid w:val="00A92B6A"/>
    <w:rsid w:val="00A92C4B"/>
    <w:rsid w:val="00A943DA"/>
    <w:rsid w:val="00A94539"/>
    <w:rsid w:val="00A94644"/>
    <w:rsid w:val="00A94D87"/>
    <w:rsid w:val="00A94E08"/>
    <w:rsid w:val="00A9511F"/>
    <w:rsid w:val="00A968C2"/>
    <w:rsid w:val="00A978BE"/>
    <w:rsid w:val="00A979E0"/>
    <w:rsid w:val="00AA1AC1"/>
    <w:rsid w:val="00AA2006"/>
    <w:rsid w:val="00AA2E3D"/>
    <w:rsid w:val="00AA3F90"/>
    <w:rsid w:val="00AA468B"/>
    <w:rsid w:val="00AA7AE5"/>
    <w:rsid w:val="00AA7D0A"/>
    <w:rsid w:val="00AB01C5"/>
    <w:rsid w:val="00AB06E7"/>
    <w:rsid w:val="00AB07E8"/>
    <w:rsid w:val="00AB17CC"/>
    <w:rsid w:val="00AB2A06"/>
    <w:rsid w:val="00AB34CF"/>
    <w:rsid w:val="00AB4662"/>
    <w:rsid w:val="00AB49BA"/>
    <w:rsid w:val="00AB6C69"/>
    <w:rsid w:val="00AB6FF1"/>
    <w:rsid w:val="00AB70F6"/>
    <w:rsid w:val="00AC07DA"/>
    <w:rsid w:val="00AC103B"/>
    <w:rsid w:val="00AC1947"/>
    <w:rsid w:val="00AC1AD8"/>
    <w:rsid w:val="00AC2F81"/>
    <w:rsid w:val="00AC5E54"/>
    <w:rsid w:val="00AC6695"/>
    <w:rsid w:val="00AC676C"/>
    <w:rsid w:val="00AC70D1"/>
    <w:rsid w:val="00AC7277"/>
    <w:rsid w:val="00AC7A27"/>
    <w:rsid w:val="00AD0335"/>
    <w:rsid w:val="00AD0525"/>
    <w:rsid w:val="00AD0804"/>
    <w:rsid w:val="00AD0DA2"/>
    <w:rsid w:val="00AD0E4F"/>
    <w:rsid w:val="00AD124C"/>
    <w:rsid w:val="00AD17D3"/>
    <w:rsid w:val="00AD1A21"/>
    <w:rsid w:val="00AD1D1E"/>
    <w:rsid w:val="00AD294B"/>
    <w:rsid w:val="00AD50A4"/>
    <w:rsid w:val="00AE0697"/>
    <w:rsid w:val="00AE06AC"/>
    <w:rsid w:val="00AE166A"/>
    <w:rsid w:val="00AE3B17"/>
    <w:rsid w:val="00AE3E03"/>
    <w:rsid w:val="00AE3E0A"/>
    <w:rsid w:val="00AE425F"/>
    <w:rsid w:val="00AE4927"/>
    <w:rsid w:val="00AE6349"/>
    <w:rsid w:val="00AE6D6A"/>
    <w:rsid w:val="00AE75B3"/>
    <w:rsid w:val="00AF0779"/>
    <w:rsid w:val="00AF0B59"/>
    <w:rsid w:val="00AF1F87"/>
    <w:rsid w:val="00AF287C"/>
    <w:rsid w:val="00AF44FA"/>
    <w:rsid w:val="00AF4567"/>
    <w:rsid w:val="00AF4CE0"/>
    <w:rsid w:val="00AF50B5"/>
    <w:rsid w:val="00AF5708"/>
    <w:rsid w:val="00AF7050"/>
    <w:rsid w:val="00B01619"/>
    <w:rsid w:val="00B01AFC"/>
    <w:rsid w:val="00B02C01"/>
    <w:rsid w:val="00B03C1D"/>
    <w:rsid w:val="00B03E74"/>
    <w:rsid w:val="00B040E9"/>
    <w:rsid w:val="00B048D2"/>
    <w:rsid w:val="00B04DF1"/>
    <w:rsid w:val="00B0531F"/>
    <w:rsid w:val="00B0550D"/>
    <w:rsid w:val="00B06F4B"/>
    <w:rsid w:val="00B07011"/>
    <w:rsid w:val="00B074C9"/>
    <w:rsid w:val="00B075BD"/>
    <w:rsid w:val="00B10D67"/>
    <w:rsid w:val="00B114CD"/>
    <w:rsid w:val="00B11648"/>
    <w:rsid w:val="00B11BB3"/>
    <w:rsid w:val="00B12315"/>
    <w:rsid w:val="00B13076"/>
    <w:rsid w:val="00B130A0"/>
    <w:rsid w:val="00B131A7"/>
    <w:rsid w:val="00B13466"/>
    <w:rsid w:val="00B138A5"/>
    <w:rsid w:val="00B16172"/>
    <w:rsid w:val="00B163DA"/>
    <w:rsid w:val="00B16411"/>
    <w:rsid w:val="00B16A35"/>
    <w:rsid w:val="00B170F0"/>
    <w:rsid w:val="00B17AA4"/>
    <w:rsid w:val="00B21C87"/>
    <w:rsid w:val="00B22658"/>
    <w:rsid w:val="00B23135"/>
    <w:rsid w:val="00B2375A"/>
    <w:rsid w:val="00B247D3"/>
    <w:rsid w:val="00B2531D"/>
    <w:rsid w:val="00B257A9"/>
    <w:rsid w:val="00B2651D"/>
    <w:rsid w:val="00B268E7"/>
    <w:rsid w:val="00B279C4"/>
    <w:rsid w:val="00B27FC5"/>
    <w:rsid w:val="00B330D2"/>
    <w:rsid w:val="00B35083"/>
    <w:rsid w:val="00B35232"/>
    <w:rsid w:val="00B37420"/>
    <w:rsid w:val="00B401D9"/>
    <w:rsid w:val="00B40BBB"/>
    <w:rsid w:val="00B4175C"/>
    <w:rsid w:val="00B41BAC"/>
    <w:rsid w:val="00B43C93"/>
    <w:rsid w:val="00B44099"/>
    <w:rsid w:val="00B444FB"/>
    <w:rsid w:val="00B45C92"/>
    <w:rsid w:val="00B47436"/>
    <w:rsid w:val="00B4793B"/>
    <w:rsid w:val="00B5028A"/>
    <w:rsid w:val="00B50856"/>
    <w:rsid w:val="00B50BF2"/>
    <w:rsid w:val="00B5175B"/>
    <w:rsid w:val="00B52FA1"/>
    <w:rsid w:val="00B536D1"/>
    <w:rsid w:val="00B53D88"/>
    <w:rsid w:val="00B5469B"/>
    <w:rsid w:val="00B55692"/>
    <w:rsid w:val="00B56E3B"/>
    <w:rsid w:val="00B57281"/>
    <w:rsid w:val="00B57306"/>
    <w:rsid w:val="00B57A98"/>
    <w:rsid w:val="00B57D42"/>
    <w:rsid w:val="00B6098E"/>
    <w:rsid w:val="00B61459"/>
    <w:rsid w:val="00B620ED"/>
    <w:rsid w:val="00B62292"/>
    <w:rsid w:val="00B631F2"/>
    <w:rsid w:val="00B63398"/>
    <w:rsid w:val="00B64055"/>
    <w:rsid w:val="00B65B77"/>
    <w:rsid w:val="00B65F13"/>
    <w:rsid w:val="00B663F1"/>
    <w:rsid w:val="00B70A81"/>
    <w:rsid w:val="00B710FB"/>
    <w:rsid w:val="00B71102"/>
    <w:rsid w:val="00B7166C"/>
    <w:rsid w:val="00B716A1"/>
    <w:rsid w:val="00B72F35"/>
    <w:rsid w:val="00B73BB8"/>
    <w:rsid w:val="00B740C1"/>
    <w:rsid w:val="00B74DA7"/>
    <w:rsid w:val="00B7582D"/>
    <w:rsid w:val="00B7586E"/>
    <w:rsid w:val="00B764E4"/>
    <w:rsid w:val="00B7688E"/>
    <w:rsid w:val="00B76FB5"/>
    <w:rsid w:val="00B7773F"/>
    <w:rsid w:val="00B77B86"/>
    <w:rsid w:val="00B77D5B"/>
    <w:rsid w:val="00B8043B"/>
    <w:rsid w:val="00B80A0C"/>
    <w:rsid w:val="00B823E8"/>
    <w:rsid w:val="00B826E8"/>
    <w:rsid w:val="00B82D94"/>
    <w:rsid w:val="00B834D0"/>
    <w:rsid w:val="00B83880"/>
    <w:rsid w:val="00B83A1F"/>
    <w:rsid w:val="00B83CC4"/>
    <w:rsid w:val="00B84A68"/>
    <w:rsid w:val="00B850DA"/>
    <w:rsid w:val="00B8641E"/>
    <w:rsid w:val="00B86BA0"/>
    <w:rsid w:val="00B8788C"/>
    <w:rsid w:val="00B901A3"/>
    <w:rsid w:val="00B90453"/>
    <w:rsid w:val="00B908C7"/>
    <w:rsid w:val="00B916B9"/>
    <w:rsid w:val="00B91CC4"/>
    <w:rsid w:val="00B9238C"/>
    <w:rsid w:val="00B929C3"/>
    <w:rsid w:val="00B92E0D"/>
    <w:rsid w:val="00B9338B"/>
    <w:rsid w:val="00B94952"/>
    <w:rsid w:val="00B96114"/>
    <w:rsid w:val="00B96878"/>
    <w:rsid w:val="00B969EB"/>
    <w:rsid w:val="00B971E3"/>
    <w:rsid w:val="00B97D07"/>
    <w:rsid w:val="00B97D8D"/>
    <w:rsid w:val="00BA0210"/>
    <w:rsid w:val="00BA0822"/>
    <w:rsid w:val="00BA0F61"/>
    <w:rsid w:val="00BA186B"/>
    <w:rsid w:val="00BA1979"/>
    <w:rsid w:val="00BA1C28"/>
    <w:rsid w:val="00BA1FFC"/>
    <w:rsid w:val="00BA2922"/>
    <w:rsid w:val="00BA2C75"/>
    <w:rsid w:val="00BA3024"/>
    <w:rsid w:val="00BA3111"/>
    <w:rsid w:val="00BA35D4"/>
    <w:rsid w:val="00BA36D6"/>
    <w:rsid w:val="00BA435E"/>
    <w:rsid w:val="00BA4717"/>
    <w:rsid w:val="00BA76C7"/>
    <w:rsid w:val="00BA77CC"/>
    <w:rsid w:val="00BA77E7"/>
    <w:rsid w:val="00BB43DD"/>
    <w:rsid w:val="00BB4593"/>
    <w:rsid w:val="00BB6A38"/>
    <w:rsid w:val="00BB6B78"/>
    <w:rsid w:val="00BB7276"/>
    <w:rsid w:val="00BB7467"/>
    <w:rsid w:val="00BC062D"/>
    <w:rsid w:val="00BC1230"/>
    <w:rsid w:val="00BC159C"/>
    <w:rsid w:val="00BC381E"/>
    <w:rsid w:val="00BC3B7D"/>
    <w:rsid w:val="00BC3D38"/>
    <w:rsid w:val="00BC3E6D"/>
    <w:rsid w:val="00BC3FDA"/>
    <w:rsid w:val="00BC4125"/>
    <w:rsid w:val="00BC4342"/>
    <w:rsid w:val="00BC451B"/>
    <w:rsid w:val="00BC4759"/>
    <w:rsid w:val="00BC54E5"/>
    <w:rsid w:val="00BC6065"/>
    <w:rsid w:val="00BC60AB"/>
    <w:rsid w:val="00BC624E"/>
    <w:rsid w:val="00BC6D92"/>
    <w:rsid w:val="00BC7253"/>
    <w:rsid w:val="00BD0956"/>
    <w:rsid w:val="00BD0BB3"/>
    <w:rsid w:val="00BD1358"/>
    <w:rsid w:val="00BD18B4"/>
    <w:rsid w:val="00BD1D47"/>
    <w:rsid w:val="00BD2391"/>
    <w:rsid w:val="00BD3094"/>
    <w:rsid w:val="00BD3C52"/>
    <w:rsid w:val="00BD3CF1"/>
    <w:rsid w:val="00BD503E"/>
    <w:rsid w:val="00BD538B"/>
    <w:rsid w:val="00BD53FC"/>
    <w:rsid w:val="00BD55A7"/>
    <w:rsid w:val="00BD633F"/>
    <w:rsid w:val="00BD684D"/>
    <w:rsid w:val="00BD693B"/>
    <w:rsid w:val="00BD6DC5"/>
    <w:rsid w:val="00BD7F33"/>
    <w:rsid w:val="00BE07FB"/>
    <w:rsid w:val="00BE25C7"/>
    <w:rsid w:val="00BE32AF"/>
    <w:rsid w:val="00BE3A02"/>
    <w:rsid w:val="00BE3C68"/>
    <w:rsid w:val="00BE4F1B"/>
    <w:rsid w:val="00BE5E78"/>
    <w:rsid w:val="00BE72DA"/>
    <w:rsid w:val="00BF00CF"/>
    <w:rsid w:val="00BF0220"/>
    <w:rsid w:val="00BF0F21"/>
    <w:rsid w:val="00BF0F5C"/>
    <w:rsid w:val="00BF18B5"/>
    <w:rsid w:val="00BF1BF2"/>
    <w:rsid w:val="00BF2060"/>
    <w:rsid w:val="00BF2B7D"/>
    <w:rsid w:val="00BF2E9D"/>
    <w:rsid w:val="00BF3068"/>
    <w:rsid w:val="00BF3149"/>
    <w:rsid w:val="00BF511C"/>
    <w:rsid w:val="00BF6092"/>
    <w:rsid w:val="00BF65EE"/>
    <w:rsid w:val="00BF6D60"/>
    <w:rsid w:val="00BF6E2B"/>
    <w:rsid w:val="00C00060"/>
    <w:rsid w:val="00C0095A"/>
    <w:rsid w:val="00C015D2"/>
    <w:rsid w:val="00C01BC2"/>
    <w:rsid w:val="00C02B46"/>
    <w:rsid w:val="00C03AD8"/>
    <w:rsid w:val="00C04F91"/>
    <w:rsid w:val="00C05058"/>
    <w:rsid w:val="00C06C9E"/>
    <w:rsid w:val="00C075C2"/>
    <w:rsid w:val="00C103FA"/>
    <w:rsid w:val="00C1041C"/>
    <w:rsid w:val="00C10E3C"/>
    <w:rsid w:val="00C11B1B"/>
    <w:rsid w:val="00C11F21"/>
    <w:rsid w:val="00C1287F"/>
    <w:rsid w:val="00C1470B"/>
    <w:rsid w:val="00C15D22"/>
    <w:rsid w:val="00C15FB0"/>
    <w:rsid w:val="00C16CE5"/>
    <w:rsid w:val="00C171CA"/>
    <w:rsid w:val="00C17499"/>
    <w:rsid w:val="00C17D68"/>
    <w:rsid w:val="00C20376"/>
    <w:rsid w:val="00C20F24"/>
    <w:rsid w:val="00C21157"/>
    <w:rsid w:val="00C213B3"/>
    <w:rsid w:val="00C223C1"/>
    <w:rsid w:val="00C22869"/>
    <w:rsid w:val="00C23C67"/>
    <w:rsid w:val="00C25A6C"/>
    <w:rsid w:val="00C266B9"/>
    <w:rsid w:val="00C27E9D"/>
    <w:rsid w:val="00C3028E"/>
    <w:rsid w:val="00C303E4"/>
    <w:rsid w:val="00C309B9"/>
    <w:rsid w:val="00C30AAC"/>
    <w:rsid w:val="00C30BAE"/>
    <w:rsid w:val="00C316EE"/>
    <w:rsid w:val="00C31BEE"/>
    <w:rsid w:val="00C321C4"/>
    <w:rsid w:val="00C3238F"/>
    <w:rsid w:val="00C32643"/>
    <w:rsid w:val="00C3295C"/>
    <w:rsid w:val="00C3394A"/>
    <w:rsid w:val="00C33D69"/>
    <w:rsid w:val="00C340F6"/>
    <w:rsid w:val="00C36B28"/>
    <w:rsid w:val="00C36BE6"/>
    <w:rsid w:val="00C37548"/>
    <w:rsid w:val="00C40281"/>
    <w:rsid w:val="00C4206B"/>
    <w:rsid w:val="00C423A3"/>
    <w:rsid w:val="00C42813"/>
    <w:rsid w:val="00C4281F"/>
    <w:rsid w:val="00C429CF"/>
    <w:rsid w:val="00C43C9A"/>
    <w:rsid w:val="00C45255"/>
    <w:rsid w:val="00C4620D"/>
    <w:rsid w:val="00C46F12"/>
    <w:rsid w:val="00C4737D"/>
    <w:rsid w:val="00C47751"/>
    <w:rsid w:val="00C479EB"/>
    <w:rsid w:val="00C5033D"/>
    <w:rsid w:val="00C509CB"/>
    <w:rsid w:val="00C5166E"/>
    <w:rsid w:val="00C52CD0"/>
    <w:rsid w:val="00C54B11"/>
    <w:rsid w:val="00C55079"/>
    <w:rsid w:val="00C557F9"/>
    <w:rsid w:val="00C558D3"/>
    <w:rsid w:val="00C56763"/>
    <w:rsid w:val="00C600FA"/>
    <w:rsid w:val="00C60973"/>
    <w:rsid w:val="00C60AA0"/>
    <w:rsid w:val="00C61FC0"/>
    <w:rsid w:val="00C62611"/>
    <w:rsid w:val="00C63D58"/>
    <w:rsid w:val="00C641F7"/>
    <w:rsid w:val="00C64807"/>
    <w:rsid w:val="00C64A67"/>
    <w:rsid w:val="00C6549F"/>
    <w:rsid w:val="00C65A71"/>
    <w:rsid w:val="00C66318"/>
    <w:rsid w:val="00C66B5B"/>
    <w:rsid w:val="00C66D1A"/>
    <w:rsid w:val="00C67C40"/>
    <w:rsid w:val="00C67DF4"/>
    <w:rsid w:val="00C67F82"/>
    <w:rsid w:val="00C700C4"/>
    <w:rsid w:val="00C705A8"/>
    <w:rsid w:val="00C71CD9"/>
    <w:rsid w:val="00C7249F"/>
    <w:rsid w:val="00C72756"/>
    <w:rsid w:val="00C73533"/>
    <w:rsid w:val="00C73718"/>
    <w:rsid w:val="00C748A5"/>
    <w:rsid w:val="00C74D30"/>
    <w:rsid w:val="00C7552E"/>
    <w:rsid w:val="00C758F0"/>
    <w:rsid w:val="00C75D89"/>
    <w:rsid w:val="00C801A9"/>
    <w:rsid w:val="00C8085A"/>
    <w:rsid w:val="00C822C2"/>
    <w:rsid w:val="00C82A58"/>
    <w:rsid w:val="00C82AF2"/>
    <w:rsid w:val="00C82B6C"/>
    <w:rsid w:val="00C82C9D"/>
    <w:rsid w:val="00C83EA7"/>
    <w:rsid w:val="00C84605"/>
    <w:rsid w:val="00C84846"/>
    <w:rsid w:val="00C84D28"/>
    <w:rsid w:val="00C856CB"/>
    <w:rsid w:val="00C8588E"/>
    <w:rsid w:val="00C85A1A"/>
    <w:rsid w:val="00C87BBA"/>
    <w:rsid w:val="00C907A0"/>
    <w:rsid w:val="00C907FD"/>
    <w:rsid w:val="00C90868"/>
    <w:rsid w:val="00C90C92"/>
    <w:rsid w:val="00C912BD"/>
    <w:rsid w:val="00C9161D"/>
    <w:rsid w:val="00C91D89"/>
    <w:rsid w:val="00C9295B"/>
    <w:rsid w:val="00C92DCC"/>
    <w:rsid w:val="00C9324F"/>
    <w:rsid w:val="00C93D9E"/>
    <w:rsid w:val="00C94701"/>
    <w:rsid w:val="00C958BE"/>
    <w:rsid w:val="00C961B9"/>
    <w:rsid w:val="00C962C7"/>
    <w:rsid w:val="00C96A92"/>
    <w:rsid w:val="00C9787A"/>
    <w:rsid w:val="00CA0017"/>
    <w:rsid w:val="00CA04C9"/>
    <w:rsid w:val="00CA0705"/>
    <w:rsid w:val="00CA0C8D"/>
    <w:rsid w:val="00CA0E0F"/>
    <w:rsid w:val="00CA176C"/>
    <w:rsid w:val="00CA23EB"/>
    <w:rsid w:val="00CA3731"/>
    <w:rsid w:val="00CA388B"/>
    <w:rsid w:val="00CA43F2"/>
    <w:rsid w:val="00CA4B81"/>
    <w:rsid w:val="00CA653B"/>
    <w:rsid w:val="00CA76E5"/>
    <w:rsid w:val="00CA7F11"/>
    <w:rsid w:val="00CB09E6"/>
    <w:rsid w:val="00CB0A33"/>
    <w:rsid w:val="00CB1BAC"/>
    <w:rsid w:val="00CB1E82"/>
    <w:rsid w:val="00CB2256"/>
    <w:rsid w:val="00CB25FA"/>
    <w:rsid w:val="00CB2AF5"/>
    <w:rsid w:val="00CB4343"/>
    <w:rsid w:val="00CB52FE"/>
    <w:rsid w:val="00CB548F"/>
    <w:rsid w:val="00CB69F8"/>
    <w:rsid w:val="00CB6FAD"/>
    <w:rsid w:val="00CB71FC"/>
    <w:rsid w:val="00CB7D54"/>
    <w:rsid w:val="00CB7D56"/>
    <w:rsid w:val="00CC003E"/>
    <w:rsid w:val="00CC05EC"/>
    <w:rsid w:val="00CC0AE3"/>
    <w:rsid w:val="00CC0AED"/>
    <w:rsid w:val="00CC1228"/>
    <w:rsid w:val="00CC1592"/>
    <w:rsid w:val="00CC1D40"/>
    <w:rsid w:val="00CC21B7"/>
    <w:rsid w:val="00CC235A"/>
    <w:rsid w:val="00CC2E52"/>
    <w:rsid w:val="00CC3955"/>
    <w:rsid w:val="00CC48F8"/>
    <w:rsid w:val="00CC4DBB"/>
    <w:rsid w:val="00CC5407"/>
    <w:rsid w:val="00CC6226"/>
    <w:rsid w:val="00CC7D82"/>
    <w:rsid w:val="00CD0DDF"/>
    <w:rsid w:val="00CD1992"/>
    <w:rsid w:val="00CD1C0A"/>
    <w:rsid w:val="00CD2E21"/>
    <w:rsid w:val="00CD30AD"/>
    <w:rsid w:val="00CD3E21"/>
    <w:rsid w:val="00CD4263"/>
    <w:rsid w:val="00CD4783"/>
    <w:rsid w:val="00CD6043"/>
    <w:rsid w:val="00CD7120"/>
    <w:rsid w:val="00CE1A61"/>
    <w:rsid w:val="00CE3126"/>
    <w:rsid w:val="00CE3BF1"/>
    <w:rsid w:val="00CE483D"/>
    <w:rsid w:val="00CE508C"/>
    <w:rsid w:val="00CE5835"/>
    <w:rsid w:val="00CE58ED"/>
    <w:rsid w:val="00CE5F24"/>
    <w:rsid w:val="00CE6E29"/>
    <w:rsid w:val="00CF0075"/>
    <w:rsid w:val="00CF293D"/>
    <w:rsid w:val="00CF3455"/>
    <w:rsid w:val="00CF4144"/>
    <w:rsid w:val="00CF56FA"/>
    <w:rsid w:val="00CF75FB"/>
    <w:rsid w:val="00D00172"/>
    <w:rsid w:val="00D00955"/>
    <w:rsid w:val="00D010F0"/>
    <w:rsid w:val="00D0239F"/>
    <w:rsid w:val="00D0336C"/>
    <w:rsid w:val="00D04157"/>
    <w:rsid w:val="00D0475A"/>
    <w:rsid w:val="00D053B0"/>
    <w:rsid w:val="00D05A29"/>
    <w:rsid w:val="00D05F18"/>
    <w:rsid w:val="00D061D9"/>
    <w:rsid w:val="00D07EA2"/>
    <w:rsid w:val="00D107E2"/>
    <w:rsid w:val="00D10BAA"/>
    <w:rsid w:val="00D10D48"/>
    <w:rsid w:val="00D11A35"/>
    <w:rsid w:val="00D11C4C"/>
    <w:rsid w:val="00D12615"/>
    <w:rsid w:val="00D12C92"/>
    <w:rsid w:val="00D12F8C"/>
    <w:rsid w:val="00D1351F"/>
    <w:rsid w:val="00D13681"/>
    <w:rsid w:val="00D14409"/>
    <w:rsid w:val="00D15418"/>
    <w:rsid w:val="00D15455"/>
    <w:rsid w:val="00D15986"/>
    <w:rsid w:val="00D15BD9"/>
    <w:rsid w:val="00D1636F"/>
    <w:rsid w:val="00D201AB"/>
    <w:rsid w:val="00D20236"/>
    <w:rsid w:val="00D21D2F"/>
    <w:rsid w:val="00D21E7E"/>
    <w:rsid w:val="00D23BBD"/>
    <w:rsid w:val="00D24D13"/>
    <w:rsid w:val="00D24DBE"/>
    <w:rsid w:val="00D24F8F"/>
    <w:rsid w:val="00D25361"/>
    <w:rsid w:val="00D25FDB"/>
    <w:rsid w:val="00D2605C"/>
    <w:rsid w:val="00D3039A"/>
    <w:rsid w:val="00D30B8F"/>
    <w:rsid w:val="00D31785"/>
    <w:rsid w:val="00D31943"/>
    <w:rsid w:val="00D31D7B"/>
    <w:rsid w:val="00D350DD"/>
    <w:rsid w:val="00D35EF5"/>
    <w:rsid w:val="00D36669"/>
    <w:rsid w:val="00D36C3E"/>
    <w:rsid w:val="00D36EA7"/>
    <w:rsid w:val="00D3718C"/>
    <w:rsid w:val="00D37A91"/>
    <w:rsid w:val="00D400B4"/>
    <w:rsid w:val="00D4013A"/>
    <w:rsid w:val="00D402B3"/>
    <w:rsid w:val="00D421E1"/>
    <w:rsid w:val="00D42383"/>
    <w:rsid w:val="00D42DD6"/>
    <w:rsid w:val="00D42FAA"/>
    <w:rsid w:val="00D44001"/>
    <w:rsid w:val="00D443A6"/>
    <w:rsid w:val="00D44FF9"/>
    <w:rsid w:val="00D450ED"/>
    <w:rsid w:val="00D455FA"/>
    <w:rsid w:val="00D45709"/>
    <w:rsid w:val="00D46A34"/>
    <w:rsid w:val="00D46DA8"/>
    <w:rsid w:val="00D473B3"/>
    <w:rsid w:val="00D473B5"/>
    <w:rsid w:val="00D4773B"/>
    <w:rsid w:val="00D47B93"/>
    <w:rsid w:val="00D47C3B"/>
    <w:rsid w:val="00D505B0"/>
    <w:rsid w:val="00D506B9"/>
    <w:rsid w:val="00D50FE8"/>
    <w:rsid w:val="00D51708"/>
    <w:rsid w:val="00D51DCF"/>
    <w:rsid w:val="00D51F6E"/>
    <w:rsid w:val="00D52047"/>
    <w:rsid w:val="00D525FE"/>
    <w:rsid w:val="00D533B9"/>
    <w:rsid w:val="00D53BB8"/>
    <w:rsid w:val="00D53BB9"/>
    <w:rsid w:val="00D54583"/>
    <w:rsid w:val="00D55EA0"/>
    <w:rsid w:val="00D566CB"/>
    <w:rsid w:val="00D56904"/>
    <w:rsid w:val="00D56F07"/>
    <w:rsid w:val="00D57765"/>
    <w:rsid w:val="00D57D21"/>
    <w:rsid w:val="00D60990"/>
    <w:rsid w:val="00D61314"/>
    <w:rsid w:val="00D61AE3"/>
    <w:rsid w:val="00D624C7"/>
    <w:rsid w:val="00D62839"/>
    <w:rsid w:val="00D632D2"/>
    <w:rsid w:val="00D6367E"/>
    <w:rsid w:val="00D6552E"/>
    <w:rsid w:val="00D65C38"/>
    <w:rsid w:val="00D66C81"/>
    <w:rsid w:val="00D66D47"/>
    <w:rsid w:val="00D675F0"/>
    <w:rsid w:val="00D67E65"/>
    <w:rsid w:val="00D70B1F"/>
    <w:rsid w:val="00D714CB"/>
    <w:rsid w:val="00D715CE"/>
    <w:rsid w:val="00D72600"/>
    <w:rsid w:val="00D72FD0"/>
    <w:rsid w:val="00D73058"/>
    <w:rsid w:val="00D73181"/>
    <w:rsid w:val="00D7425C"/>
    <w:rsid w:val="00D7464D"/>
    <w:rsid w:val="00D75FEE"/>
    <w:rsid w:val="00D77719"/>
    <w:rsid w:val="00D8046E"/>
    <w:rsid w:val="00D80DEA"/>
    <w:rsid w:val="00D81C68"/>
    <w:rsid w:val="00D81FC3"/>
    <w:rsid w:val="00D82661"/>
    <w:rsid w:val="00D82EA7"/>
    <w:rsid w:val="00D8439D"/>
    <w:rsid w:val="00D84D3C"/>
    <w:rsid w:val="00D851BC"/>
    <w:rsid w:val="00D85FC8"/>
    <w:rsid w:val="00D8685F"/>
    <w:rsid w:val="00D876F8"/>
    <w:rsid w:val="00D87AB3"/>
    <w:rsid w:val="00D90353"/>
    <w:rsid w:val="00D90837"/>
    <w:rsid w:val="00D908B8"/>
    <w:rsid w:val="00D90C6F"/>
    <w:rsid w:val="00D9107F"/>
    <w:rsid w:val="00D91C75"/>
    <w:rsid w:val="00D92204"/>
    <w:rsid w:val="00D92658"/>
    <w:rsid w:val="00D92EA4"/>
    <w:rsid w:val="00D93749"/>
    <w:rsid w:val="00D93CFF"/>
    <w:rsid w:val="00D94005"/>
    <w:rsid w:val="00D94134"/>
    <w:rsid w:val="00D941A0"/>
    <w:rsid w:val="00D946A0"/>
    <w:rsid w:val="00D9638F"/>
    <w:rsid w:val="00D9643E"/>
    <w:rsid w:val="00D96663"/>
    <w:rsid w:val="00D97A93"/>
    <w:rsid w:val="00DA01E1"/>
    <w:rsid w:val="00DA07B5"/>
    <w:rsid w:val="00DA0999"/>
    <w:rsid w:val="00DA190B"/>
    <w:rsid w:val="00DA2336"/>
    <w:rsid w:val="00DA3C5C"/>
    <w:rsid w:val="00DA4251"/>
    <w:rsid w:val="00DA4A00"/>
    <w:rsid w:val="00DA51D9"/>
    <w:rsid w:val="00DA6662"/>
    <w:rsid w:val="00DA726D"/>
    <w:rsid w:val="00DA7908"/>
    <w:rsid w:val="00DB053B"/>
    <w:rsid w:val="00DB0805"/>
    <w:rsid w:val="00DB1B15"/>
    <w:rsid w:val="00DB267C"/>
    <w:rsid w:val="00DB50EA"/>
    <w:rsid w:val="00DB5BA8"/>
    <w:rsid w:val="00DB6430"/>
    <w:rsid w:val="00DB6511"/>
    <w:rsid w:val="00DB7DA3"/>
    <w:rsid w:val="00DC0126"/>
    <w:rsid w:val="00DC10D3"/>
    <w:rsid w:val="00DC15D8"/>
    <w:rsid w:val="00DC193E"/>
    <w:rsid w:val="00DC276F"/>
    <w:rsid w:val="00DC2924"/>
    <w:rsid w:val="00DC2EF6"/>
    <w:rsid w:val="00DC2FA9"/>
    <w:rsid w:val="00DC35C4"/>
    <w:rsid w:val="00DC3D33"/>
    <w:rsid w:val="00DC3E4E"/>
    <w:rsid w:val="00DC43BF"/>
    <w:rsid w:val="00DC4E24"/>
    <w:rsid w:val="00DC634C"/>
    <w:rsid w:val="00DC6CCD"/>
    <w:rsid w:val="00DC6ED3"/>
    <w:rsid w:val="00DC7062"/>
    <w:rsid w:val="00DC778E"/>
    <w:rsid w:val="00DC7A03"/>
    <w:rsid w:val="00DD020A"/>
    <w:rsid w:val="00DD04E4"/>
    <w:rsid w:val="00DD0734"/>
    <w:rsid w:val="00DD10DB"/>
    <w:rsid w:val="00DD216C"/>
    <w:rsid w:val="00DD2E36"/>
    <w:rsid w:val="00DD3E4F"/>
    <w:rsid w:val="00DD44CC"/>
    <w:rsid w:val="00DD59ED"/>
    <w:rsid w:val="00DD70DC"/>
    <w:rsid w:val="00DD7809"/>
    <w:rsid w:val="00DE0019"/>
    <w:rsid w:val="00DE37F2"/>
    <w:rsid w:val="00DE3FED"/>
    <w:rsid w:val="00DE46AE"/>
    <w:rsid w:val="00DE50AF"/>
    <w:rsid w:val="00DE591F"/>
    <w:rsid w:val="00DE683B"/>
    <w:rsid w:val="00DE78F8"/>
    <w:rsid w:val="00DF0256"/>
    <w:rsid w:val="00DF0EC6"/>
    <w:rsid w:val="00DF1D0B"/>
    <w:rsid w:val="00DF22C4"/>
    <w:rsid w:val="00DF31B8"/>
    <w:rsid w:val="00DF3EAA"/>
    <w:rsid w:val="00DF4FE4"/>
    <w:rsid w:val="00DF5822"/>
    <w:rsid w:val="00DF7DAB"/>
    <w:rsid w:val="00E0263B"/>
    <w:rsid w:val="00E02694"/>
    <w:rsid w:val="00E030FC"/>
    <w:rsid w:val="00E036ED"/>
    <w:rsid w:val="00E04F02"/>
    <w:rsid w:val="00E05A6F"/>
    <w:rsid w:val="00E05C84"/>
    <w:rsid w:val="00E06398"/>
    <w:rsid w:val="00E0734E"/>
    <w:rsid w:val="00E077A2"/>
    <w:rsid w:val="00E07B43"/>
    <w:rsid w:val="00E104D5"/>
    <w:rsid w:val="00E10975"/>
    <w:rsid w:val="00E10FFA"/>
    <w:rsid w:val="00E1156E"/>
    <w:rsid w:val="00E12020"/>
    <w:rsid w:val="00E121FE"/>
    <w:rsid w:val="00E1248E"/>
    <w:rsid w:val="00E12AE0"/>
    <w:rsid w:val="00E14AB5"/>
    <w:rsid w:val="00E14B98"/>
    <w:rsid w:val="00E14BC5"/>
    <w:rsid w:val="00E15312"/>
    <w:rsid w:val="00E1556A"/>
    <w:rsid w:val="00E16020"/>
    <w:rsid w:val="00E166C0"/>
    <w:rsid w:val="00E1723D"/>
    <w:rsid w:val="00E1753C"/>
    <w:rsid w:val="00E1779C"/>
    <w:rsid w:val="00E179C0"/>
    <w:rsid w:val="00E206FE"/>
    <w:rsid w:val="00E20746"/>
    <w:rsid w:val="00E218B9"/>
    <w:rsid w:val="00E21E16"/>
    <w:rsid w:val="00E22C24"/>
    <w:rsid w:val="00E22F4B"/>
    <w:rsid w:val="00E23444"/>
    <w:rsid w:val="00E2347D"/>
    <w:rsid w:val="00E236D9"/>
    <w:rsid w:val="00E254FC"/>
    <w:rsid w:val="00E256E9"/>
    <w:rsid w:val="00E25FA1"/>
    <w:rsid w:val="00E26020"/>
    <w:rsid w:val="00E26083"/>
    <w:rsid w:val="00E262A9"/>
    <w:rsid w:val="00E302E3"/>
    <w:rsid w:val="00E318C7"/>
    <w:rsid w:val="00E31CA4"/>
    <w:rsid w:val="00E32D0D"/>
    <w:rsid w:val="00E33A26"/>
    <w:rsid w:val="00E343C5"/>
    <w:rsid w:val="00E348C2"/>
    <w:rsid w:val="00E348F3"/>
    <w:rsid w:val="00E34BB3"/>
    <w:rsid w:val="00E34C77"/>
    <w:rsid w:val="00E351AA"/>
    <w:rsid w:val="00E353A5"/>
    <w:rsid w:val="00E35737"/>
    <w:rsid w:val="00E363CC"/>
    <w:rsid w:val="00E3652F"/>
    <w:rsid w:val="00E367DA"/>
    <w:rsid w:val="00E36AFF"/>
    <w:rsid w:val="00E36C48"/>
    <w:rsid w:val="00E36E39"/>
    <w:rsid w:val="00E37EB6"/>
    <w:rsid w:val="00E41174"/>
    <w:rsid w:val="00E426FE"/>
    <w:rsid w:val="00E42851"/>
    <w:rsid w:val="00E428B8"/>
    <w:rsid w:val="00E447E5"/>
    <w:rsid w:val="00E44C51"/>
    <w:rsid w:val="00E4577F"/>
    <w:rsid w:val="00E45865"/>
    <w:rsid w:val="00E46057"/>
    <w:rsid w:val="00E467FC"/>
    <w:rsid w:val="00E46BDF"/>
    <w:rsid w:val="00E46E1E"/>
    <w:rsid w:val="00E46F7C"/>
    <w:rsid w:val="00E51002"/>
    <w:rsid w:val="00E5119B"/>
    <w:rsid w:val="00E51D9D"/>
    <w:rsid w:val="00E52894"/>
    <w:rsid w:val="00E5293B"/>
    <w:rsid w:val="00E53C98"/>
    <w:rsid w:val="00E5573E"/>
    <w:rsid w:val="00E55B94"/>
    <w:rsid w:val="00E56771"/>
    <w:rsid w:val="00E56CD8"/>
    <w:rsid w:val="00E572E2"/>
    <w:rsid w:val="00E57B68"/>
    <w:rsid w:val="00E60719"/>
    <w:rsid w:val="00E60EA5"/>
    <w:rsid w:val="00E61E6A"/>
    <w:rsid w:val="00E62170"/>
    <w:rsid w:val="00E6265B"/>
    <w:rsid w:val="00E63085"/>
    <w:rsid w:val="00E64A7B"/>
    <w:rsid w:val="00E65FC9"/>
    <w:rsid w:val="00E66E38"/>
    <w:rsid w:val="00E67217"/>
    <w:rsid w:val="00E6742C"/>
    <w:rsid w:val="00E67BAC"/>
    <w:rsid w:val="00E7175E"/>
    <w:rsid w:val="00E722B7"/>
    <w:rsid w:val="00E72A0B"/>
    <w:rsid w:val="00E731CC"/>
    <w:rsid w:val="00E73608"/>
    <w:rsid w:val="00E73D50"/>
    <w:rsid w:val="00E7421D"/>
    <w:rsid w:val="00E7478C"/>
    <w:rsid w:val="00E74929"/>
    <w:rsid w:val="00E76114"/>
    <w:rsid w:val="00E761AD"/>
    <w:rsid w:val="00E763B8"/>
    <w:rsid w:val="00E763FA"/>
    <w:rsid w:val="00E767A1"/>
    <w:rsid w:val="00E77622"/>
    <w:rsid w:val="00E776B8"/>
    <w:rsid w:val="00E77E86"/>
    <w:rsid w:val="00E8008C"/>
    <w:rsid w:val="00E801A0"/>
    <w:rsid w:val="00E80E23"/>
    <w:rsid w:val="00E81B6B"/>
    <w:rsid w:val="00E81D49"/>
    <w:rsid w:val="00E82DFD"/>
    <w:rsid w:val="00E83797"/>
    <w:rsid w:val="00E848F0"/>
    <w:rsid w:val="00E85445"/>
    <w:rsid w:val="00E8694C"/>
    <w:rsid w:val="00E86CC8"/>
    <w:rsid w:val="00E8748D"/>
    <w:rsid w:val="00E8781F"/>
    <w:rsid w:val="00E87CC3"/>
    <w:rsid w:val="00E900E8"/>
    <w:rsid w:val="00E9036B"/>
    <w:rsid w:val="00E9064B"/>
    <w:rsid w:val="00E90791"/>
    <w:rsid w:val="00E907D6"/>
    <w:rsid w:val="00E918AF"/>
    <w:rsid w:val="00E91E5A"/>
    <w:rsid w:val="00E9208C"/>
    <w:rsid w:val="00E92115"/>
    <w:rsid w:val="00E92453"/>
    <w:rsid w:val="00E9348B"/>
    <w:rsid w:val="00E93A4A"/>
    <w:rsid w:val="00E95545"/>
    <w:rsid w:val="00E95871"/>
    <w:rsid w:val="00E95DC6"/>
    <w:rsid w:val="00E96DE5"/>
    <w:rsid w:val="00E9721A"/>
    <w:rsid w:val="00E97FDD"/>
    <w:rsid w:val="00EA0422"/>
    <w:rsid w:val="00EA093A"/>
    <w:rsid w:val="00EA1438"/>
    <w:rsid w:val="00EA4771"/>
    <w:rsid w:val="00EA48B9"/>
    <w:rsid w:val="00EA592C"/>
    <w:rsid w:val="00EA5B7A"/>
    <w:rsid w:val="00EA61F9"/>
    <w:rsid w:val="00EA6682"/>
    <w:rsid w:val="00EA6D8A"/>
    <w:rsid w:val="00EA6F28"/>
    <w:rsid w:val="00EA7451"/>
    <w:rsid w:val="00EB020C"/>
    <w:rsid w:val="00EB025B"/>
    <w:rsid w:val="00EB0DDA"/>
    <w:rsid w:val="00EB252B"/>
    <w:rsid w:val="00EB2837"/>
    <w:rsid w:val="00EB2E51"/>
    <w:rsid w:val="00EB30A1"/>
    <w:rsid w:val="00EB36A4"/>
    <w:rsid w:val="00EB3A1A"/>
    <w:rsid w:val="00EB3D5D"/>
    <w:rsid w:val="00EB3E01"/>
    <w:rsid w:val="00EB523D"/>
    <w:rsid w:val="00EB6320"/>
    <w:rsid w:val="00EB79DA"/>
    <w:rsid w:val="00EB7C71"/>
    <w:rsid w:val="00EB7DBC"/>
    <w:rsid w:val="00EC12C5"/>
    <w:rsid w:val="00EC1682"/>
    <w:rsid w:val="00EC1E86"/>
    <w:rsid w:val="00EC1FBF"/>
    <w:rsid w:val="00EC2194"/>
    <w:rsid w:val="00EC23C8"/>
    <w:rsid w:val="00EC23E1"/>
    <w:rsid w:val="00EC3427"/>
    <w:rsid w:val="00EC413E"/>
    <w:rsid w:val="00EC5633"/>
    <w:rsid w:val="00EC6775"/>
    <w:rsid w:val="00EC6A8C"/>
    <w:rsid w:val="00EC78FC"/>
    <w:rsid w:val="00EC7905"/>
    <w:rsid w:val="00EC7B2C"/>
    <w:rsid w:val="00EC7C2B"/>
    <w:rsid w:val="00EC7C57"/>
    <w:rsid w:val="00EC7E74"/>
    <w:rsid w:val="00ED04AA"/>
    <w:rsid w:val="00ED14D8"/>
    <w:rsid w:val="00ED1EAE"/>
    <w:rsid w:val="00ED1F81"/>
    <w:rsid w:val="00ED2842"/>
    <w:rsid w:val="00ED330C"/>
    <w:rsid w:val="00ED33B3"/>
    <w:rsid w:val="00ED3405"/>
    <w:rsid w:val="00ED3D41"/>
    <w:rsid w:val="00ED407A"/>
    <w:rsid w:val="00ED4150"/>
    <w:rsid w:val="00ED507C"/>
    <w:rsid w:val="00ED65D3"/>
    <w:rsid w:val="00ED7386"/>
    <w:rsid w:val="00ED741E"/>
    <w:rsid w:val="00EE0C2A"/>
    <w:rsid w:val="00EE1023"/>
    <w:rsid w:val="00EE14B3"/>
    <w:rsid w:val="00EE248B"/>
    <w:rsid w:val="00EE2822"/>
    <w:rsid w:val="00EE2B8A"/>
    <w:rsid w:val="00EE2D52"/>
    <w:rsid w:val="00EE32DF"/>
    <w:rsid w:val="00EE3A27"/>
    <w:rsid w:val="00EE3E7E"/>
    <w:rsid w:val="00EE4C13"/>
    <w:rsid w:val="00EE5DD1"/>
    <w:rsid w:val="00EE6619"/>
    <w:rsid w:val="00EE7070"/>
    <w:rsid w:val="00EE7133"/>
    <w:rsid w:val="00EF0778"/>
    <w:rsid w:val="00EF153A"/>
    <w:rsid w:val="00EF18EB"/>
    <w:rsid w:val="00EF2455"/>
    <w:rsid w:val="00EF262B"/>
    <w:rsid w:val="00EF3E08"/>
    <w:rsid w:val="00EF3EFE"/>
    <w:rsid w:val="00EF430C"/>
    <w:rsid w:val="00EF4F93"/>
    <w:rsid w:val="00EF5364"/>
    <w:rsid w:val="00EF65AC"/>
    <w:rsid w:val="00EF665C"/>
    <w:rsid w:val="00EF6933"/>
    <w:rsid w:val="00EF6938"/>
    <w:rsid w:val="00EF717C"/>
    <w:rsid w:val="00F00ABD"/>
    <w:rsid w:val="00F01A6B"/>
    <w:rsid w:val="00F01C42"/>
    <w:rsid w:val="00F0228C"/>
    <w:rsid w:val="00F03CA2"/>
    <w:rsid w:val="00F03CE3"/>
    <w:rsid w:val="00F04601"/>
    <w:rsid w:val="00F0473D"/>
    <w:rsid w:val="00F05ACA"/>
    <w:rsid w:val="00F069E3"/>
    <w:rsid w:val="00F06EA0"/>
    <w:rsid w:val="00F070BA"/>
    <w:rsid w:val="00F073AB"/>
    <w:rsid w:val="00F10147"/>
    <w:rsid w:val="00F105E6"/>
    <w:rsid w:val="00F11054"/>
    <w:rsid w:val="00F12412"/>
    <w:rsid w:val="00F129DD"/>
    <w:rsid w:val="00F12AF6"/>
    <w:rsid w:val="00F13518"/>
    <w:rsid w:val="00F15CF1"/>
    <w:rsid w:val="00F167A8"/>
    <w:rsid w:val="00F16A70"/>
    <w:rsid w:val="00F17483"/>
    <w:rsid w:val="00F17BF8"/>
    <w:rsid w:val="00F2051E"/>
    <w:rsid w:val="00F20F35"/>
    <w:rsid w:val="00F210BA"/>
    <w:rsid w:val="00F22053"/>
    <w:rsid w:val="00F22304"/>
    <w:rsid w:val="00F2235B"/>
    <w:rsid w:val="00F22378"/>
    <w:rsid w:val="00F225A8"/>
    <w:rsid w:val="00F22D2E"/>
    <w:rsid w:val="00F233F0"/>
    <w:rsid w:val="00F24E47"/>
    <w:rsid w:val="00F2717A"/>
    <w:rsid w:val="00F2762B"/>
    <w:rsid w:val="00F27B09"/>
    <w:rsid w:val="00F3010F"/>
    <w:rsid w:val="00F302C4"/>
    <w:rsid w:val="00F302EB"/>
    <w:rsid w:val="00F3042D"/>
    <w:rsid w:val="00F3178A"/>
    <w:rsid w:val="00F3267A"/>
    <w:rsid w:val="00F33421"/>
    <w:rsid w:val="00F344A0"/>
    <w:rsid w:val="00F34EBF"/>
    <w:rsid w:val="00F34F91"/>
    <w:rsid w:val="00F3591C"/>
    <w:rsid w:val="00F35E76"/>
    <w:rsid w:val="00F375C3"/>
    <w:rsid w:val="00F379F6"/>
    <w:rsid w:val="00F37EC3"/>
    <w:rsid w:val="00F403F0"/>
    <w:rsid w:val="00F40454"/>
    <w:rsid w:val="00F4212E"/>
    <w:rsid w:val="00F421EA"/>
    <w:rsid w:val="00F42D9D"/>
    <w:rsid w:val="00F44FEA"/>
    <w:rsid w:val="00F45A42"/>
    <w:rsid w:val="00F45D1E"/>
    <w:rsid w:val="00F46560"/>
    <w:rsid w:val="00F472D4"/>
    <w:rsid w:val="00F4790E"/>
    <w:rsid w:val="00F506A5"/>
    <w:rsid w:val="00F506DA"/>
    <w:rsid w:val="00F51638"/>
    <w:rsid w:val="00F52923"/>
    <w:rsid w:val="00F53038"/>
    <w:rsid w:val="00F53A29"/>
    <w:rsid w:val="00F53C63"/>
    <w:rsid w:val="00F541FA"/>
    <w:rsid w:val="00F54AD5"/>
    <w:rsid w:val="00F54AE6"/>
    <w:rsid w:val="00F550CD"/>
    <w:rsid w:val="00F55A6F"/>
    <w:rsid w:val="00F55BF9"/>
    <w:rsid w:val="00F57040"/>
    <w:rsid w:val="00F5717D"/>
    <w:rsid w:val="00F621CB"/>
    <w:rsid w:val="00F62744"/>
    <w:rsid w:val="00F62EBF"/>
    <w:rsid w:val="00F6407B"/>
    <w:rsid w:val="00F6627D"/>
    <w:rsid w:val="00F66512"/>
    <w:rsid w:val="00F67465"/>
    <w:rsid w:val="00F674C0"/>
    <w:rsid w:val="00F6783A"/>
    <w:rsid w:val="00F6796B"/>
    <w:rsid w:val="00F70E37"/>
    <w:rsid w:val="00F71E86"/>
    <w:rsid w:val="00F71FEE"/>
    <w:rsid w:val="00F7275F"/>
    <w:rsid w:val="00F7413A"/>
    <w:rsid w:val="00F77A32"/>
    <w:rsid w:val="00F77DBD"/>
    <w:rsid w:val="00F80D0B"/>
    <w:rsid w:val="00F811CB"/>
    <w:rsid w:val="00F814CB"/>
    <w:rsid w:val="00F822FD"/>
    <w:rsid w:val="00F829C4"/>
    <w:rsid w:val="00F83C6D"/>
    <w:rsid w:val="00F83CF8"/>
    <w:rsid w:val="00F8414F"/>
    <w:rsid w:val="00F844E5"/>
    <w:rsid w:val="00F86A9D"/>
    <w:rsid w:val="00F86C54"/>
    <w:rsid w:val="00F86FA9"/>
    <w:rsid w:val="00F8773C"/>
    <w:rsid w:val="00F91BD8"/>
    <w:rsid w:val="00F928BD"/>
    <w:rsid w:val="00F9325E"/>
    <w:rsid w:val="00F9356E"/>
    <w:rsid w:val="00F93993"/>
    <w:rsid w:val="00F9451F"/>
    <w:rsid w:val="00F9573E"/>
    <w:rsid w:val="00F962C8"/>
    <w:rsid w:val="00F97E3C"/>
    <w:rsid w:val="00FA0408"/>
    <w:rsid w:val="00FA298D"/>
    <w:rsid w:val="00FA3213"/>
    <w:rsid w:val="00FA3676"/>
    <w:rsid w:val="00FA369F"/>
    <w:rsid w:val="00FA4FDE"/>
    <w:rsid w:val="00FA6700"/>
    <w:rsid w:val="00FA6E1A"/>
    <w:rsid w:val="00FA7170"/>
    <w:rsid w:val="00FA7C56"/>
    <w:rsid w:val="00FB06C7"/>
    <w:rsid w:val="00FB0722"/>
    <w:rsid w:val="00FB0E85"/>
    <w:rsid w:val="00FB103C"/>
    <w:rsid w:val="00FB2121"/>
    <w:rsid w:val="00FB4B35"/>
    <w:rsid w:val="00FB5A62"/>
    <w:rsid w:val="00FB5AF1"/>
    <w:rsid w:val="00FB5B6A"/>
    <w:rsid w:val="00FB7CE4"/>
    <w:rsid w:val="00FC04C3"/>
    <w:rsid w:val="00FC11DA"/>
    <w:rsid w:val="00FC1882"/>
    <w:rsid w:val="00FC3B07"/>
    <w:rsid w:val="00FC3F88"/>
    <w:rsid w:val="00FC4ED2"/>
    <w:rsid w:val="00FC4FC7"/>
    <w:rsid w:val="00FC576F"/>
    <w:rsid w:val="00FC5A4F"/>
    <w:rsid w:val="00FC70AF"/>
    <w:rsid w:val="00FC75E9"/>
    <w:rsid w:val="00FC7AE1"/>
    <w:rsid w:val="00FD0428"/>
    <w:rsid w:val="00FD0F2F"/>
    <w:rsid w:val="00FD1849"/>
    <w:rsid w:val="00FD1A1C"/>
    <w:rsid w:val="00FD1C2B"/>
    <w:rsid w:val="00FD2190"/>
    <w:rsid w:val="00FD2CDA"/>
    <w:rsid w:val="00FD3944"/>
    <w:rsid w:val="00FD3A89"/>
    <w:rsid w:val="00FD45AD"/>
    <w:rsid w:val="00FD5DED"/>
    <w:rsid w:val="00FD63ED"/>
    <w:rsid w:val="00FD6C36"/>
    <w:rsid w:val="00FD7386"/>
    <w:rsid w:val="00FD74B4"/>
    <w:rsid w:val="00FD7833"/>
    <w:rsid w:val="00FD793F"/>
    <w:rsid w:val="00FD79BB"/>
    <w:rsid w:val="00FD7B0C"/>
    <w:rsid w:val="00FD7FB5"/>
    <w:rsid w:val="00FE00D5"/>
    <w:rsid w:val="00FE129F"/>
    <w:rsid w:val="00FE14D3"/>
    <w:rsid w:val="00FE1CEE"/>
    <w:rsid w:val="00FE1D62"/>
    <w:rsid w:val="00FE1D93"/>
    <w:rsid w:val="00FE2395"/>
    <w:rsid w:val="00FE2847"/>
    <w:rsid w:val="00FE4BF6"/>
    <w:rsid w:val="00FE4D07"/>
    <w:rsid w:val="00FE50A1"/>
    <w:rsid w:val="00FE7746"/>
    <w:rsid w:val="00FE7911"/>
    <w:rsid w:val="00FE7ACB"/>
    <w:rsid w:val="00FF016E"/>
    <w:rsid w:val="00FF0EB8"/>
    <w:rsid w:val="00FF1015"/>
    <w:rsid w:val="00FF13C2"/>
    <w:rsid w:val="00FF1A77"/>
    <w:rsid w:val="00FF2820"/>
    <w:rsid w:val="00FF2E83"/>
    <w:rsid w:val="00FF30DA"/>
    <w:rsid w:val="00FF3588"/>
    <w:rsid w:val="00FF3878"/>
    <w:rsid w:val="00FF49D9"/>
    <w:rsid w:val="00FF4C5B"/>
    <w:rsid w:val="00FF54C9"/>
    <w:rsid w:val="00FF62A9"/>
    <w:rsid w:val="00FF7374"/>
    <w:rsid w:val="00FF777C"/>
    <w:rsid w:val="03FF8099"/>
    <w:rsid w:val="04659B85"/>
    <w:rsid w:val="04FEE54E"/>
    <w:rsid w:val="0811E2EE"/>
    <w:rsid w:val="092F3885"/>
    <w:rsid w:val="0C59935A"/>
    <w:rsid w:val="131E6D41"/>
    <w:rsid w:val="163F158C"/>
    <w:rsid w:val="1750C96C"/>
    <w:rsid w:val="17A42D38"/>
    <w:rsid w:val="1AB93811"/>
    <w:rsid w:val="1B0384F5"/>
    <w:rsid w:val="1D5EACCC"/>
    <w:rsid w:val="25CD3EE3"/>
    <w:rsid w:val="277FF574"/>
    <w:rsid w:val="2BF8A99C"/>
    <w:rsid w:val="305102F0"/>
    <w:rsid w:val="355C7B41"/>
    <w:rsid w:val="3BC7A385"/>
    <w:rsid w:val="414CF3DE"/>
    <w:rsid w:val="4D34112C"/>
    <w:rsid w:val="4F1D5597"/>
    <w:rsid w:val="511BDBCD"/>
    <w:rsid w:val="52C4E41D"/>
    <w:rsid w:val="565F442B"/>
    <w:rsid w:val="5863B9F5"/>
    <w:rsid w:val="5B677568"/>
    <w:rsid w:val="5D8064E5"/>
    <w:rsid w:val="69B47A33"/>
    <w:rsid w:val="6AB3AC18"/>
    <w:rsid w:val="6C0FEF34"/>
    <w:rsid w:val="7107414F"/>
    <w:rsid w:val="72B026DF"/>
    <w:rsid w:val="73270C50"/>
    <w:rsid w:val="7360A5C3"/>
    <w:rsid w:val="74A72C99"/>
    <w:rsid w:val="7EB5563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7327B"/>
  <w15:docId w15:val="{13D5ED74-CFD2-40D3-91AD-0F701E655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B0ACC"/>
    <w:pPr>
      <w:tabs>
        <w:tab w:val="left" w:pos="567"/>
        <w:tab w:val="left" w:pos="1134"/>
        <w:tab w:val="left" w:pos="1701"/>
        <w:tab w:val="left" w:pos="2268"/>
      </w:tabs>
      <w:spacing w:after="120" w:line="320" w:lineRule="exact"/>
      <w:ind w:left="567" w:hanging="567"/>
      <w:jc w:val="both"/>
    </w:pPr>
    <w:rPr>
      <w:rFonts w:ascii="Arial" w:hAnsi="Arial"/>
      <w:sz w:val="22"/>
      <w:szCs w:val="24"/>
    </w:rPr>
  </w:style>
  <w:style w:type="paragraph" w:styleId="berschrift1">
    <w:name w:val="heading 1"/>
    <w:basedOn w:val="Standard"/>
    <w:next w:val="Absatz1"/>
    <w:link w:val="berschrift1Zchn"/>
    <w:qFormat/>
    <w:rsid w:val="00840239"/>
    <w:pPr>
      <w:keepNext/>
      <w:numPr>
        <w:numId w:val="1"/>
      </w:numPr>
      <w:tabs>
        <w:tab w:val="clear" w:pos="567"/>
        <w:tab w:val="clear" w:pos="1134"/>
        <w:tab w:val="clear" w:pos="1701"/>
        <w:tab w:val="clear" w:pos="2268"/>
      </w:tabs>
      <w:spacing w:before="240" w:after="480"/>
      <w:outlineLvl w:val="0"/>
    </w:pPr>
    <w:rPr>
      <w:rFonts w:cs="Arial"/>
      <w:b/>
      <w:bCs/>
      <w:kern w:val="32"/>
      <w:sz w:val="20"/>
      <w:szCs w:val="32"/>
    </w:rPr>
  </w:style>
  <w:style w:type="paragraph" w:styleId="berschrift2">
    <w:name w:val="heading 2"/>
    <w:basedOn w:val="Standard"/>
    <w:next w:val="Standard"/>
    <w:qFormat/>
    <w:rsid w:val="00603ECF"/>
    <w:pPr>
      <w:keepNext/>
      <w:spacing w:before="60"/>
      <w:ind w:left="0" w:firstLine="0"/>
      <w:outlineLvl w:val="1"/>
    </w:pPr>
    <w:rPr>
      <w:rFonts w:cs="Arial"/>
      <w:b/>
      <w:bCs/>
      <w:iCs/>
      <w:sz w:val="28"/>
      <w:szCs w:val="28"/>
      <w:u w:val="single"/>
    </w:rPr>
  </w:style>
  <w:style w:type="paragraph" w:styleId="berschrift3">
    <w:name w:val="heading 3"/>
    <w:basedOn w:val="Standard"/>
    <w:next w:val="Standard"/>
    <w:qFormat/>
    <w:rsid w:val="00603ECF"/>
    <w:pPr>
      <w:keepNext/>
      <w:spacing w:before="60"/>
      <w:ind w:left="0" w:firstLine="0"/>
      <w:outlineLvl w:val="2"/>
    </w:pPr>
    <w:rPr>
      <w:rFonts w:cs="Arial"/>
      <w:b/>
      <w:bCs/>
      <w:sz w:val="28"/>
      <w:szCs w:val="26"/>
    </w:rPr>
  </w:style>
  <w:style w:type="paragraph" w:styleId="berschrift4">
    <w:name w:val="heading 4"/>
    <w:basedOn w:val="Standard"/>
    <w:next w:val="Standard"/>
    <w:link w:val="berschrift4Zchn"/>
    <w:qFormat/>
    <w:rsid w:val="00603ECF"/>
    <w:pPr>
      <w:keepNext/>
      <w:spacing w:before="60"/>
      <w:ind w:left="0" w:firstLine="0"/>
      <w:outlineLvl w:val="3"/>
    </w:pPr>
    <w:rPr>
      <w:b/>
      <w:bCs/>
      <w:szCs w:val="28"/>
    </w:rPr>
  </w:style>
  <w:style w:type="paragraph" w:styleId="berschrift5">
    <w:name w:val="heading 5"/>
    <w:basedOn w:val="Standard"/>
    <w:next w:val="Standard"/>
    <w:qFormat/>
    <w:rsid w:val="00603ECF"/>
    <w:pPr>
      <w:spacing w:before="60"/>
      <w:ind w:left="0" w:firstLine="0"/>
      <w:outlineLvl w:val="4"/>
    </w:pPr>
    <w:rPr>
      <w:bCs/>
      <w:iCs/>
      <w:szCs w:val="26"/>
    </w:rPr>
  </w:style>
  <w:style w:type="paragraph" w:styleId="berschrift6">
    <w:name w:val="heading 6"/>
    <w:basedOn w:val="Standard"/>
    <w:next w:val="Standard"/>
    <w:qFormat/>
    <w:rsid w:val="00603ECF"/>
    <w:pPr>
      <w:spacing w:before="60"/>
      <w:ind w:left="0" w:firstLine="0"/>
      <w:outlineLvl w:val="5"/>
    </w:pPr>
    <w:rPr>
      <w:bCs/>
      <w:szCs w:val="22"/>
    </w:rPr>
  </w:style>
  <w:style w:type="paragraph" w:styleId="berschrift7">
    <w:name w:val="heading 7"/>
    <w:basedOn w:val="Standard"/>
    <w:next w:val="Standard"/>
    <w:qFormat/>
    <w:rsid w:val="00603ECF"/>
    <w:pPr>
      <w:spacing w:before="60"/>
      <w:ind w:left="0" w:firstLine="0"/>
      <w:outlineLvl w:val="6"/>
    </w:pPr>
  </w:style>
  <w:style w:type="paragraph" w:styleId="berschrift8">
    <w:name w:val="heading 8"/>
    <w:basedOn w:val="Standard"/>
    <w:next w:val="Standard"/>
    <w:link w:val="berschrift8Zchn"/>
    <w:semiHidden/>
    <w:unhideWhenUsed/>
    <w:qFormat/>
    <w:rsid w:val="009D525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1F331A"/>
    <w:pPr>
      <w:tabs>
        <w:tab w:val="clear" w:pos="1134"/>
        <w:tab w:val="clear" w:pos="1701"/>
        <w:tab w:val="clear" w:pos="2268"/>
        <w:tab w:val="right" w:leader="dot" w:pos="9072"/>
      </w:tabs>
      <w:jc w:val="left"/>
    </w:pPr>
    <w:rPr>
      <w:b/>
      <w:bCs/>
      <w:szCs w:val="20"/>
    </w:rPr>
  </w:style>
  <w:style w:type="character" w:styleId="Hyperlink">
    <w:name w:val="Hyperlink"/>
    <w:basedOn w:val="Absatz-Standardschriftart"/>
    <w:uiPriority w:val="99"/>
    <w:rsid w:val="001C774B"/>
    <w:rPr>
      <w:color w:val="0000FF"/>
      <w:u w:val="single"/>
    </w:rPr>
  </w:style>
  <w:style w:type="paragraph" w:styleId="Sprechblasentext">
    <w:name w:val="Balloon Text"/>
    <w:basedOn w:val="Standard"/>
    <w:semiHidden/>
    <w:rsid w:val="001C774B"/>
    <w:rPr>
      <w:rFonts w:ascii="Tahoma" w:hAnsi="Tahoma" w:cs="Tahoma"/>
      <w:sz w:val="16"/>
      <w:szCs w:val="16"/>
    </w:rPr>
  </w:style>
  <w:style w:type="table" w:styleId="Tabellenraster">
    <w:name w:val="Table Grid"/>
    <w:basedOn w:val="NormaleTabelle"/>
    <w:rsid w:val="001C774B"/>
    <w:pPr>
      <w:spacing w:before="120" w:after="120" w:line="320" w:lineRule="atLeast"/>
      <w:ind w:left="17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rsid w:val="001C774B"/>
    <w:rPr>
      <w:rFonts w:ascii="Arial" w:hAnsi="Arial"/>
      <w:b/>
      <w:bCs/>
      <w:sz w:val="22"/>
      <w:szCs w:val="28"/>
      <w:lang w:val="de-DE" w:eastAsia="de-DE" w:bidi="ar-SA"/>
    </w:rPr>
  </w:style>
  <w:style w:type="paragraph" w:styleId="Verzeichnis2">
    <w:name w:val="toc 2"/>
    <w:basedOn w:val="Standard"/>
    <w:next w:val="Standard"/>
    <w:autoRedefine/>
    <w:semiHidden/>
    <w:rsid w:val="002708E0"/>
    <w:pPr>
      <w:ind w:left="220"/>
    </w:pPr>
  </w:style>
  <w:style w:type="paragraph" w:customStyle="1" w:styleId="Absatz1">
    <w:name w:val="Absatz 1"/>
    <w:basedOn w:val="Standard"/>
    <w:rsid w:val="005920ED"/>
    <w:pPr>
      <w:numPr>
        <w:ilvl w:val="1"/>
        <w:numId w:val="1"/>
      </w:numPr>
      <w:tabs>
        <w:tab w:val="clear" w:pos="567"/>
        <w:tab w:val="clear" w:pos="1134"/>
        <w:tab w:val="clear" w:pos="1701"/>
        <w:tab w:val="clear" w:pos="2268"/>
      </w:tabs>
      <w:spacing w:before="240" w:line="360" w:lineRule="auto"/>
    </w:pPr>
    <w:rPr>
      <w:rFonts w:eastAsia="Arial"/>
      <w:sz w:val="20"/>
    </w:rPr>
  </w:style>
  <w:style w:type="paragraph" w:customStyle="1" w:styleId="Absatz2">
    <w:name w:val="Absatz 2"/>
    <w:basedOn w:val="Absatz1"/>
    <w:rsid w:val="002E5AA7"/>
    <w:pPr>
      <w:numPr>
        <w:ilvl w:val="2"/>
        <w:numId w:val="0"/>
      </w:numPr>
    </w:pPr>
  </w:style>
  <w:style w:type="paragraph" w:styleId="Kopfzeile">
    <w:name w:val="header"/>
    <w:basedOn w:val="Standard"/>
    <w:rsid w:val="00FB0ACC"/>
    <w:pPr>
      <w:tabs>
        <w:tab w:val="center" w:pos="4536"/>
        <w:tab w:val="right" w:pos="9072"/>
      </w:tabs>
    </w:pPr>
  </w:style>
  <w:style w:type="character" w:styleId="Seitenzahl">
    <w:name w:val="page number"/>
    <w:basedOn w:val="Absatz-Standardschriftart"/>
    <w:rsid w:val="00FB0ACC"/>
  </w:style>
  <w:style w:type="paragraph" w:styleId="Fuzeile">
    <w:name w:val="footer"/>
    <w:basedOn w:val="Standard"/>
    <w:link w:val="FuzeileZchn"/>
    <w:uiPriority w:val="99"/>
    <w:rsid w:val="00FB0ACC"/>
    <w:pPr>
      <w:tabs>
        <w:tab w:val="center" w:pos="4536"/>
        <w:tab w:val="right" w:pos="9072"/>
      </w:tabs>
    </w:pPr>
  </w:style>
  <w:style w:type="paragraph" w:customStyle="1" w:styleId="Absatz3">
    <w:name w:val="Absatz 3"/>
    <w:basedOn w:val="Absatz1"/>
    <w:rsid w:val="00FB0ACC"/>
    <w:pPr>
      <w:numPr>
        <w:ilvl w:val="0"/>
        <w:numId w:val="0"/>
      </w:numPr>
      <w:tabs>
        <w:tab w:val="num" w:pos="1701"/>
      </w:tabs>
      <w:ind w:left="1701" w:hanging="567"/>
    </w:pPr>
  </w:style>
  <w:style w:type="character" w:customStyle="1" w:styleId="FuzeileZchn">
    <w:name w:val="Fußzeile Zchn"/>
    <w:basedOn w:val="Absatz-Standardschriftart"/>
    <w:link w:val="Fuzeile"/>
    <w:uiPriority w:val="99"/>
    <w:rsid w:val="005920ED"/>
    <w:rPr>
      <w:rFonts w:ascii="Arial" w:hAnsi="Arial"/>
      <w:sz w:val="22"/>
      <w:szCs w:val="24"/>
    </w:rPr>
  </w:style>
  <w:style w:type="character" w:customStyle="1" w:styleId="berschrift8Zchn">
    <w:name w:val="Überschrift 8 Zchn"/>
    <w:basedOn w:val="Absatz-Standardschriftart"/>
    <w:link w:val="berschrift8"/>
    <w:semiHidden/>
    <w:rsid w:val="009D5258"/>
    <w:rPr>
      <w:rFonts w:asciiTheme="majorHAnsi" w:eastAsiaTheme="majorEastAsia" w:hAnsiTheme="majorHAnsi" w:cstheme="majorBidi"/>
      <w:color w:val="404040" w:themeColor="text1" w:themeTint="BF"/>
    </w:rPr>
  </w:style>
  <w:style w:type="paragraph" w:customStyle="1" w:styleId="Flietext">
    <w:name w:val="Fließtext"/>
    <w:basedOn w:val="Standard"/>
    <w:next w:val="Dokumentstruktur"/>
    <w:rsid w:val="00BC0B35"/>
    <w:pPr>
      <w:widowControl w:val="0"/>
      <w:tabs>
        <w:tab w:val="clear" w:pos="567"/>
        <w:tab w:val="clear" w:pos="1134"/>
        <w:tab w:val="clear" w:pos="1701"/>
        <w:tab w:val="clear" w:pos="2268"/>
      </w:tabs>
      <w:autoSpaceDE w:val="0"/>
      <w:autoSpaceDN w:val="0"/>
      <w:adjustRightInd w:val="0"/>
      <w:spacing w:line="320" w:lineRule="atLeast"/>
      <w:ind w:left="0" w:firstLine="0"/>
    </w:pPr>
    <w:rPr>
      <w:rFonts w:cs="Arial"/>
      <w:szCs w:val="22"/>
    </w:rPr>
  </w:style>
  <w:style w:type="paragraph" w:styleId="Dokumentstruktur">
    <w:name w:val="Document Map"/>
    <w:basedOn w:val="Standard"/>
    <w:link w:val="DokumentstrukturZchn"/>
    <w:rsid w:val="00BC0B35"/>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rsid w:val="00BC0B35"/>
    <w:rPr>
      <w:rFonts w:ascii="Tahoma" w:hAnsi="Tahoma" w:cs="Tahoma"/>
      <w:sz w:val="16"/>
      <w:szCs w:val="16"/>
    </w:rPr>
  </w:style>
  <w:style w:type="character" w:styleId="Kommentarzeichen">
    <w:name w:val="annotation reference"/>
    <w:basedOn w:val="Absatz-Standardschriftart"/>
    <w:uiPriority w:val="99"/>
    <w:rsid w:val="00591455"/>
    <w:rPr>
      <w:sz w:val="16"/>
      <w:szCs w:val="16"/>
    </w:rPr>
  </w:style>
  <w:style w:type="paragraph" w:styleId="Kommentartext">
    <w:name w:val="annotation text"/>
    <w:aliases w:val="Kommentartext_SH"/>
    <w:basedOn w:val="Standard"/>
    <w:link w:val="KommentartextZchn"/>
    <w:uiPriority w:val="99"/>
    <w:rsid w:val="00591455"/>
    <w:pPr>
      <w:spacing w:line="240" w:lineRule="auto"/>
    </w:pPr>
    <w:rPr>
      <w:sz w:val="20"/>
      <w:szCs w:val="20"/>
    </w:rPr>
  </w:style>
  <w:style w:type="character" w:customStyle="1" w:styleId="KommentartextZchn">
    <w:name w:val="Kommentartext Zchn"/>
    <w:aliases w:val="Kommentartext_SH Zchn"/>
    <w:basedOn w:val="Absatz-Standardschriftart"/>
    <w:link w:val="Kommentartext"/>
    <w:uiPriority w:val="99"/>
    <w:rsid w:val="00591455"/>
    <w:rPr>
      <w:rFonts w:ascii="Arial" w:hAnsi="Arial"/>
    </w:rPr>
  </w:style>
  <w:style w:type="paragraph" w:styleId="Kommentarthema">
    <w:name w:val="annotation subject"/>
    <w:basedOn w:val="Kommentartext"/>
    <w:next w:val="Kommentartext"/>
    <w:link w:val="KommentarthemaZchn"/>
    <w:rsid w:val="000C4E73"/>
    <w:rPr>
      <w:b/>
      <w:bCs/>
    </w:rPr>
  </w:style>
  <w:style w:type="character" w:customStyle="1" w:styleId="KommentarthemaZchn">
    <w:name w:val="Kommentarthema Zchn"/>
    <w:basedOn w:val="KommentartextZchn"/>
    <w:link w:val="Kommentarthema"/>
    <w:rsid w:val="000C4E73"/>
    <w:rPr>
      <w:rFonts w:ascii="Arial" w:hAnsi="Arial"/>
      <w:b/>
      <w:bCs/>
    </w:rPr>
  </w:style>
  <w:style w:type="table" w:styleId="MittlereSchattierung2-Akzent1">
    <w:name w:val="Medium Shading 2 Accent 1"/>
    <w:basedOn w:val="NormaleTabelle"/>
    <w:uiPriority w:val="64"/>
    <w:rsid w:val="00130D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Funotentext">
    <w:name w:val="footnote text"/>
    <w:basedOn w:val="Standard"/>
    <w:link w:val="FunotentextZchn"/>
    <w:rsid w:val="00840239"/>
    <w:pPr>
      <w:spacing w:after="0" w:line="240" w:lineRule="auto"/>
    </w:pPr>
    <w:rPr>
      <w:sz w:val="20"/>
      <w:szCs w:val="20"/>
    </w:rPr>
  </w:style>
  <w:style w:type="character" w:customStyle="1" w:styleId="FunotentextZchn">
    <w:name w:val="Fußnotentext Zchn"/>
    <w:basedOn w:val="Absatz-Standardschriftart"/>
    <w:link w:val="Funotentext"/>
    <w:rsid w:val="00840239"/>
    <w:rPr>
      <w:rFonts w:ascii="Arial" w:hAnsi="Arial"/>
    </w:rPr>
  </w:style>
  <w:style w:type="character" w:customStyle="1" w:styleId="vorinst">
    <w:name w:val="vorinst"/>
    <w:basedOn w:val="Absatz-Standardschriftart"/>
    <w:rsid w:val="002E559C"/>
  </w:style>
  <w:style w:type="paragraph" w:styleId="berarbeitung">
    <w:name w:val="Revision"/>
    <w:hidden/>
    <w:uiPriority w:val="99"/>
    <w:semiHidden/>
    <w:rsid w:val="00DC37A7"/>
    <w:rPr>
      <w:rFonts w:ascii="Arial" w:hAnsi="Arial"/>
      <w:sz w:val="22"/>
      <w:szCs w:val="24"/>
    </w:rPr>
  </w:style>
  <w:style w:type="paragraph" w:styleId="Listenabsatz">
    <w:name w:val="List Paragraph"/>
    <w:aliases w:val="FORMATVORLAGE 2"/>
    <w:basedOn w:val="Standard"/>
    <w:uiPriority w:val="34"/>
    <w:qFormat/>
    <w:rsid w:val="00475218"/>
    <w:pPr>
      <w:ind w:left="720"/>
      <w:contextualSpacing/>
    </w:pPr>
  </w:style>
  <w:style w:type="character" w:styleId="Funotenzeichen">
    <w:name w:val="footnote reference"/>
    <w:basedOn w:val="Absatz-Standardschriftart"/>
    <w:rsid w:val="00840239"/>
    <w:rPr>
      <w:vertAlign w:val="superscript"/>
    </w:rPr>
  </w:style>
  <w:style w:type="paragraph" w:customStyle="1" w:styleId="AufzhlungAbsatz2">
    <w:name w:val="Aufzählung Absatz 2"/>
    <w:basedOn w:val="Absatz2"/>
    <w:qFormat/>
    <w:rsid w:val="002E5AA7"/>
    <w:pPr>
      <w:numPr>
        <w:numId w:val="4"/>
      </w:numPr>
    </w:pPr>
  </w:style>
  <w:style w:type="character" w:customStyle="1" w:styleId="st">
    <w:name w:val="st"/>
    <w:uiPriority w:val="99"/>
    <w:rsid w:val="00EB2930"/>
    <w:rPr>
      <w:rFonts w:cs="Times New Roman"/>
    </w:rPr>
  </w:style>
  <w:style w:type="paragraph" w:customStyle="1" w:styleId="FormatvorlageChristine">
    <w:name w:val="Formatvorlage Christine"/>
    <w:basedOn w:val="Listenabsatz"/>
    <w:uiPriority w:val="99"/>
    <w:rsid w:val="00EB2930"/>
    <w:pPr>
      <w:numPr>
        <w:ilvl w:val="1"/>
        <w:numId w:val="3"/>
      </w:numPr>
      <w:tabs>
        <w:tab w:val="clear" w:pos="567"/>
        <w:tab w:val="clear" w:pos="1134"/>
        <w:tab w:val="clear" w:pos="1701"/>
        <w:tab w:val="clear" w:pos="2268"/>
      </w:tabs>
      <w:spacing w:before="240" w:after="240" w:line="300" w:lineRule="exact"/>
    </w:pPr>
    <w:rPr>
      <w:rFonts w:eastAsia="Calibri"/>
      <w:szCs w:val="22"/>
      <w:lang w:eastAsia="en-US"/>
    </w:rPr>
  </w:style>
  <w:style w:type="character" w:customStyle="1" w:styleId="highlight">
    <w:name w:val="highlight"/>
    <w:uiPriority w:val="99"/>
    <w:rsid w:val="00EB2930"/>
    <w:rPr>
      <w:rFonts w:cs="Times New Roman"/>
      <w:color w:val="FFFFFF"/>
      <w:shd w:val="clear" w:color="auto" w:fill="6F6F6F"/>
    </w:rPr>
  </w:style>
  <w:style w:type="character" w:customStyle="1" w:styleId="berschrift1Zchn">
    <w:name w:val="Überschrift 1 Zchn"/>
    <w:basedOn w:val="Absatz-Standardschriftart"/>
    <w:link w:val="berschrift1"/>
    <w:rsid w:val="00001721"/>
    <w:rPr>
      <w:rFonts w:ascii="Arial" w:hAnsi="Arial" w:cs="Arial"/>
      <w:b/>
      <w:bCs/>
      <w:kern w:val="32"/>
      <w:szCs w:val="32"/>
    </w:rPr>
  </w:style>
  <w:style w:type="paragraph" w:styleId="Inhaltsverzeichnisberschrift">
    <w:name w:val="TOC Heading"/>
    <w:basedOn w:val="berschrift1"/>
    <w:next w:val="Standard"/>
    <w:uiPriority w:val="39"/>
    <w:unhideWhenUsed/>
    <w:qFormat/>
    <w:rsid w:val="009015C0"/>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paragraph" w:customStyle="1" w:styleId="Brieftext11">
    <w:name w:val="Brieftext_11"/>
    <w:basedOn w:val="Standard"/>
    <w:rsid w:val="00AF5708"/>
    <w:pPr>
      <w:widowControl w:val="0"/>
      <w:tabs>
        <w:tab w:val="clear" w:pos="567"/>
        <w:tab w:val="clear" w:pos="1134"/>
        <w:tab w:val="clear" w:pos="1701"/>
        <w:tab w:val="clear" w:pos="2268"/>
      </w:tabs>
      <w:spacing w:after="0" w:line="360" w:lineRule="auto"/>
      <w:ind w:left="0" w:firstLine="0"/>
      <w:jc w:val="left"/>
    </w:pPr>
    <w:rPr>
      <w:rFonts w:ascii="Times New Roman" w:hAnsi="Times New Roman"/>
      <w:sz w:val="24"/>
    </w:rPr>
  </w:style>
  <w:style w:type="paragraph" w:styleId="StandardWeb">
    <w:name w:val="Normal (Web)"/>
    <w:basedOn w:val="Standard"/>
    <w:uiPriority w:val="99"/>
    <w:unhideWhenUsed/>
    <w:rsid w:val="00612CE1"/>
    <w:rPr>
      <w:rFonts w:ascii="Times New Roman" w:hAnsi="Times New Roman"/>
      <w:sz w:val="24"/>
    </w:rPr>
  </w:style>
  <w:style w:type="paragraph" w:customStyle="1" w:styleId="m-1186763218225729111brieftext11">
    <w:name w:val="m_-1186763218225729111brieftext11"/>
    <w:basedOn w:val="Standard"/>
    <w:rsid w:val="00A473A1"/>
    <w:pPr>
      <w:tabs>
        <w:tab w:val="clear" w:pos="567"/>
        <w:tab w:val="clear" w:pos="1134"/>
        <w:tab w:val="clear" w:pos="1701"/>
        <w:tab w:val="clear" w:pos="2268"/>
      </w:tabs>
      <w:spacing w:before="100" w:beforeAutospacing="1" w:after="100" w:afterAutospacing="1" w:line="240" w:lineRule="auto"/>
      <w:ind w:left="0" w:firstLine="0"/>
      <w:jc w:val="left"/>
    </w:pPr>
    <w:rPr>
      <w:rFonts w:ascii="Calibri" w:eastAsiaTheme="minorHAnsi" w:hAnsi="Calibri" w:cs="Calibri"/>
      <w:szCs w:val="22"/>
    </w:rPr>
  </w:style>
  <w:style w:type="paragraph" w:customStyle="1" w:styleId="Default">
    <w:name w:val="Default"/>
    <w:rsid w:val="003346AB"/>
    <w:pPr>
      <w:autoSpaceDE w:val="0"/>
      <w:autoSpaceDN w:val="0"/>
      <w:adjustRightInd w:val="0"/>
    </w:pPr>
    <w:rPr>
      <w:rFonts w:ascii="TheSansOffice" w:hAnsi="TheSansOffice" w:cs="TheSansOffice"/>
      <w:color w:val="000000"/>
      <w:sz w:val="24"/>
      <w:szCs w:val="24"/>
    </w:rPr>
  </w:style>
  <w:style w:type="character" w:customStyle="1" w:styleId="postheader-set-custom-status-text">
    <w:name w:val="post__header-set-custom-status-text"/>
    <w:basedOn w:val="Absatz-Standardschriftart"/>
    <w:rsid w:val="00E05A6F"/>
  </w:style>
  <w:style w:type="character" w:styleId="NichtaufgelsteErwhnung">
    <w:name w:val="Unresolved Mention"/>
    <w:basedOn w:val="Absatz-Standardschriftart"/>
    <w:uiPriority w:val="99"/>
    <w:semiHidden/>
    <w:unhideWhenUsed/>
    <w:rsid w:val="0032036F"/>
    <w:rPr>
      <w:color w:val="605E5C"/>
      <w:shd w:val="clear" w:color="auto" w:fill="E1DFDD"/>
    </w:rPr>
  </w:style>
  <w:style w:type="character" w:styleId="BesuchterLink">
    <w:name w:val="FollowedHyperlink"/>
    <w:basedOn w:val="Absatz-Standardschriftart"/>
    <w:semiHidden/>
    <w:unhideWhenUsed/>
    <w:rsid w:val="00314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79455">
      <w:bodyDiv w:val="1"/>
      <w:marLeft w:val="0"/>
      <w:marRight w:val="0"/>
      <w:marTop w:val="0"/>
      <w:marBottom w:val="0"/>
      <w:divBdr>
        <w:top w:val="none" w:sz="0" w:space="0" w:color="auto"/>
        <w:left w:val="none" w:sz="0" w:space="0" w:color="auto"/>
        <w:bottom w:val="none" w:sz="0" w:space="0" w:color="auto"/>
        <w:right w:val="none" w:sz="0" w:space="0" w:color="auto"/>
      </w:divBdr>
    </w:div>
    <w:div w:id="64686867">
      <w:bodyDiv w:val="1"/>
      <w:marLeft w:val="0"/>
      <w:marRight w:val="0"/>
      <w:marTop w:val="0"/>
      <w:marBottom w:val="0"/>
      <w:divBdr>
        <w:top w:val="none" w:sz="0" w:space="0" w:color="auto"/>
        <w:left w:val="none" w:sz="0" w:space="0" w:color="auto"/>
        <w:bottom w:val="none" w:sz="0" w:space="0" w:color="auto"/>
        <w:right w:val="none" w:sz="0" w:space="0" w:color="auto"/>
      </w:divBdr>
    </w:div>
    <w:div w:id="83847586">
      <w:bodyDiv w:val="1"/>
      <w:marLeft w:val="0"/>
      <w:marRight w:val="0"/>
      <w:marTop w:val="0"/>
      <w:marBottom w:val="0"/>
      <w:divBdr>
        <w:top w:val="none" w:sz="0" w:space="0" w:color="auto"/>
        <w:left w:val="none" w:sz="0" w:space="0" w:color="auto"/>
        <w:bottom w:val="none" w:sz="0" w:space="0" w:color="auto"/>
        <w:right w:val="none" w:sz="0" w:space="0" w:color="auto"/>
      </w:divBdr>
    </w:div>
    <w:div w:id="87629004">
      <w:bodyDiv w:val="1"/>
      <w:marLeft w:val="0"/>
      <w:marRight w:val="0"/>
      <w:marTop w:val="0"/>
      <w:marBottom w:val="0"/>
      <w:divBdr>
        <w:top w:val="none" w:sz="0" w:space="0" w:color="auto"/>
        <w:left w:val="none" w:sz="0" w:space="0" w:color="auto"/>
        <w:bottom w:val="none" w:sz="0" w:space="0" w:color="auto"/>
        <w:right w:val="none" w:sz="0" w:space="0" w:color="auto"/>
      </w:divBdr>
    </w:div>
    <w:div w:id="125856424">
      <w:bodyDiv w:val="1"/>
      <w:marLeft w:val="0"/>
      <w:marRight w:val="0"/>
      <w:marTop w:val="0"/>
      <w:marBottom w:val="0"/>
      <w:divBdr>
        <w:top w:val="none" w:sz="0" w:space="0" w:color="auto"/>
        <w:left w:val="none" w:sz="0" w:space="0" w:color="auto"/>
        <w:bottom w:val="none" w:sz="0" w:space="0" w:color="auto"/>
        <w:right w:val="none" w:sz="0" w:space="0" w:color="auto"/>
      </w:divBdr>
    </w:div>
    <w:div w:id="193544707">
      <w:bodyDiv w:val="1"/>
      <w:marLeft w:val="0"/>
      <w:marRight w:val="0"/>
      <w:marTop w:val="0"/>
      <w:marBottom w:val="0"/>
      <w:divBdr>
        <w:top w:val="none" w:sz="0" w:space="0" w:color="auto"/>
        <w:left w:val="none" w:sz="0" w:space="0" w:color="auto"/>
        <w:bottom w:val="none" w:sz="0" w:space="0" w:color="auto"/>
        <w:right w:val="none" w:sz="0" w:space="0" w:color="auto"/>
      </w:divBdr>
    </w:div>
    <w:div w:id="279380141">
      <w:bodyDiv w:val="1"/>
      <w:marLeft w:val="0"/>
      <w:marRight w:val="0"/>
      <w:marTop w:val="0"/>
      <w:marBottom w:val="0"/>
      <w:divBdr>
        <w:top w:val="none" w:sz="0" w:space="0" w:color="auto"/>
        <w:left w:val="none" w:sz="0" w:space="0" w:color="auto"/>
        <w:bottom w:val="none" w:sz="0" w:space="0" w:color="auto"/>
        <w:right w:val="none" w:sz="0" w:space="0" w:color="auto"/>
      </w:divBdr>
    </w:div>
    <w:div w:id="376395389">
      <w:bodyDiv w:val="1"/>
      <w:marLeft w:val="0"/>
      <w:marRight w:val="0"/>
      <w:marTop w:val="0"/>
      <w:marBottom w:val="0"/>
      <w:divBdr>
        <w:top w:val="none" w:sz="0" w:space="0" w:color="auto"/>
        <w:left w:val="none" w:sz="0" w:space="0" w:color="auto"/>
        <w:bottom w:val="none" w:sz="0" w:space="0" w:color="auto"/>
        <w:right w:val="none" w:sz="0" w:space="0" w:color="auto"/>
      </w:divBdr>
    </w:div>
    <w:div w:id="385759796">
      <w:bodyDiv w:val="1"/>
      <w:marLeft w:val="0"/>
      <w:marRight w:val="0"/>
      <w:marTop w:val="0"/>
      <w:marBottom w:val="0"/>
      <w:divBdr>
        <w:top w:val="none" w:sz="0" w:space="0" w:color="auto"/>
        <w:left w:val="none" w:sz="0" w:space="0" w:color="auto"/>
        <w:bottom w:val="none" w:sz="0" w:space="0" w:color="auto"/>
        <w:right w:val="none" w:sz="0" w:space="0" w:color="auto"/>
      </w:divBdr>
    </w:div>
    <w:div w:id="474223164">
      <w:bodyDiv w:val="1"/>
      <w:marLeft w:val="0"/>
      <w:marRight w:val="0"/>
      <w:marTop w:val="0"/>
      <w:marBottom w:val="0"/>
      <w:divBdr>
        <w:top w:val="none" w:sz="0" w:space="0" w:color="auto"/>
        <w:left w:val="none" w:sz="0" w:space="0" w:color="auto"/>
        <w:bottom w:val="none" w:sz="0" w:space="0" w:color="auto"/>
        <w:right w:val="none" w:sz="0" w:space="0" w:color="auto"/>
      </w:divBdr>
    </w:div>
    <w:div w:id="595790872">
      <w:bodyDiv w:val="1"/>
      <w:marLeft w:val="0"/>
      <w:marRight w:val="0"/>
      <w:marTop w:val="0"/>
      <w:marBottom w:val="0"/>
      <w:divBdr>
        <w:top w:val="none" w:sz="0" w:space="0" w:color="auto"/>
        <w:left w:val="none" w:sz="0" w:space="0" w:color="auto"/>
        <w:bottom w:val="none" w:sz="0" w:space="0" w:color="auto"/>
        <w:right w:val="none" w:sz="0" w:space="0" w:color="auto"/>
      </w:divBdr>
    </w:div>
    <w:div w:id="636763033">
      <w:bodyDiv w:val="1"/>
      <w:marLeft w:val="0"/>
      <w:marRight w:val="0"/>
      <w:marTop w:val="0"/>
      <w:marBottom w:val="0"/>
      <w:divBdr>
        <w:top w:val="none" w:sz="0" w:space="0" w:color="auto"/>
        <w:left w:val="none" w:sz="0" w:space="0" w:color="auto"/>
        <w:bottom w:val="none" w:sz="0" w:space="0" w:color="auto"/>
        <w:right w:val="none" w:sz="0" w:space="0" w:color="auto"/>
      </w:divBdr>
      <w:divsChild>
        <w:div w:id="1284386323">
          <w:marLeft w:val="0"/>
          <w:marRight w:val="0"/>
          <w:marTop w:val="0"/>
          <w:marBottom w:val="0"/>
          <w:divBdr>
            <w:top w:val="none" w:sz="0" w:space="0" w:color="auto"/>
            <w:left w:val="none" w:sz="0" w:space="0" w:color="auto"/>
            <w:bottom w:val="none" w:sz="0" w:space="0" w:color="auto"/>
            <w:right w:val="none" w:sz="0" w:space="0" w:color="auto"/>
          </w:divBdr>
          <w:divsChild>
            <w:div w:id="1277373442">
              <w:marLeft w:val="0"/>
              <w:marRight w:val="0"/>
              <w:marTop w:val="0"/>
              <w:marBottom w:val="0"/>
              <w:divBdr>
                <w:top w:val="none" w:sz="0" w:space="0" w:color="auto"/>
                <w:left w:val="none" w:sz="0" w:space="0" w:color="auto"/>
                <w:bottom w:val="none" w:sz="0" w:space="0" w:color="auto"/>
                <w:right w:val="none" w:sz="0" w:space="0" w:color="auto"/>
              </w:divBdr>
              <w:divsChild>
                <w:div w:id="1673600404">
                  <w:marLeft w:val="0"/>
                  <w:marRight w:val="0"/>
                  <w:marTop w:val="0"/>
                  <w:marBottom w:val="0"/>
                  <w:divBdr>
                    <w:top w:val="none" w:sz="0" w:space="0" w:color="auto"/>
                    <w:left w:val="none" w:sz="0" w:space="0" w:color="auto"/>
                    <w:bottom w:val="none" w:sz="0" w:space="0" w:color="auto"/>
                    <w:right w:val="none" w:sz="0" w:space="0" w:color="auto"/>
                  </w:divBdr>
                  <w:divsChild>
                    <w:div w:id="1391878570">
                      <w:marLeft w:val="0"/>
                      <w:marRight w:val="0"/>
                      <w:marTop w:val="0"/>
                      <w:marBottom w:val="0"/>
                      <w:divBdr>
                        <w:top w:val="none" w:sz="0" w:space="0" w:color="auto"/>
                        <w:left w:val="none" w:sz="0" w:space="0" w:color="auto"/>
                        <w:bottom w:val="none" w:sz="0" w:space="0" w:color="auto"/>
                        <w:right w:val="none" w:sz="0" w:space="0" w:color="auto"/>
                      </w:divBdr>
                      <w:divsChild>
                        <w:div w:id="1437672906">
                          <w:marLeft w:val="0"/>
                          <w:marRight w:val="0"/>
                          <w:marTop w:val="0"/>
                          <w:marBottom w:val="0"/>
                          <w:divBdr>
                            <w:top w:val="none" w:sz="0" w:space="0" w:color="auto"/>
                            <w:left w:val="none" w:sz="0" w:space="0" w:color="auto"/>
                            <w:bottom w:val="none" w:sz="0" w:space="0" w:color="auto"/>
                            <w:right w:val="none" w:sz="0" w:space="0" w:color="auto"/>
                          </w:divBdr>
                          <w:divsChild>
                            <w:div w:id="1148784656">
                              <w:marLeft w:val="0"/>
                              <w:marRight w:val="0"/>
                              <w:marTop w:val="0"/>
                              <w:marBottom w:val="30"/>
                              <w:divBdr>
                                <w:top w:val="none" w:sz="0" w:space="0" w:color="auto"/>
                                <w:left w:val="none" w:sz="0" w:space="0" w:color="auto"/>
                                <w:bottom w:val="none" w:sz="0" w:space="0" w:color="auto"/>
                                <w:right w:val="none" w:sz="0" w:space="0" w:color="auto"/>
                              </w:divBdr>
                              <w:divsChild>
                                <w:div w:id="932278794">
                                  <w:marLeft w:val="0"/>
                                  <w:marRight w:val="120"/>
                                  <w:marTop w:val="0"/>
                                  <w:marBottom w:val="0"/>
                                  <w:divBdr>
                                    <w:top w:val="none" w:sz="0" w:space="0" w:color="auto"/>
                                    <w:left w:val="none" w:sz="0" w:space="0" w:color="auto"/>
                                    <w:bottom w:val="none" w:sz="0" w:space="0" w:color="auto"/>
                                    <w:right w:val="none" w:sz="0" w:space="0" w:color="auto"/>
                                  </w:divBdr>
                                </w:div>
                                <w:div w:id="1299072901">
                                  <w:marLeft w:val="0"/>
                                  <w:marRight w:val="0"/>
                                  <w:marTop w:val="0"/>
                                  <w:marBottom w:val="0"/>
                                  <w:divBdr>
                                    <w:top w:val="none" w:sz="0" w:space="0" w:color="auto"/>
                                    <w:left w:val="none" w:sz="0" w:space="0" w:color="auto"/>
                                    <w:bottom w:val="none" w:sz="0" w:space="0" w:color="auto"/>
                                    <w:right w:val="none" w:sz="0" w:space="0" w:color="auto"/>
                                  </w:divBdr>
                                  <w:divsChild>
                                    <w:div w:id="1972592749">
                                      <w:marLeft w:val="0"/>
                                      <w:marRight w:val="0"/>
                                      <w:marTop w:val="0"/>
                                      <w:marBottom w:val="0"/>
                                      <w:divBdr>
                                        <w:top w:val="none" w:sz="0" w:space="0" w:color="auto"/>
                                        <w:left w:val="none" w:sz="0" w:space="0" w:color="auto"/>
                                        <w:bottom w:val="none" w:sz="0" w:space="0" w:color="auto"/>
                                        <w:right w:val="none" w:sz="0" w:space="0" w:color="auto"/>
                                      </w:divBdr>
                                      <w:divsChild>
                                        <w:div w:id="1721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7177136">
          <w:marLeft w:val="0"/>
          <w:marRight w:val="0"/>
          <w:marTop w:val="0"/>
          <w:marBottom w:val="0"/>
          <w:divBdr>
            <w:top w:val="none" w:sz="0" w:space="0" w:color="auto"/>
            <w:left w:val="none" w:sz="0" w:space="0" w:color="auto"/>
            <w:bottom w:val="none" w:sz="0" w:space="0" w:color="auto"/>
            <w:right w:val="none" w:sz="0" w:space="0" w:color="auto"/>
          </w:divBdr>
          <w:divsChild>
            <w:div w:id="1050424046">
              <w:marLeft w:val="0"/>
              <w:marRight w:val="0"/>
              <w:marTop w:val="0"/>
              <w:marBottom w:val="0"/>
              <w:divBdr>
                <w:top w:val="none" w:sz="0" w:space="0" w:color="auto"/>
                <w:left w:val="none" w:sz="0" w:space="0" w:color="auto"/>
                <w:bottom w:val="none" w:sz="0" w:space="0" w:color="auto"/>
                <w:right w:val="none" w:sz="0" w:space="0" w:color="auto"/>
              </w:divBdr>
              <w:divsChild>
                <w:div w:id="742533955">
                  <w:marLeft w:val="0"/>
                  <w:marRight w:val="0"/>
                  <w:marTop w:val="0"/>
                  <w:marBottom w:val="0"/>
                  <w:divBdr>
                    <w:top w:val="none" w:sz="0" w:space="0" w:color="auto"/>
                    <w:left w:val="none" w:sz="0" w:space="0" w:color="auto"/>
                    <w:bottom w:val="none" w:sz="0" w:space="0" w:color="auto"/>
                    <w:right w:val="none" w:sz="0" w:space="0" w:color="auto"/>
                  </w:divBdr>
                  <w:divsChild>
                    <w:div w:id="483200619">
                      <w:marLeft w:val="0"/>
                      <w:marRight w:val="0"/>
                      <w:marTop w:val="0"/>
                      <w:marBottom w:val="0"/>
                      <w:divBdr>
                        <w:top w:val="none" w:sz="0" w:space="0" w:color="auto"/>
                        <w:left w:val="none" w:sz="0" w:space="0" w:color="auto"/>
                        <w:bottom w:val="none" w:sz="0" w:space="0" w:color="auto"/>
                        <w:right w:val="none" w:sz="0" w:space="0" w:color="auto"/>
                      </w:divBdr>
                      <w:divsChild>
                        <w:div w:id="1507136167">
                          <w:marLeft w:val="0"/>
                          <w:marRight w:val="0"/>
                          <w:marTop w:val="0"/>
                          <w:marBottom w:val="0"/>
                          <w:divBdr>
                            <w:top w:val="none" w:sz="0" w:space="0" w:color="auto"/>
                            <w:left w:val="none" w:sz="0" w:space="0" w:color="auto"/>
                            <w:bottom w:val="none" w:sz="0" w:space="0" w:color="auto"/>
                            <w:right w:val="none" w:sz="0" w:space="0" w:color="auto"/>
                          </w:divBdr>
                          <w:divsChild>
                            <w:div w:id="1137798427">
                              <w:marLeft w:val="0"/>
                              <w:marRight w:val="0"/>
                              <w:marTop w:val="0"/>
                              <w:marBottom w:val="0"/>
                              <w:divBdr>
                                <w:top w:val="none" w:sz="0" w:space="0" w:color="auto"/>
                                <w:left w:val="none" w:sz="0" w:space="0" w:color="auto"/>
                                <w:bottom w:val="none" w:sz="0" w:space="0" w:color="auto"/>
                                <w:right w:val="none" w:sz="0" w:space="0" w:color="auto"/>
                              </w:divBdr>
                              <w:divsChild>
                                <w:div w:id="1176572514">
                                  <w:marLeft w:val="0"/>
                                  <w:marRight w:val="0"/>
                                  <w:marTop w:val="0"/>
                                  <w:marBottom w:val="0"/>
                                  <w:divBdr>
                                    <w:top w:val="none" w:sz="0" w:space="0" w:color="auto"/>
                                    <w:left w:val="none" w:sz="0" w:space="0" w:color="auto"/>
                                    <w:bottom w:val="none" w:sz="0" w:space="0" w:color="auto"/>
                                    <w:right w:val="none" w:sz="0" w:space="0" w:color="auto"/>
                                  </w:divBdr>
                                  <w:divsChild>
                                    <w:div w:id="1497262629">
                                      <w:marLeft w:val="0"/>
                                      <w:marRight w:val="0"/>
                                      <w:marTop w:val="0"/>
                                      <w:marBottom w:val="0"/>
                                      <w:divBdr>
                                        <w:top w:val="none" w:sz="0" w:space="0" w:color="auto"/>
                                        <w:left w:val="none" w:sz="0" w:space="0" w:color="auto"/>
                                        <w:bottom w:val="none" w:sz="0" w:space="0" w:color="auto"/>
                                        <w:right w:val="none" w:sz="0" w:space="0" w:color="auto"/>
                                      </w:divBdr>
                                      <w:divsChild>
                                        <w:div w:id="1307667132">
                                          <w:marLeft w:val="0"/>
                                          <w:marRight w:val="0"/>
                                          <w:marTop w:val="0"/>
                                          <w:marBottom w:val="0"/>
                                          <w:divBdr>
                                            <w:top w:val="none" w:sz="0" w:space="0" w:color="auto"/>
                                            <w:left w:val="none" w:sz="0" w:space="0" w:color="auto"/>
                                            <w:bottom w:val="none" w:sz="0" w:space="0" w:color="auto"/>
                                            <w:right w:val="none" w:sz="0" w:space="0" w:color="auto"/>
                                          </w:divBdr>
                                          <w:divsChild>
                                            <w:div w:id="1227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4769492">
      <w:bodyDiv w:val="1"/>
      <w:marLeft w:val="0"/>
      <w:marRight w:val="0"/>
      <w:marTop w:val="0"/>
      <w:marBottom w:val="0"/>
      <w:divBdr>
        <w:top w:val="none" w:sz="0" w:space="0" w:color="auto"/>
        <w:left w:val="none" w:sz="0" w:space="0" w:color="auto"/>
        <w:bottom w:val="none" w:sz="0" w:space="0" w:color="auto"/>
        <w:right w:val="none" w:sz="0" w:space="0" w:color="auto"/>
      </w:divBdr>
    </w:div>
    <w:div w:id="734284917">
      <w:bodyDiv w:val="1"/>
      <w:marLeft w:val="0"/>
      <w:marRight w:val="0"/>
      <w:marTop w:val="0"/>
      <w:marBottom w:val="0"/>
      <w:divBdr>
        <w:top w:val="none" w:sz="0" w:space="0" w:color="auto"/>
        <w:left w:val="none" w:sz="0" w:space="0" w:color="auto"/>
        <w:bottom w:val="none" w:sz="0" w:space="0" w:color="auto"/>
        <w:right w:val="none" w:sz="0" w:space="0" w:color="auto"/>
      </w:divBdr>
      <w:divsChild>
        <w:div w:id="612592842">
          <w:marLeft w:val="0"/>
          <w:marRight w:val="0"/>
          <w:marTop w:val="0"/>
          <w:marBottom w:val="0"/>
          <w:divBdr>
            <w:top w:val="none" w:sz="0" w:space="0" w:color="auto"/>
            <w:left w:val="none" w:sz="0" w:space="0" w:color="auto"/>
            <w:bottom w:val="none" w:sz="0" w:space="0" w:color="auto"/>
            <w:right w:val="none" w:sz="0" w:space="0" w:color="auto"/>
          </w:divBdr>
        </w:div>
        <w:div w:id="847984942">
          <w:marLeft w:val="0"/>
          <w:marRight w:val="0"/>
          <w:marTop w:val="0"/>
          <w:marBottom w:val="0"/>
          <w:divBdr>
            <w:top w:val="none" w:sz="0" w:space="0" w:color="auto"/>
            <w:left w:val="none" w:sz="0" w:space="0" w:color="auto"/>
            <w:bottom w:val="none" w:sz="0" w:space="0" w:color="auto"/>
            <w:right w:val="none" w:sz="0" w:space="0" w:color="auto"/>
          </w:divBdr>
        </w:div>
        <w:div w:id="870805823">
          <w:marLeft w:val="0"/>
          <w:marRight w:val="0"/>
          <w:marTop w:val="0"/>
          <w:marBottom w:val="0"/>
          <w:divBdr>
            <w:top w:val="none" w:sz="0" w:space="0" w:color="auto"/>
            <w:left w:val="none" w:sz="0" w:space="0" w:color="auto"/>
            <w:bottom w:val="none" w:sz="0" w:space="0" w:color="auto"/>
            <w:right w:val="none" w:sz="0" w:space="0" w:color="auto"/>
          </w:divBdr>
        </w:div>
      </w:divsChild>
    </w:div>
    <w:div w:id="744373539">
      <w:bodyDiv w:val="1"/>
      <w:marLeft w:val="0"/>
      <w:marRight w:val="0"/>
      <w:marTop w:val="0"/>
      <w:marBottom w:val="0"/>
      <w:divBdr>
        <w:top w:val="none" w:sz="0" w:space="0" w:color="auto"/>
        <w:left w:val="none" w:sz="0" w:space="0" w:color="auto"/>
        <w:bottom w:val="none" w:sz="0" w:space="0" w:color="auto"/>
        <w:right w:val="none" w:sz="0" w:space="0" w:color="auto"/>
      </w:divBdr>
    </w:div>
    <w:div w:id="758865462">
      <w:bodyDiv w:val="1"/>
      <w:marLeft w:val="0"/>
      <w:marRight w:val="0"/>
      <w:marTop w:val="0"/>
      <w:marBottom w:val="0"/>
      <w:divBdr>
        <w:top w:val="none" w:sz="0" w:space="0" w:color="auto"/>
        <w:left w:val="none" w:sz="0" w:space="0" w:color="auto"/>
        <w:bottom w:val="none" w:sz="0" w:space="0" w:color="auto"/>
        <w:right w:val="none" w:sz="0" w:space="0" w:color="auto"/>
      </w:divBdr>
    </w:div>
    <w:div w:id="806238211">
      <w:bodyDiv w:val="1"/>
      <w:marLeft w:val="0"/>
      <w:marRight w:val="0"/>
      <w:marTop w:val="0"/>
      <w:marBottom w:val="0"/>
      <w:divBdr>
        <w:top w:val="none" w:sz="0" w:space="0" w:color="auto"/>
        <w:left w:val="none" w:sz="0" w:space="0" w:color="auto"/>
        <w:bottom w:val="none" w:sz="0" w:space="0" w:color="auto"/>
        <w:right w:val="none" w:sz="0" w:space="0" w:color="auto"/>
      </w:divBdr>
    </w:div>
    <w:div w:id="908033135">
      <w:bodyDiv w:val="1"/>
      <w:marLeft w:val="0"/>
      <w:marRight w:val="0"/>
      <w:marTop w:val="0"/>
      <w:marBottom w:val="0"/>
      <w:divBdr>
        <w:top w:val="none" w:sz="0" w:space="0" w:color="auto"/>
        <w:left w:val="none" w:sz="0" w:space="0" w:color="auto"/>
        <w:bottom w:val="none" w:sz="0" w:space="0" w:color="auto"/>
        <w:right w:val="none" w:sz="0" w:space="0" w:color="auto"/>
      </w:divBdr>
    </w:div>
    <w:div w:id="923611972">
      <w:bodyDiv w:val="1"/>
      <w:marLeft w:val="0"/>
      <w:marRight w:val="0"/>
      <w:marTop w:val="0"/>
      <w:marBottom w:val="0"/>
      <w:divBdr>
        <w:top w:val="none" w:sz="0" w:space="0" w:color="auto"/>
        <w:left w:val="none" w:sz="0" w:space="0" w:color="auto"/>
        <w:bottom w:val="none" w:sz="0" w:space="0" w:color="auto"/>
        <w:right w:val="none" w:sz="0" w:space="0" w:color="auto"/>
      </w:divBdr>
      <w:divsChild>
        <w:div w:id="253906601">
          <w:marLeft w:val="0"/>
          <w:marRight w:val="0"/>
          <w:marTop w:val="0"/>
          <w:marBottom w:val="0"/>
          <w:divBdr>
            <w:top w:val="none" w:sz="0" w:space="0" w:color="auto"/>
            <w:left w:val="none" w:sz="0" w:space="0" w:color="auto"/>
            <w:bottom w:val="none" w:sz="0" w:space="0" w:color="auto"/>
            <w:right w:val="none" w:sz="0" w:space="0" w:color="auto"/>
          </w:divBdr>
          <w:divsChild>
            <w:div w:id="1094547955">
              <w:marLeft w:val="0"/>
              <w:marRight w:val="0"/>
              <w:marTop w:val="0"/>
              <w:marBottom w:val="0"/>
              <w:divBdr>
                <w:top w:val="none" w:sz="0" w:space="0" w:color="auto"/>
                <w:left w:val="none" w:sz="0" w:space="0" w:color="auto"/>
                <w:bottom w:val="none" w:sz="0" w:space="0" w:color="auto"/>
                <w:right w:val="none" w:sz="0" w:space="0" w:color="auto"/>
              </w:divBdr>
              <w:divsChild>
                <w:div w:id="2059745733">
                  <w:marLeft w:val="0"/>
                  <w:marRight w:val="0"/>
                  <w:marTop w:val="0"/>
                  <w:marBottom w:val="0"/>
                  <w:divBdr>
                    <w:top w:val="none" w:sz="0" w:space="0" w:color="auto"/>
                    <w:left w:val="none" w:sz="0" w:space="0" w:color="auto"/>
                    <w:bottom w:val="none" w:sz="0" w:space="0" w:color="auto"/>
                    <w:right w:val="none" w:sz="0" w:space="0" w:color="auto"/>
                  </w:divBdr>
                  <w:divsChild>
                    <w:div w:id="113799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959712">
      <w:bodyDiv w:val="1"/>
      <w:marLeft w:val="0"/>
      <w:marRight w:val="0"/>
      <w:marTop w:val="0"/>
      <w:marBottom w:val="0"/>
      <w:divBdr>
        <w:top w:val="none" w:sz="0" w:space="0" w:color="auto"/>
        <w:left w:val="none" w:sz="0" w:space="0" w:color="auto"/>
        <w:bottom w:val="none" w:sz="0" w:space="0" w:color="auto"/>
        <w:right w:val="none" w:sz="0" w:space="0" w:color="auto"/>
      </w:divBdr>
    </w:div>
    <w:div w:id="1146048521">
      <w:bodyDiv w:val="1"/>
      <w:marLeft w:val="0"/>
      <w:marRight w:val="0"/>
      <w:marTop w:val="0"/>
      <w:marBottom w:val="0"/>
      <w:divBdr>
        <w:top w:val="none" w:sz="0" w:space="0" w:color="auto"/>
        <w:left w:val="none" w:sz="0" w:space="0" w:color="auto"/>
        <w:bottom w:val="none" w:sz="0" w:space="0" w:color="auto"/>
        <w:right w:val="none" w:sz="0" w:space="0" w:color="auto"/>
      </w:divBdr>
    </w:div>
    <w:div w:id="1183277170">
      <w:bodyDiv w:val="1"/>
      <w:marLeft w:val="0"/>
      <w:marRight w:val="0"/>
      <w:marTop w:val="0"/>
      <w:marBottom w:val="0"/>
      <w:divBdr>
        <w:top w:val="none" w:sz="0" w:space="0" w:color="auto"/>
        <w:left w:val="none" w:sz="0" w:space="0" w:color="auto"/>
        <w:bottom w:val="none" w:sz="0" w:space="0" w:color="auto"/>
        <w:right w:val="none" w:sz="0" w:space="0" w:color="auto"/>
      </w:divBdr>
    </w:div>
    <w:div w:id="1229850416">
      <w:bodyDiv w:val="1"/>
      <w:marLeft w:val="0"/>
      <w:marRight w:val="0"/>
      <w:marTop w:val="0"/>
      <w:marBottom w:val="0"/>
      <w:divBdr>
        <w:top w:val="none" w:sz="0" w:space="0" w:color="auto"/>
        <w:left w:val="none" w:sz="0" w:space="0" w:color="auto"/>
        <w:bottom w:val="none" w:sz="0" w:space="0" w:color="auto"/>
        <w:right w:val="none" w:sz="0" w:space="0" w:color="auto"/>
      </w:divBdr>
    </w:div>
    <w:div w:id="1272857112">
      <w:bodyDiv w:val="1"/>
      <w:marLeft w:val="0"/>
      <w:marRight w:val="0"/>
      <w:marTop w:val="0"/>
      <w:marBottom w:val="0"/>
      <w:divBdr>
        <w:top w:val="none" w:sz="0" w:space="0" w:color="auto"/>
        <w:left w:val="none" w:sz="0" w:space="0" w:color="auto"/>
        <w:bottom w:val="none" w:sz="0" w:space="0" w:color="auto"/>
        <w:right w:val="none" w:sz="0" w:space="0" w:color="auto"/>
      </w:divBdr>
    </w:div>
    <w:div w:id="1279878087">
      <w:bodyDiv w:val="1"/>
      <w:marLeft w:val="0"/>
      <w:marRight w:val="0"/>
      <w:marTop w:val="0"/>
      <w:marBottom w:val="0"/>
      <w:divBdr>
        <w:top w:val="none" w:sz="0" w:space="0" w:color="auto"/>
        <w:left w:val="none" w:sz="0" w:space="0" w:color="auto"/>
        <w:bottom w:val="none" w:sz="0" w:space="0" w:color="auto"/>
        <w:right w:val="none" w:sz="0" w:space="0" w:color="auto"/>
      </w:divBdr>
    </w:div>
    <w:div w:id="1295871667">
      <w:bodyDiv w:val="1"/>
      <w:marLeft w:val="0"/>
      <w:marRight w:val="0"/>
      <w:marTop w:val="0"/>
      <w:marBottom w:val="0"/>
      <w:divBdr>
        <w:top w:val="none" w:sz="0" w:space="0" w:color="auto"/>
        <w:left w:val="none" w:sz="0" w:space="0" w:color="auto"/>
        <w:bottom w:val="none" w:sz="0" w:space="0" w:color="auto"/>
        <w:right w:val="none" w:sz="0" w:space="0" w:color="auto"/>
      </w:divBdr>
      <w:divsChild>
        <w:div w:id="87703740">
          <w:marLeft w:val="750"/>
          <w:marRight w:val="0"/>
          <w:marTop w:val="0"/>
          <w:marBottom w:val="0"/>
          <w:divBdr>
            <w:top w:val="single" w:sz="2" w:space="8" w:color="FFFFFF"/>
            <w:left w:val="none" w:sz="0" w:space="0" w:color="auto"/>
            <w:bottom w:val="single" w:sz="2" w:space="8" w:color="FFFFFF"/>
            <w:right w:val="none" w:sz="0" w:space="0" w:color="auto"/>
          </w:divBdr>
        </w:div>
      </w:divsChild>
    </w:div>
    <w:div w:id="1310014108">
      <w:bodyDiv w:val="1"/>
      <w:marLeft w:val="0"/>
      <w:marRight w:val="0"/>
      <w:marTop w:val="0"/>
      <w:marBottom w:val="0"/>
      <w:divBdr>
        <w:top w:val="none" w:sz="0" w:space="0" w:color="auto"/>
        <w:left w:val="none" w:sz="0" w:space="0" w:color="auto"/>
        <w:bottom w:val="none" w:sz="0" w:space="0" w:color="auto"/>
        <w:right w:val="none" w:sz="0" w:space="0" w:color="auto"/>
      </w:divBdr>
    </w:div>
    <w:div w:id="1313217758">
      <w:bodyDiv w:val="1"/>
      <w:marLeft w:val="0"/>
      <w:marRight w:val="0"/>
      <w:marTop w:val="0"/>
      <w:marBottom w:val="0"/>
      <w:divBdr>
        <w:top w:val="none" w:sz="0" w:space="0" w:color="auto"/>
        <w:left w:val="none" w:sz="0" w:space="0" w:color="auto"/>
        <w:bottom w:val="none" w:sz="0" w:space="0" w:color="auto"/>
        <w:right w:val="none" w:sz="0" w:space="0" w:color="auto"/>
      </w:divBdr>
    </w:div>
    <w:div w:id="1346009177">
      <w:bodyDiv w:val="1"/>
      <w:marLeft w:val="0"/>
      <w:marRight w:val="0"/>
      <w:marTop w:val="0"/>
      <w:marBottom w:val="0"/>
      <w:divBdr>
        <w:top w:val="none" w:sz="0" w:space="0" w:color="auto"/>
        <w:left w:val="none" w:sz="0" w:space="0" w:color="auto"/>
        <w:bottom w:val="none" w:sz="0" w:space="0" w:color="auto"/>
        <w:right w:val="none" w:sz="0" w:space="0" w:color="auto"/>
      </w:divBdr>
    </w:div>
    <w:div w:id="1409111848">
      <w:bodyDiv w:val="1"/>
      <w:marLeft w:val="0"/>
      <w:marRight w:val="0"/>
      <w:marTop w:val="0"/>
      <w:marBottom w:val="0"/>
      <w:divBdr>
        <w:top w:val="none" w:sz="0" w:space="0" w:color="auto"/>
        <w:left w:val="none" w:sz="0" w:space="0" w:color="auto"/>
        <w:bottom w:val="none" w:sz="0" w:space="0" w:color="auto"/>
        <w:right w:val="none" w:sz="0" w:space="0" w:color="auto"/>
      </w:divBdr>
    </w:div>
    <w:div w:id="1450123030">
      <w:bodyDiv w:val="1"/>
      <w:marLeft w:val="0"/>
      <w:marRight w:val="0"/>
      <w:marTop w:val="0"/>
      <w:marBottom w:val="0"/>
      <w:divBdr>
        <w:top w:val="none" w:sz="0" w:space="0" w:color="auto"/>
        <w:left w:val="none" w:sz="0" w:space="0" w:color="auto"/>
        <w:bottom w:val="none" w:sz="0" w:space="0" w:color="auto"/>
        <w:right w:val="none" w:sz="0" w:space="0" w:color="auto"/>
      </w:divBdr>
    </w:div>
    <w:div w:id="1473979069">
      <w:bodyDiv w:val="1"/>
      <w:marLeft w:val="0"/>
      <w:marRight w:val="0"/>
      <w:marTop w:val="0"/>
      <w:marBottom w:val="0"/>
      <w:divBdr>
        <w:top w:val="none" w:sz="0" w:space="0" w:color="auto"/>
        <w:left w:val="none" w:sz="0" w:space="0" w:color="auto"/>
        <w:bottom w:val="none" w:sz="0" w:space="0" w:color="auto"/>
        <w:right w:val="none" w:sz="0" w:space="0" w:color="auto"/>
      </w:divBdr>
    </w:div>
    <w:div w:id="1481969600">
      <w:bodyDiv w:val="1"/>
      <w:marLeft w:val="0"/>
      <w:marRight w:val="0"/>
      <w:marTop w:val="0"/>
      <w:marBottom w:val="0"/>
      <w:divBdr>
        <w:top w:val="none" w:sz="0" w:space="0" w:color="auto"/>
        <w:left w:val="none" w:sz="0" w:space="0" w:color="auto"/>
        <w:bottom w:val="none" w:sz="0" w:space="0" w:color="auto"/>
        <w:right w:val="none" w:sz="0" w:space="0" w:color="auto"/>
      </w:divBdr>
    </w:div>
    <w:div w:id="1489399267">
      <w:bodyDiv w:val="1"/>
      <w:marLeft w:val="0"/>
      <w:marRight w:val="0"/>
      <w:marTop w:val="0"/>
      <w:marBottom w:val="0"/>
      <w:divBdr>
        <w:top w:val="none" w:sz="0" w:space="0" w:color="auto"/>
        <w:left w:val="none" w:sz="0" w:space="0" w:color="auto"/>
        <w:bottom w:val="none" w:sz="0" w:space="0" w:color="auto"/>
        <w:right w:val="none" w:sz="0" w:space="0" w:color="auto"/>
      </w:divBdr>
    </w:div>
    <w:div w:id="1528253266">
      <w:bodyDiv w:val="1"/>
      <w:marLeft w:val="0"/>
      <w:marRight w:val="0"/>
      <w:marTop w:val="0"/>
      <w:marBottom w:val="0"/>
      <w:divBdr>
        <w:top w:val="none" w:sz="0" w:space="0" w:color="auto"/>
        <w:left w:val="none" w:sz="0" w:space="0" w:color="auto"/>
        <w:bottom w:val="none" w:sz="0" w:space="0" w:color="auto"/>
        <w:right w:val="none" w:sz="0" w:space="0" w:color="auto"/>
      </w:divBdr>
    </w:div>
    <w:div w:id="1587379484">
      <w:bodyDiv w:val="1"/>
      <w:marLeft w:val="0"/>
      <w:marRight w:val="0"/>
      <w:marTop w:val="0"/>
      <w:marBottom w:val="0"/>
      <w:divBdr>
        <w:top w:val="none" w:sz="0" w:space="0" w:color="auto"/>
        <w:left w:val="none" w:sz="0" w:space="0" w:color="auto"/>
        <w:bottom w:val="none" w:sz="0" w:space="0" w:color="auto"/>
        <w:right w:val="none" w:sz="0" w:space="0" w:color="auto"/>
      </w:divBdr>
    </w:div>
    <w:div w:id="1626498662">
      <w:bodyDiv w:val="1"/>
      <w:marLeft w:val="0"/>
      <w:marRight w:val="0"/>
      <w:marTop w:val="0"/>
      <w:marBottom w:val="0"/>
      <w:divBdr>
        <w:top w:val="none" w:sz="0" w:space="0" w:color="auto"/>
        <w:left w:val="none" w:sz="0" w:space="0" w:color="auto"/>
        <w:bottom w:val="none" w:sz="0" w:space="0" w:color="auto"/>
        <w:right w:val="none" w:sz="0" w:space="0" w:color="auto"/>
      </w:divBdr>
    </w:div>
    <w:div w:id="1660620393">
      <w:bodyDiv w:val="1"/>
      <w:marLeft w:val="0"/>
      <w:marRight w:val="0"/>
      <w:marTop w:val="0"/>
      <w:marBottom w:val="0"/>
      <w:divBdr>
        <w:top w:val="none" w:sz="0" w:space="0" w:color="auto"/>
        <w:left w:val="none" w:sz="0" w:space="0" w:color="auto"/>
        <w:bottom w:val="none" w:sz="0" w:space="0" w:color="auto"/>
        <w:right w:val="none" w:sz="0" w:space="0" w:color="auto"/>
      </w:divBdr>
    </w:div>
    <w:div w:id="1771201383">
      <w:bodyDiv w:val="1"/>
      <w:marLeft w:val="0"/>
      <w:marRight w:val="0"/>
      <w:marTop w:val="0"/>
      <w:marBottom w:val="0"/>
      <w:divBdr>
        <w:top w:val="none" w:sz="0" w:space="0" w:color="auto"/>
        <w:left w:val="none" w:sz="0" w:space="0" w:color="auto"/>
        <w:bottom w:val="none" w:sz="0" w:space="0" w:color="auto"/>
        <w:right w:val="none" w:sz="0" w:space="0" w:color="auto"/>
      </w:divBdr>
    </w:div>
    <w:div w:id="1775859183">
      <w:bodyDiv w:val="1"/>
      <w:marLeft w:val="0"/>
      <w:marRight w:val="0"/>
      <w:marTop w:val="0"/>
      <w:marBottom w:val="0"/>
      <w:divBdr>
        <w:top w:val="none" w:sz="0" w:space="0" w:color="auto"/>
        <w:left w:val="none" w:sz="0" w:space="0" w:color="auto"/>
        <w:bottom w:val="none" w:sz="0" w:space="0" w:color="auto"/>
        <w:right w:val="none" w:sz="0" w:space="0" w:color="auto"/>
      </w:divBdr>
    </w:div>
    <w:div w:id="1881092397">
      <w:bodyDiv w:val="1"/>
      <w:marLeft w:val="0"/>
      <w:marRight w:val="0"/>
      <w:marTop w:val="0"/>
      <w:marBottom w:val="0"/>
      <w:divBdr>
        <w:top w:val="none" w:sz="0" w:space="0" w:color="auto"/>
        <w:left w:val="none" w:sz="0" w:space="0" w:color="auto"/>
        <w:bottom w:val="none" w:sz="0" w:space="0" w:color="auto"/>
        <w:right w:val="none" w:sz="0" w:space="0" w:color="auto"/>
      </w:divBdr>
    </w:div>
    <w:div w:id="190730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mdv.bund.de/DE/Themen/Digitales/Breitbandausbau/Breitbandfoerderung/breitbandfoerderung.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4B51B575F46B429DA4B938F5136F32" ma:contentTypeVersion="25" ma:contentTypeDescription="Create a new document." ma:contentTypeScope="" ma:versionID="47305fcd9564b8452e10979b198de4ca">
  <xsd:schema xmlns:xsd="http://www.w3.org/2001/XMLSchema" xmlns:xs="http://www.w3.org/2001/XMLSchema" xmlns:p="http://schemas.microsoft.com/office/2006/metadata/properties" xmlns:ns2="2e7896f6-035e-4017-85bc-82b1c0d27f38" xmlns:ns3="ec08691c-100c-4035-8c5a-27db34a90ccd" targetNamespace="http://schemas.microsoft.com/office/2006/metadata/properties" ma:root="true" ma:fieldsID="0d512d85462373d96412fa96152982f0" ns2:_="" ns3:_="">
    <xsd:import namespace="2e7896f6-035e-4017-85bc-82b1c0d27f38"/>
    <xsd:import namespace="ec08691c-100c-4035-8c5a-27db34a90cc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Programm" minOccurs="0"/>
                <xsd:element ref="ns2:Antragsart" minOccurs="0"/>
                <xsd:element ref="ns2:Vorgangsart" minOccurs="0"/>
                <xsd:element ref="ns2:Dokumentenkategorie" minOccurs="0"/>
                <xsd:element ref="ns2:Vertraulichkeit" minOccurs="0"/>
                <xsd:element ref="ns2:Quelle" minOccurs="0"/>
                <xsd:element ref="ns2:Jah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_Flow_SignoffStatu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896f6-035e-4017-85bc-82b1c0d27f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Programm" ma:index="12" nillable="true" ma:displayName="Programm" ma:format="Dropdown" ma:internalName="Programm">
      <xsd:complexType>
        <xsd:complexContent>
          <xsd:extension base="dms:MultiChoice">
            <xsd:sequence>
              <xsd:element name="Value" maxOccurs="unbounded" minOccurs="0" nillable="true">
                <xsd:simpleType>
                  <xsd:restriction base="dms:Choice">
                    <xsd:enumeration value="WFP"/>
                    <xsd:enumeration value="GFP"/>
                    <xsd:enumeration value="Gigabit 2.0"/>
                    <xsd:enumeration value="Lückenschlussprogramm"/>
                    <xsd:enumeration value="programmunabhängig"/>
                  </xsd:restriction>
                </xsd:simpleType>
              </xsd:element>
            </xsd:sequence>
          </xsd:extension>
        </xsd:complexContent>
      </xsd:complexType>
    </xsd:element>
    <xsd:element name="Antragsart" ma:index="13" nillable="true" ma:displayName="Antragsart" ma:format="Dropdown" ma:internalName="Antragsart">
      <xsd:complexType>
        <xsd:complexContent>
          <xsd:extension base="dms:MultiChoice">
            <xsd:sequence>
              <xsd:element name="Value" maxOccurs="unbounded" minOccurs="0" nillable="true">
                <xsd:simpleType>
                  <xsd:restriction base="dms:Choice">
                    <xsd:enumeration value="Beratungsleistungen"/>
                    <xsd:enumeration value="Infrastrukturleistungen"/>
                    <xsd:enumeration value="antragsunabhängig"/>
                  </xsd:restriction>
                </xsd:simpleType>
              </xsd:element>
            </xsd:sequence>
          </xsd:extension>
        </xsd:complexContent>
      </xsd:complexType>
    </xsd:element>
    <xsd:element name="Vorgangsart" ma:index="14" nillable="true" ma:displayName="Vorgangsart" ma:format="Dropdown" ma:internalName="Vorgangsart">
      <xsd:complexType>
        <xsd:complexContent>
          <xsd:extension base="dms:MultiChoice">
            <xsd:sequence>
              <xsd:element name="Value" maxOccurs="unbounded" minOccurs="0" nillable="true">
                <xsd:simpleType>
                  <xsd:restriction base="dms:Choice">
                    <xsd:enumeration value="vZWB"/>
                    <xsd:enumeration value="eZWB"/>
                    <xsd:enumeration value="MA"/>
                    <xsd:enumeration value="ÄA - vZWB"/>
                    <xsd:enumeration value="ZN"/>
                    <xsd:enumeration value="VN"/>
                    <xsd:enumeration value="ÄA - eZWB"/>
                    <xsd:enumeration value="vorgangsunabhängig"/>
                  </xsd:restriction>
                </xsd:simpleType>
              </xsd:element>
            </xsd:sequence>
          </xsd:extension>
        </xsd:complexContent>
      </xsd:complexType>
    </xsd:element>
    <xsd:element name="Dokumentenkategorie" ma:index="15" nillable="true" ma:displayName="Dokumentenkategorie" ma:format="Dropdown" ma:internalName="Dokumentenkategorie">
      <xsd:complexType>
        <xsd:complexContent>
          <xsd:extension base="dms:MultiChoice">
            <xsd:sequence>
              <xsd:element name="Value" maxOccurs="unbounded" minOccurs="0" nillable="true">
                <xsd:simpleType>
                  <xsd:restriction base="dms:Choice">
                    <xsd:enumeration value="Förderbedingungen"/>
                    <xsd:enumeration value="Prüfkatalog"/>
                    <xsd:enumeration value="Prüfvermerk"/>
                    <xsd:enumeration value="Bescheid"/>
                    <xsd:enumeration value="Schulung/Anleitung"/>
                    <xsd:enumeration value="Weisung/Regelung"/>
                    <xsd:enumeration value="Vorlage"/>
                  </xsd:restriction>
                </xsd:simpleType>
              </xsd:element>
            </xsd:sequence>
          </xsd:extension>
        </xsd:complexContent>
      </xsd:complexType>
    </xsd:element>
    <xsd:element name="Vertraulichkeit" ma:index="16" nillable="true" ma:displayName="Vertraulichkeit" ma:format="Dropdown" ma:internalName="Vertraulichkeit">
      <xsd:simpleType>
        <xsd:restriction base="dms:Choice">
          <xsd:enumeration value="Intern"/>
          <xsd:enumeration value="Extern"/>
        </xsd:restriction>
      </xsd:simpleType>
    </xsd:element>
    <xsd:element name="Quelle" ma:index="17" nillable="true" ma:displayName="Quelle" ma:format="Dropdown" ma:internalName="Quelle">
      <xsd:complexType>
        <xsd:complexContent>
          <xsd:extension base="dms:MultiChoice">
            <xsd:sequence>
              <xsd:element name="Value" maxOccurs="unbounded" minOccurs="0" nillable="true">
                <xsd:simpleType>
                  <xsd:restriction base="dms:Choice">
                    <xsd:enumeration value="BMDV"/>
                    <xsd:enumeration value="aconium"/>
                  </xsd:restriction>
                </xsd:simpleType>
              </xsd:element>
            </xsd:sequence>
          </xsd:extension>
        </xsd:complexContent>
      </xsd:complexType>
    </xsd:element>
    <xsd:element name="Jahr" ma:index="18" nillable="true" ma:displayName="Datum" ma:format="DateOnly" ma:internalName="Jahr">
      <xsd:simpleType>
        <xsd:restriction base="dms:DateTim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DateTaken" ma:index="24" nillable="true" ma:displayName="MediaServiceDateTaken" ma:description="" ma:hidden="true" ma:internalName="MediaServiceDateTaken"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9" nillable="true" ma:displayName="Extracted Text" ma:internalName="MediaServiceOCR" ma:readOnly="true">
      <xsd:simpleType>
        <xsd:restriction base="dms:Note">
          <xsd:maxLength value="255"/>
        </xsd:restrictio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08691c-100c-4035-8c5a-27db34a90cc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b658a52c-ba61-4b9c-a5b7-07db9b7b05c9}" ma:internalName="TaxCatchAll" ma:showField="CatchAllData" ma:web="ec08691c-100c-4035-8c5a-27db34a90c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c08691c-100c-4035-8c5a-27db34a90ccd" xsi:nil="true"/>
    <lcf76f155ced4ddcb4097134ff3c332f xmlns="2e7896f6-035e-4017-85bc-82b1c0d27f38">
      <Terms xmlns="http://schemas.microsoft.com/office/infopath/2007/PartnerControls"/>
    </lcf76f155ced4ddcb4097134ff3c332f>
    <SharedWithUsers xmlns="ec08691c-100c-4035-8c5a-27db34a90ccd">
      <UserInfo>
        <DisplayName>Boran, Gülistan</DisplayName>
        <AccountId>28</AccountId>
        <AccountType/>
      </UserInfo>
      <UserInfo>
        <DisplayName>Kreis, Eberhard</DisplayName>
        <AccountId>146</AccountId>
        <AccountType/>
      </UserInfo>
      <UserInfo>
        <DisplayName>Bubert, Imke</DisplayName>
        <AccountId>98</AccountId>
        <AccountType/>
      </UserInfo>
      <UserInfo>
        <DisplayName>von Damm, Christoph</DisplayName>
        <AccountId>147</AccountId>
        <AccountType/>
      </UserInfo>
      <UserInfo>
        <DisplayName>Westhues, Martina</DisplayName>
        <AccountId>29</AccountId>
        <AccountType/>
      </UserInfo>
    </SharedWithUsers>
    <Dokumentenkategorie xmlns="2e7896f6-035e-4017-85bc-82b1c0d27f38" xsi:nil="true"/>
    <Vorgangsart xmlns="2e7896f6-035e-4017-85bc-82b1c0d27f38" xsi:nil="true"/>
    <Vertraulichkeit xmlns="2e7896f6-035e-4017-85bc-82b1c0d27f38" xsi:nil="true"/>
    <Quelle xmlns="2e7896f6-035e-4017-85bc-82b1c0d27f38" xsi:nil="true"/>
    <Antragsart xmlns="2e7896f6-035e-4017-85bc-82b1c0d27f38" xsi:nil="true"/>
    <_Flow_SignoffStatus xmlns="2e7896f6-035e-4017-85bc-82b1c0d27f38" xsi:nil="true"/>
    <Jahr xmlns="2e7896f6-035e-4017-85bc-82b1c0d27f38" xsi:nil="true"/>
    <Programm xmlns="2e7896f6-035e-4017-85bc-82b1c0d27f38" xsi:nil="true"/>
  </documentManagement>
</p:properties>
</file>

<file path=customXml/item5.xml><?xml version="1.0" encoding="utf-8"?>
<BSO999929 xmlns="http://www.datev.de/BSOffice/999929">0c5b4f26-a7c8-48ac-9fc1-ece331e0ae51</BSO999929>
</file>

<file path=customXml/itemProps1.xml><?xml version="1.0" encoding="utf-8"?>
<ds:datastoreItem xmlns:ds="http://schemas.openxmlformats.org/officeDocument/2006/customXml" ds:itemID="{C89B7CA7-287D-4AEB-926A-1001998C214B}">
  <ds:schemaRefs>
    <ds:schemaRef ds:uri="http://schemas.microsoft.com/sharepoint/v3/contenttype/forms"/>
  </ds:schemaRefs>
</ds:datastoreItem>
</file>

<file path=customXml/itemProps2.xml><?xml version="1.0" encoding="utf-8"?>
<ds:datastoreItem xmlns:ds="http://schemas.openxmlformats.org/officeDocument/2006/customXml" ds:itemID="{AD6EA3F3-7844-4D9F-B8E3-2956ECDAD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896f6-035e-4017-85bc-82b1c0d27f38"/>
    <ds:schemaRef ds:uri="ec08691c-100c-4035-8c5a-27db34a90c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F6C4EF-CB05-4D2D-9093-7764D9B8C641}">
  <ds:schemaRefs>
    <ds:schemaRef ds:uri="http://schemas.openxmlformats.org/officeDocument/2006/bibliography"/>
  </ds:schemaRefs>
</ds:datastoreItem>
</file>

<file path=customXml/itemProps4.xml><?xml version="1.0" encoding="utf-8"?>
<ds:datastoreItem xmlns:ds="http://schemas.openxmlformats.org/officeDocument/2006/customXml" ds:itemID="{CB11C531-444A-4F15-B46E-28EBF455C131}">
  <ds:schemaRefs>
    <ds:schemaRef ds:uri="http://schemas.microsoft.com/office/2006/metadata/properties"/>
    <ds:schemaRef ds:uri="http://schemas.microsoft.com/office/infopath/2007/PartnerControls"/>
    <ds:schemaRef ds:uri="ec08691c-100c-4035-8c5a-27db34a90ccd"/>
    <ds:schemaRef ds:uri="2e7896f6-035e-4017-85bc-82b1c0d27f38"/>
  </ds:schemaRefs>
</ds:datastoreItem>
</file>

<file path=customXml/itemProps5.xml><?xml version="1.0" encoding="utf-8"?>
<ds:datastoreItem xmlns:ds="http://schemas.openxmlformats.org/officeDocument/2006/customXml" ds:itemID="{288B9CD7-CD2B-46FA-809A-155F11F385BB}">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9375</Words>
  <Characters>76890</Characters>
  <Application>Microsoft Office Word</Application>
  <DocSecurity>0</DocSecurity>
  <Lines>640</Lines>
  <Paragraphs>172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Hubbe</dc:creator>
  <cp:keywords/>
  <dc:description/>
  <cp:lastModifiedBy>Hundt, Melanie</cp:lastModifiedBy>
  <cp:revision>5</cp:revision>
  <dcterms:created xsi:type="dcterms:W3CDTF">2025-09-16T13:00:00Z</dcterms:created>
  <dcterms:modified xsi:type="dcterms:W3CDTF">2025-12-11T13:07:00Z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0x0101000F4B51B575F46B429DA4B938F5136F32</vt:lpwstr>
  </property>
  <property fmtid="{D5CDD505-2E9C-101B-9397-08002B2CF9AE}" pid="3" name="MediaServiceImageTags">
    <vt:lpwstr/>
  </property>
</Properties>
</file>